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5E5668F" w14:textId="77777777" w:rsidR="0024279E" w:rsidRPr="00603221" w:rsidRDefault="0024279E" w:rsidP="0024279E">
      <w:pPr>
        <w:jc w:val="center"/>
        <w:rPr>
          <w:b/>
          <w:sz w:val="32"/>
          <w:szCs w:val="32"/>
          <w:lang w:val="el-GR"/>
        </w:rPr>
      </w:pPr>
      <w:r w:rsidRPr="00603221">
        <w:rPr>
          <w:b/>
          <w:sz w:val="32"/>
          <w:szCs w:val="32"/>
          <w:lang w:val="el-GR"/>
        </w:rPr>
        <w:t>Διακήρυξη</w:t>
      </w:r>
    </w:p>
    <w:p w14:paraId="7C9C83A4" w14:textId="09F5D8B2" w:rsidR="0024279E" w:rsidRPr="00603221" w:rsidRDefault="00DF02B0" w:rsidP="0024279E">
      <w:pPr>
        <w:jc w:val="center"/>
        <w:rPr>
          <w:b/>
          <w:sz w:val="32"/>
          <w:szCs w:val="32"/>
          <w:lang w:val="el-GR"/>
        </w:rPr>
      </w:pPr>
      <w:r w:rsidRPr="00603221">
        <w:rPr>
          <w:b/>
          <w:sz w:val="32"/>
          <w:szCs w:val="32"/>
          <w:lang w:val="el-GR"/>
        </w:rPr>
        <w:t xml:space="preserve">Ηλεκτρονικού </w:t>
      </w:r>
      <w:r w:rsidR="0024279E" w:rsidRPr="00603221">
        <w:rPr>
          <w:b/>
          <w:sz w:val="32"/>
          <w:szCs w:val="32"/>
          <w:lang w:val="el-GR"/>
        </w:rPr>
        <w:t xml:space="preserve">Ανοικτού </w:t>
      </w:r>
      <w:r w:rsidRPr="00B86104">
        <w:rPr>
          <w:b/>
          <w:sz w:val="32"/>
          <w:szCs w:val="32"/>
          <w:lang w:val="el-GR"/>
        </w:rPr>
        <w:t>Κ</w:t>
      </w:r>
      <w:r w:rsidR="008B4966" w:rsidRPr="00B86104">
        <w:rPr>
          <w:b/>
          <w:sz w:val="32"/>
          <w:szCs w:val="32"/>
          <w:lang w:val="el-GR"/>
        </w:rPr>
        <w:t xml:space="preserve">άτω των </w:t>
      </w:r>
      <w:r w:rsidRPr="00B86104">
        <w:rPr>
          <w:b/>
          <w:sz w:val="32"/>
          <w:szCs w:val="32"/>
          <w:lang w:val="el-GR"/>
        </w:rPr>
        <w:t>Ο</w:t>
      </w:r>
      <w:r w:rsidR="008B4966" w:rsidRPr="00B86104">
        <w:rPr>
          <w:b/>
          <w:sz w:val="32"/>
          <w:szCs w:val="32"/>
          <w:lang w:val="el-GR"/>
        </w:rPr>
        <w:t>ρίων</w:t>
      </w:r>
      <w:r w:rsidR="008B4966" w:rsidRPr="00603221">
        <w:rPr>
          <w:b/>
          <w:sz w:val="32"/>
          <w:szCs w:val="32"/>
          <w:lang w:val="el-GR"/>
        </w:rPr>
        <w:t xml:space="preserve"> </w:t>
      </w:r>
      <w:r w:rsidR="0024279E" w:rsidRPr="00603221">
        <w:rPr>
          <w:b/>
          <w:sz w:val="32"/>
          <w:szCs w:val="32"/>
          <w:lang w:val="el-GR"/>
        </w:rPr>
        <w:t>Διαγωνισμού</w:t>
      </w:r>
    </w:p>
    <w:p w14:paraId="1B7328FC" w14:textId="25E81599" w:rsidR="0024279E" w:rsidRPr="009F0263" w:rsidRDefault="0024279E" w:rsidP="00A406A5">
      <w:pPr>
        <w:jc w:val="center"/>
        <w:rPr>
          <w:b/>
          <w:sz w:val="32"/>
          <w:szCs w:val="32"/>
          <w:lang w:val="el-GR"/>
        </w:rPr>
      </w:pPr>
      <w:r w:rsidRPr="00603221">
        <w:rPr>
          <w:b/>
          <w:sz w:val="32"/>
          <w:szCs w:val="32"/>
          <w:lang w:val="el-GR"/>
        </w:rPr>
        <w:t>για το Έργο</w:t>
      </w:r>
      <w:r w:rsidR="00A406A5">
        <w:rPr>
          <w:b/>
          <w:sz w:val="32"/>
          <w:szCs w:val="32"/>
          <w:lang w:val="el-GR"/>
        </w:rPr>
        <w:t xml:space="preserve"> </w:t>
      </w:r>
      <w:bookmarkStart w:id="0" w:name="_Hlk125029791"/>
      <w:r w:rsidRPr="00B86104">
        <w:rPr>
          <w:b/>
          <w:sz w:val="32"/>
          <w:szCs w:val="32"/>
          <w:lang w:val="el-GR"/>
        </w:rPr>
        <w:t>«</w:t>
      </w:r>
      <w:r w:rsidR="008063A1" w:rsidRPr="008063A1">
        <w:rPr>
          <w:b/>
          <w:sz w:val="32"/>
          <w:szCs w:val="32"/>
          <w:lang w:val="el-GR"/>
        </w:rPr>
        <w:t>Υπηρεσίες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των πολιτών για τις ανάγκες του Προγράμματος «Χορήγηση οικονομικής ενίσχυσης με σκοπό την κάλυψη μέρους του αυξημένου κόστους αγορών ειδών διατροφής λόγω της σημαντικής αύξησης του δείκτη τιμών (MARKET PASS)</w:t>
      </w:r>
      <w:r w:rsidRPr="008063A1">
        <w:rPr>
          <w:b/>
          <w:sz w:val="32"/>
          <w:szCs w:val="32"/>
          <w:lang w:val="el-GR"/>
        </w:rPr>
        <w:t>»</w:t>
      </w:r>
      <w:r w:rsidR="009F0263">
        <w:rPr>
          <w:b/>
          <w:sz w:val="32"/>
          <w:szCs w:val="32"/>
          <w:lang w:val="el-GR"/>
        </w:rPr>
        <w:t>»</w:t>
      </w:r>
      <w:bookmarkEnd w:id="0"/>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560C7F" w:rsidRPr="000C0A1F" w14:paraId="0BCC5B53" w14:textId="77777777" w:rsidTr="00EF0725">
        <w:tc>
          <w:tcPr>
            <w:tcW w:w="2830" w:type="dxa"/>
            <w:shd w:val="clear" w:color="auto" w:fill="auto"/>
            <w:vAlign w:val="center"/>
          </w:tcPr>
          <w:p w14:paraId="0232F1F7" w14:textId="01EF9080" w:rsidR="0024279E" w:rsidRPr="00603221" w:rsidRDefault="00E05F03" w:rsidP="00994167">
            <w:pPr>
              <w:autoSpaceDE w:val="0"/>
              <w:autoSpaceDN w:val="0"/>
              <w:adjustRightInd w:val="0"/>
              <w:spacing w:before="120" w:after="0"/>
              <w:jc w:val="right"/>
              <w:rPr>
                <w:b/>
                <w:color w:val="000000"/>
              </w:rPr>
            </w:pPr>
            <w:r w:rsidRPr="00603221">
              <w:rPr>
                <w:b/>
                <w:color w:val="000000"/>
                <w:lang w:val="el-GR"/>
              </w:rPr>
              <w:t>Εκτιμώμενη αξία σύμβασης</w:t>
            </w:r>
            <w:r w:rsidR="0024279E" w:rsidRPr="00603221">
              <w:rPr>
                <w:b/>
                <w:color w:val="000000"/>
              </w:rPr>
              <w:t>:</w:t>
            </w:r>
          </w:p>
          <w:p w14:paraId="77794DB8" w14:textId="77777777" w:rsidR="0024279E" w:rsidRPr="00603221" w:rsidRDefault="0024279E" w:rsidP="00994167">
            <w:pPr>
              <w:autoSpaceDE w:val="0"/>
              <w:autoSpaceDN w:val="0"/>
              <w:adjustRightInd w:val="0"/>
              <w:spacing w:before="120" w:after="0"/>
              <w:jc w:val="right"/>
              <w:rPr>
                <w:b/>
                <w:color w:val="000000"/>
              </w:rPr>
            </w:pPr>
          </w:p>
        </w:tc>
        <w:tc>
          <w:tcPr>
            <w:tcW w:w="6798" w:type="dxa"/>
            <w:gridSpan w:val="2"/>
            <w:shd w:val="clear" w:color="auto" w:fill="auto"/>
            <w:vAlign w:val="center"/>
          </w:tcPr>
          <w:p w14:paraId="36FC6570" w14:textId="266B27AA" w:rsidR="001F455A" w:rsidRPr="00274473" w:rsidRDefault="001F455A" w:rsidP="00994167">
            <w:pPr>
              <w:pStyle w:val="TabletextChar"/>
              <w:spacing w:before="120" w:after="0" w:line="240" w:lineRule="auto"/>
              <w:jc w:val="both"/>
              <w:rPr>
                <w:rFonts w:cs="Tahoma"/>
                <w:sz w:val="22"/>
                <w:szCs w:val="22"/>
              </w:rPr>
            </w:pPr>
            <w:r>
              <w:rPr>
                <w:rFonts w:cs="Tahoma"/>
                <w:sz w:val="22"/>
                <w:szCs w:val="22"/>
              </w:rPr>
              <w:t xml:space="preserve">Συνολική </w:t>
            </w:r>
            <w:r w:rsidRPr="008D1CFE">
              <w:rPr>
                <w:rFonts w:cs="Tahoma"/>
                <w:sz w:val="22"/>
                <w:szCs w:val="22"/>
              </w:rPr>
              <w:t xml:space="preserve"> εκτιμώμενη αξία σύμβασης</w:t>
            </w:r>
            <w:r>
              <w:rPr>
                <w:rFonts w:cs="Tahoma"/>
                <w:sz w:val="22"/>
                <w:szCs w:val="22"/>
              </w:rPr>
              <w:t xml:space="preserve"> </w:t>
            </w:r>
            <w:r w:rsidR="00D86293" w:rsidRPr="00D86293">
              <w:rPr>
                <w:rFonts w:cs="Tahoma"/>
                <w:sz w:val="22"/>
                <w:szCs w:val="22"/>
              </w:rPr>
              <w:t>€</w:t>
            </w:r>
            <w:r w:rsidR="008063A1" w:rsidRPr="008063A1">
              <w:rPr>
                <w:rFonts w:cs="Tahoma"/>
                <w:sz w:val="22"/>
                <w:szCs w:val="22"/>
              </w:rPr>
              <w:t>61</w:t>
            </w:r>
            <w:r w:rsidR="00D70DF4">
              <w:rPr>
                <w:rFonts w:cs="Tahoma"/>
                <w:sz w:val="22"/>
                <w:szCs w:val="22"/>
              </w:rPr>
              <w:t>.</w:t>
            </w:r>
            <w:r w:rsidR="008063A1" w:rsidRPr="008063A1">
              <w:rPr>
                <w:rFonts w:cs="Tahoma"/>
                <w:sz w:val="22"/>
                <w:szCs w:val="22"/>
              </w:rPr>
              <w:t>75</w:t>
            </w:r>
            <w:r w:rsidR="00D86293" w:rsidRPr="00D86293">
              <w:rPr>
                <w:rFonts w:cs="Tahoma"/>
                <w:sz w:val="22"/>
                <w:szCs w:val="22"/>
              </w:rPr>
              <w:t>0</w:t>
            </w:r>
            <w:r w:rsidR="00D70DF4">
              <w:rPr>
                <w:rFonts w:cs="Tahoma"/>
                <w:sz w:val="22"/>
                <w:szCs w:val="22"/>
              </w:rPr>
              <w:t>,</w:t>
            </w:r>
            <w:r w:rsidR="00D86293" w:rsidRPr="00D86293">
              <w:rPr>
                <w:rFonts w:cs="Tahoma"/>
                <w:sz w:val="22"/>
                <w:szCs w:val="22"/>
              </w:rPr>
              <w:t xml:space="preserve">00 </w:t>
            </w:r>
            <w:r>
              <w:rPr>
                <w:rFonts w:cs="Tahoma"/>
                <w:sz w:val="22"/>
                <w:szCs w:val="22"/>
              </w:rPr>
              <w:t>μ</w:t>
            </w:r>
            <w:r w:rsidRPr="00603221">
              <w:rPr>
                <w:rFonts w:cs="Tahoma"/>
                <w:sz w:val="22"/>
                <w:szCs w:val="22"/>
              </w:rPr>
              <w:t>η</w:t>
            </w:r>
            <w:r w:rsidR="00BC485D">
              <w:rPr>
                <w:rFonts w:cs="Tahoma"/>
                <w:sz w:val="22"/>
                <w:szCs w:val="22"/>
              </w:rPr>
              <w:t xml:space="preserve"> Π</w:t>
            </w:r>
            <w:r w:rsidRPr="00603221">
              <w:rPr>
                <w:rFonts w:cs="Tahoma"/>
                <w:sz w:val="22"/>
                <w:szCs w:val="22"/>
              </w:rPr>
              <w:t xml:space="preserve">εριλαμβανομένου ΦΠΑ, προϋπολογισμός με ΦΠΑ: </w:t>
            </w:r>
            <w:r w:rsidR="00D86293" w:rsidRPr="00D86293">
              <w:rPr>
                <w:rFonts w:cs="Tahoma"/>
                <w:sz w:val="22"/>
                <w:szCs w:val="22"/>
              </w:rPr>
              <w:t>€</w:t>
            </w:r>
            <w:r w:rsidR="008063A1" w:rsidRPr="008063A1">
              <w:rPr>
                <w:rFonts w:cs="Tahoma"/>
                <w:sz w:val="22"/>
                <w:szCs w:val="22"/>
              </w:rPr>
              <w:t>76</w:t>
            </w:r>
            <w:r w:rsidR="00D70DF4">
              <w:rPr>
                <w:rFonts w:cs="Tahoma"/>
                <w:sz w:val="22"/>
                <w:szCs w:val="22"/>
              </w:rPr>
              <w:t>.</w:t>
            </w:r>
            <w:r w:rsidR="008063A1" w:rsidRPr="008063A1">
              <w:rPr>
                <w:rFonts w:cs="Tahoma"/>
                <w:sz w:val="22"/>
                <w:szCs w:val="22"/>
              </w:rPr>
              <w:t>57</w:t>
            </w:r>
            <w:r w:rsidR="00C622A6">
              <w:rPr>
                <w:rFonts w:cs="Tahoma"/>
                <w:sz w:val="22"/>
                <w:szCs w:val="22"/>
              </w:rPr>
              <w:t>0</w:t>
            </w:r>
            <w:r w:rsidR="00D70DF4">
              <w:rPr>
                <w:rFonts w:cs="Tahoma"/>
                <w:sz w:val="22"/>
                <w:szCs w:val="22"/>
              </w:rPr>
              <w:t>,</w:t>
            </w:r>
            <w:r w:rsidR="00D86293" w:rsidRPr="00D86293">
              <w:rPr>
                <w:rFonts w:cs="Tahoma"/>
                <w:sz w:val="22"/>
                <w:szCs w:val="22"/>
              </w:rPr>
              <w:t>00</w:t>
            </w:r>
            <w:r w:rsidRPr="00BC485D">
              <w:rPr>
                <w:rFonts w:cs="Tahoma"/>
                <w:sz w:val="22"/>
                <w:szCs w:val="22"/>
              </w:rPr>
              <w:t xml:space="preserve">, ΦΠΑ 24% </w:t>
            </w:r>
            <w:r w:rsidR="006D17B0" w:rsidRPr="000E3C4E">
              <w:rPr>
                <w:rFonts w:cs="Tahoma"/>
                <w:sz w:val="22"/>
                <w:szCs w:val="22"/>
              </w:rPr>
              <w:t>€</w:t>
            </w:r>
            <w:r w:rsidR="008063A1" w:rsidRPr="008063A1">
              <w:rPr>
                <w:rFonts w:cs="Tahoma"/>
                <w:sz w:val="22"/>
                <w:szCs w:val="22"/>
              </w:rPr>
              <w:t>14</w:t>
            </w:r>
            <w:r w:rsidR="00D70DF4">
              <w:rPr>
                <w:rFonts w:cs="Tahoma"/>
                <w:sz w:val="22"/>
                <w:szCs w:val="22"/>
              </w:rPr>
              <w:t>.</w:t>
            </w:r>
            <w:r w:rsidR="008063A1" w:rsidRPr="008063A1">
              <w:rPr>
                <w:rFonts w:cs="Tahoma"/>
                <w:sz w:val="22"/>
                <w:szCs w:val="22"/>
              </w:rPr>
              <w:t>8</w:t>
            </w:r>
            <w:r w:rsidR="00C622A6">
              <w:rPr>
                <w:rFonts w:cs="Tahoma"/>
                <w:sz w:val="22"/>
                <w:szCs w:val="22"/>
              </w:rPr>
              <w:t>20</w:t>
            </w:r>
            <w:r w:rsidR="00D70DF4">
              <w:rPr>
                <w:rFonts w:cs="Tahoma"/>
                <w:sz w:val="22"/>
                <w:szCs w:val="22"/>
              </w:rPr>
              <w:t>,</w:t>
            </w:r>
            <w:r w:rsidR="00D86293" w:rsidRPr="00D86293">
              <w:rPr>
                <w:rFonts w:cs="Tahoma"/>
                <w:sz w:val="22"/>
                <w:szCs w:val="22"/>
              </w:rPr>
              <w:t>00</w:t>
            </w:r>
          </w:p>
        </w:tc>
      </w:tr>
      <w:tr w:rsidR="00C622A6" w:rsidRPr="00D86293" w14:paraId="35B1EA53" w14:textId="77777777" w:rsidTr="00EF0725">
        <w:tc>
          <w:tcPr>
            <w:tcW w:w="2830" w:type="dxa"/>
            <w:shd w:val="clear" w:color="auto" w:fill="auto"/>
            <w:vAlign w:val="center"/>
          </w:tcPr>
          <w:p w14:paraId="39D82644" w14:textId="77777777" w:rsidR="00C622A6" w:rsidRPr="00603221" w:rsidRDefault="00C622A6" w:rsidP="00994167">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vAlign w:val="center"/>
          </w:tcPr>
          <w:p w14:paraId="52A80CDE" w14:textId="77777777" w:rsidR="00C622A6" w:rsidRDefault="00C622A6" w:rsidP="00994167">
            <w:pPr>
              <w:suppressAutoHyphens w:val="0"/>
              <w:spacing w:after="91" w:line="236" w:lineRule="auto"/>
              <w:rPr>
                <w:lang w:val="el-GR"/>
              </w:rPr>
            </w:pPr>
            <w:r w:rsidRPr="007231E8">
              <w:rPr>
                <w:lang w:val="el-GR"/>
              </w:rPr>
              <w:t>72200000-7 - Υπηρεσίες προγραμματισμού λογισμικού και παροχής συμβουλών</w:t>
            </w:r>
          </w:p>
          <w:p w14:paraId="3440D180" w14:textId="672FC148" w:rsidR="00C622A6" w:rsidRPr="004B24A7" w:rsidRDefault="00C622A6" w:rsidP="00994167">
            <w:pPr>
              <w:suppressAutoHyphens w:val="0"/>
              <w:spacing w:after="91" w:line="236" w:lineRule="auto"/>
              <w:rPr>
                <w:lang w:val="el-GR"/>
              </w:rPr>
            </w:pPr>
            <w:r w:rsidRPr="00107E67">
              <w:rPr>
                <w:lang w:val="el-GR"/>
              </w:rPr>
              <w:t>72253200-5 - Υπηρεσίες υποστήριξης συστημάτων πληροφορικής</w:t>
            </w:r>
          </w:p>
        </w:tc>
      </w:tr>
      <w:tr w:rsidR="0024279E" w:rsidRPr="000C0A1F" w14:paraId="5035F07E" w14:textId="77777777" w:rsidTr="00EF0725">
        <w:tc>
          <w:tcPr>
            <w:tcW w:w="2830" w:type="dxa"/>
            <w:shd w:val="clear" w:color="auto" w:fill="auto"/>
            <w:vAlign w:val="center"/>
          </w:tcPr>
          <w:p w14:paraId="05774F4B" w14:textId="77777777" w:rsidR="0024279E" w:rsidRPr="00603221" w:rsidRDefault="0024279E" w:rsidP="00994167">
            <w:pPr>
              <w:autoSpaceDE w:val="0"/>
              <w:autoSpaceDN w:val="0"/>
              <w:adjustRightInd w:val="0"/>
              <w:spacing w:before="120" w:after="0"/>
              <w:jc w:val="right"/>
              <w:rPr>
                <w:b/>
                <w:color w:val="000000"/>
              </w:rPr>
            </w:pPr>
            <w:r w:rsidRPr="00603221">
              <w:rPr>
                <w:b/>
                <w:color w:val="000000"/>
              </w:rPr>
              <w:t>Κριτήριο Ανάθεσης:</w:t>
            </w:r>
          </w:p>
        </w:tc>
        <w:tc>
          <w:tcPr>
            <w:tcW w:w="6798" w:type="dxa"/>
            <w:gridSpan w:val="2"/>
            <w:shd w:val="clear" w:color="auto" w:fill="auto"/>
            <w:vAlign w:val="bottom"/>
          </w:tcPr>
          <w:p w14:paraId="4D299B41" w14:textId="026DF83F" w:rsidR="006E5AB3" w:rsidRPr="00603221" w:rsidRDefault="0024279E" w:rsidP="00603221">
            <w:pPr>
              <w:autoSpaceDE w:val="0"/>
              <w:autoSpaceDN w:val="0"/>
              <w:adjustRightInd w:val="0"/>
              <w:spacing w:before="120" w:after="0"/>
              <w:rPr>
                <w:b/>
                <w:color w:val="000000"/>
                <w:lang w:val="el-GR"/>
              </w:rPr>
            </w:pPr>
            <w:r w:rsidRPr="00603221">
              <w:rPr>
                <w:b/>
                <w:color w:val="000000"/>
                <w:lang w:val="el-GR"/>
              </w:rPr>
              <w:t xml:space="preserve">Η πλέον συμφέρουσα από οικονομική άποψη προσφορά </w:t>
            </w:r>
            <w:r w:rsidR="008B4966" w:rsidRPr="004B24A7">
              <w:rPr>
                <w:b/>
                <w:color w:val="000000"/>
                <w:lang w:val="el-GR"/>
              </w:rPr>
              <w:t xml:space="preserve">βάσει </w:t>
            </w:r>
            <w:r w:rsidR="00D86293">
              <w:rPr>
                <w:b/>
                <w:color w:val="000000"/>
                <w:lang w:val="el-GR"/>
              </w:rPr>
              <w:t xml:space="preserve">αποκλειστικά της </w:t>
            </w:r>
            <w:r w:rsidR="008B4966" w:rsidRPr="004B24A7">
              <w:rPr>
                <w:b/>
                <w:color w:val="000000"/>
                <w:lang w:val="el-GR"/>
              </w:rPr>
              <w:t>τιμής</w:t>
            </w:r>
          </w:p>
        </w:tc>
      </w:tr>
      <w:tr w:rsidR="0024279E" w:rsidRPr="00DF02B0" w:rsidDel="005977E7" w14:paraId="1ED3570A" w14:textId="77777777" w:rsidTr="00EF0725">
        <w:tc>
          <w:tcPr>
            <w:tcW w:w="2830" w:type="dxa"/>
            <w:shd w:val="clear" w:color="auto" w:fill="auto"/>
            <w:vAlign w:val="center"/>
          </w:tcPr>
          <w:p w14:paraId="4057F07C" w14:textId="77777777" w:rsidR="0024279E" w:rsidRPr="00603221" w:rsidRDefault="0024279E" w:rsidP="00994167">
            <w:pPr>
              <w:autoSpaceDE w:val="0"/>
              <w:autoSpaceDN w:val="0"/>
              <w:adjustRightInd w:val="0"/>
              <w:spacing w:before="120" w:after="0"/>
              <w:jc w:val="right"/>
              <w:rPr>
                <w:b/>
                <w:color w:val="000000"/>
              </w:rPr>
            </w:pPr>
            <w:r w:rsidRPr="00603221">
              <w:rPr>
                <w:b/>
                <w:color w:val="000000"/>
              </w:rPr>
              <w:t>Ημερομηνία Διενέργειας:</w:t>
            </w:r>
          </w:p>
        </w:tc>
        <w:tc>
          <w:tcPr>
            <w:tcW w:w="6798" w:type="dxa"/>
            <w:gridSpan w:val="2"/>
            <w:shd w:val="clear" w:color="auto" w:fill="auto"/>
            <w:vAlign w:val="center"/>
          </w:tcPr>
          <w:p w14:paraId="08B18F4E" w14:textId="7D209D87" w:rsidR="0024279E" w:rsidRPr="00900E81" w:rsidDel="005977E7" w:rsidRDefault="00900E81" w:rsidP="00C82832">
            <w:pPr>
              <w:autoSpaceDE w:val="0"/>
              <w:autoSpaceDN w:val="0"/>
              <w:adjustRightInd w:val="0"/>
              <w:spacing w:before="120" w:after="0"/>
              <w:jc w:val="left"/>
              <w:rPr>
                <w:b/>
                <w:color w:val="000000"/>
                <w:lang w:val="el-GR"/>
              </w:rPr>
            </w:pPr>
            <w:r w:rsidRPr="00900E81">
              <w:rPr>
                <w:b/>
                <w:color w:val="000000"/>
                <w:lang w:val="el-GR"/>
              </w:rPr>
              <w:t>15</w:t>
            </w:r>
            <w:r w:rsidR="0024279E" w:rsidRPr="00900E81">
              <w:rPr>
                <w:b/>
                <w:color w:val="000000"/>
                <w:lang w:val="el-GR"/>
              </w:rPr>
              <w:t>-</w:t>
            </w:r>
            <w:r w:rsidR="00B55A34" w:rsidRPr="00900E81">
              <w:rPr>
                <w:b/>
                <w:color w:val="000000"/>
                <w:lang w:val="el-GR"/>
              </w:rPr>
              <w:t>0</w:t>
            </w:r>
            <w:r w:rsidR="00460F51" w:rsidRPr="00900E81">
              <w:rPr>
                <w:b/>
                <w:color w:val="000000"/>
                <w:lang w:val="el-GR"/>
              </w:rPr>
              <w:t>3</w:t>
            </w:r>
            <w:r w:rsidR="0024279E" w:rsidRPr="00900E81">
              <w:rPr>
                <w:b/>
                <w:color w:val="000000"/>
                <w:lang w:val="el-GR"/>
              </w:rPr>
              <w:t>-20</w:t>
            </w:r>
            <w:r w:rsidR="00C82832" w:rsidRPr="00900E81">
              <w:rPr>
                <w:b/>
                <w:color w:val="000000"/>
                <w:lang w:val="el-GR"/>
              </w:rPr>
              <w:t>2</w:t>
            </w:r>
            <w:r w:rsidR="00B55A34" w:rsidRPr="00900E81">
              <w:rPr>
                <w:b/>
                <w:color w:val="000000"/>
                <w:lang w:val="el-GR"/>
              </w:rPr>
              <w:t>3</w:t>
            </w:r>
          </w:p>
        </w:tc>
      </w:tr>
      <w:tr w:rsidR="00C82832" w:rsidRPr="00DF02B0" w:rsidDel="005977E7" w14:paraId="63755E45" w14:textId="77777777" w:rsidTr="00B42BA2">
        <w:tc>
          <w:tcPr>
            <w:tcW w:w="7332" w:type="dxa"/>
            <w:gridSpan w:val="2"/>
            <w:tcBorders>
              <w:bottom w:val="nil"/>
            </w:tcBorders>
            <w:shd w:val="clear" w:color="auto" w:fill="auto"/>
            <w:vAlign w:val="bottom"/>
          </w:tcPr>
          <w:p w14:paraId="2CBEDAD9" w14:textId="77777777" w:rsidR="00C82832" w:rsidRPr="00603221" w:rsidRDefault="00C82832" w:rsidP="00C82832">
            <w:pPr>
              <w:autoSpaceDE w:val="0"/>
              <w:autoSpaceDN w:val="0"/>
              <w:adjustRightInd w:val="0"/>
              <w:spacing w:before="120" w:after="0"/>
              <w:jc w:val="right"/>
              <w:rPr>
                <w:b/>
                <w:color w:val="000000"/>
                <w:highlight w:val="yellow"/>
              </w:rPr>
            </w:pPr>
            <w:r w:rsidRPr="00603221">
              <w:rPr>
                <w:b/>
                <w:color w:val="000000"/>
              </w:rPr>
              <w:t>Ημερομηνία Ανάρτησης στο ΚΗΜΔΗΣ</w:t>
            </w:r>
          </w:p>
        </w:tc>
        <w:tc>
          <w:tcPr>
            <w:tcW w:w="2296" w:type="dxa"/>
            <w:shd w:val="clear" w:color="auto" w:fill="auto"/>
            <w:vAlign w:val="center"/>
          </w:tcPr>
          <w:p w14:paraId="30DE83DC" w14:textId="26B689B7" w:rsidR="00C82832" w:rsidRPr="00603221" w:rsidDel="005977E7" w:rsidRDefault="00405943" w:rsidP="00C82832">
            <w:pPr>
              <w:autoSpaceDE w:val="0"/>
              <w:autoSpaceDN w:val="0"/>
              <w:adjustRightInd w:val="0"/>
              <w:spacing w:before="120" w:after="0"/>
              <w:rPr>
                <w:b/>
                <w:color w:val="000000"/>
                <w:highlight w:val="yellow"/>
              </w:rPr>
            </w:pPr>
            <w:r w:rsidRPr="00405943">
              <w:rPr>
                <w:b/>
                <w:color w:val="000000"/>
                <w:lang w:val="el-GR"/>
              </w:rPr>
              <w:t>2</w:t>
            </w:r>
            <w:r w:rsidR="00CA3ABC">
              <w:rPr>
                <w:b/>
                <w:color w:val="000000"/>
                <w:lang w:val="el-GR"/>
              </w:rPr>
              <w:t>8</w:t>
            </w:r>
            <w:r w:rsidR="00C82832" w:rsidRPr="00405943">
              <w:rPr>
                <w:b/>
                <w:color w:val="000000"/>
                <w:lang w:val="el-GR"/>
              </w:rPr>
              <w:t>-</w:t>
            </w:r>
            <w:r w:rsidRPr="00405943">
              <w:rPr>
                <w:b/>
                <w:color w:val="000000"/>
                <w:lang w:val="el-GR"/>
              </w:rPr>
              <w:t>0</w:t>
            </w:r>
            <w:r w:rsidR="00394616">
              <w:rPr>
                <w:b/>
                <w:color w:val="000000"/>
                <w:lang w:val="el-GR"/>
              </w:rPr>
              <w:t>2</w:t>
            </w:r>
            <w:r w:rsidR="00C82832" w:rsidRPr="00405943">
              <w:rPr>
                <w:b/>
                <w:color w:val="000000"/>
                <w:lang w:val="el-GR"/>
              </w:rPr>
              <w:t>-202</w:t>
            </w:r>
            <w:r w:rsidRPr="00405943">
              <w:rPr>
                <w:b/>
                <w:color w:val="000000"/>
                <w:lang w:val="el-GR"/>
              </w:rPr>
              <w:t>3</w:t>
            </w:r>
          </w:p>
        </w:tc>
      </w:tr>
      <w:tr w:rsidR="00C82832" w:rsidRPr="00DF02B0" w:rsidDel="005977E7" w14:paraId="304DC306" w14:textId="77777777" w:rsidTr="00B42BA2">
        <w:tc>
          <w:tcPr>
            <w:tcW w:w="7332" w:type="dxa"/>
            <w:gridSpan w:val="2"/>
            <w:tcBorders>
              <w:bottom w:val="nil"/>
            </w:tcBorders>
            <w:shd w:val="clear" w:color="auto" w:fill="auto"/>
            <w:vAlign w:val="bottom"/>
          </w:tcPr>
          <w:p w14:paraId="28AE649E" w14:textId="77777777" w:rsidR="00C82832" w:rsidRPr="00603221" w:rsidRDefault="00C82832" w:rsidP="00C82832">
            <w:pPr>
              <w:autoSpaceDE w:val="0"/>
              <w:autoSpaceDN w:val="0"/>
              <w:adjustRightInd w:val="0"/>
              <w:spacing w:before="120" w:after="0"/>
              <w:jc w:val="right"/>
              <w:rPr>
                <w:b/>
                <w:color w:val="000000"/>
                <w:highlight w:val="yellow"/>
              </w:rPr>
            </w:pPr>
            <w:r w:rsidRPr="00603221">
              <w:rPr>
                <w:b/>
                <w:color w:val="000000"/>
              </w:rPr>
              <w:t>Ημερομηνία Ανάρτησης στο ΕΣΗΔΗΣ</w:t>
            </w:r>
          </w:p>
        </w:tc>
        <w:tc>
          <w:tcPr>
            <w:tcW w:w="2296" w:type="dxa"/>
            <w:shd w:val="clear" w:color="auto" w:fill="auto"/>
            <w:vAlign w:val="center"/>
          </w:tcPr>
          <w:p w14:paraId="4556DC49" w14:textId="51A96511" w:rsidR="00C82832" w:rsidRPr="00603221" w:rsidDel="005977E7" w:rsidRDefault="00A42B88" w:rsidP="00C82832">
            <w:pPr>
              <w:autoSpaceDE w:val="0"/>
              <w:autoSpaceDN w:val="0"/>
              <w:adjustRightInd w:val="0"/>
              <w:spacing w:before="120" w:after="0"/>
              <w:rPr>
                <w:b/>
                <w:color w:val="000000"/>
                <w:highlight w:val="yellow"/>
              </w:rPr>
            </w:pPr>
            <w:r w:rsidRPr="00405943">
              <w:rPr>
                <w:b/>
                <w:color w:val="000000"/>
                <w:lang w:val="el-GR"/>
              </w:rPr>
              <w:t>2</w:t>
            </w:r>
            <w:r w:rsidR="00CA3ABC">
              <w:rPr>
                <w:b/>
                <w:color w:val="000000"/>
                <w:lang w:val="el-GR"/>
              </w:rPr>
              <w:t>8</w:t>
            </w:r>
            <w:r w:rsidRPr="00405943">
              <w:rPr>
                <w:b/>
                <w:color w:val="000000"/>
                <w:lang w:val="el-GR"/>
              </w:rPr>
              <w:t>-0</w:t>
            </w:r>
            <w:r w:rsidR="00394616">
              <w:rPr>
                <w:b/>
                <w:color w:val="000000"/>
                <w:lang w:val="el-GR"/>
              </w:rPr>
              <w:t>2</w:t>
            </w:r>
            <w:r w:rsidRPr="00405943">
              <w:rPr>
                <w:b/>
                <w:color w:val="000000"/>
                <w:lang w:val="el-GR"/>
              </w:rPr>
              <w:t>-2023</w:t>
            </w:r>
          </w:p>
        </w:tc>
      </w:tr>
      <w:tr w:rsidR="00C82832" w:rsidRPr="003C0732" w:rsidDel="005977E7" w14:paraId="56137155" w14:textId="77777777" w:rsidTr="00AE28D7">
        <w:tc>
          <w:tcPr>
            <w:tcW w:w="7332" w:type="dxa"/>
            <w:gridSpan w:val="2"/>
            <w:tcBorders>
              <w:bottom w:val="single" w:sz="4" w:space="0" w:color="auto"/>
            </w:tcBorders>
            <w:shd w:val="clear" w:color="auto" w:fill="auto"/>
            <w:vAlign w:val="bottom"/>
          </w:tcPr>
          <w:p w14:paraId="4DD3612B" w14:textId="77777777" w:rsidR="00C82832" w:rsidRPr="00DF02B0" w:rsidRDefault="00C82832" w:rsidP="00C82832">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r w:rsidRPr="00834763">
              <w:rPr>
                <w:b/>
                <w:color w:val="000000"/>
              </w:rPr>
              <w:t>ktpae</w:t>
            </w:r>
            <w:r w:rsidRPr="00834763">
              <w:rPr>
                <w:b/>
                <w:color w:val="000000"/>
                <w:lang w:val="el-GR"/>
              </w:rPr>
              <w:t>.</w:t>
            </w:r>
            <w:r w:rsidRPr="00834763">
              <w:rPr>
                <w:b/>
                <w:color w:val="000000"/>
              </w:rPr>
              <w:t>gr</w:t>
            </w:r>
          </w:p>
        </w:tc>
        <w:tc>
          <w:tcPr>
            <w:tcW w:w="2296" w:type="dxa"/>
            <w:shd w:val="clear" w:color="auto" w:fill="auto"/>
            <w:vAlign w:val="center"/>
          </w:tcPr>
          <w:p w14:paraId="4143835E" w14:textId="46673997" w:rsidR="00C82832" w:rsidRPr="00603221" w:rsidRDefault="00A42B88" w:rsidP="00C82832">
            <w:pPr>
              <w:autoSpaceDE w:val="0"/>
              <w:autoSpaceDN w:val="0"/>
              <w:adjustRightInd w:val="0"/>
              <w:spacing w:before="120" w:after="0"/>
              <w:rPr>
                <w:b/>
                <w:highlight w:val="magenta"/>
                <w:lang w:val="el-GR"/>
              </w:rPr>
            </w:pPr>
            <w:r w:rsidRPr="00405943">
              <w:rPr>
                <w:b/>
                <w:color w:val="000000"/>
                <w:lang w:val="el-GR"/>
              </w:rPr>
              <w:t>2</w:t>
            </w:r>
            <w:r w:rsidR="00CA3ABC">
              <w:rPr>
                <w:b/>
                <w:color w:val="000000"/>
                <w:lang w:val="el-GR"/>
              </w:rPr>
              <w:t>8</w:t>
            </w:r>
            <w:r w:rsidRPr="00405943">
              <w:rPr>
                <w:b/>
                <w:color w:val="000000"/>
                <w:lang w:val="el-GR"/>
              </w:rPr>
              <w:t>-0</w:t>
            </w:r>
            <w:r w:rsidR="00394616">
              <w:rPr>
                <w:b/>
                <w:color w:val="000000"/>
                <w:lang w:val="el-GR"/>
              </w:rPr>
              <w:t>2</w:t>
            </w:r>
            <w:r w:rsidRPr="00405943">
              <w:rPr>
                <w:b/>
                <w:color w:val="000000"/>
                <w:lang w:val="el-GR"/>
              </w:rPr>
              <w:t>-2023</w:t>
            </w:r>
          </w:p>
        </w:tc>
      </w:tr>
    </w:tbl>
    <w:p w14:paraId="6F8FBAE8" w14:textId="77777777" w:rsidR="003C0732" w:rsidRDefault="003C0732" w:rsidP="00C82832"/>
    <w:p w14:paraId="78023D74" w14:textId="77777777" w:rsidR="00C82832" w:rsidRDefault="00C82832" w:rsidP="00C82832"/>
    <w:p w14:paraId="42B2A10B" w14:textId="77777777" w:rsidR="00C82832" w:rsidRDefault="00C82832" w:rsidP="00C82832"/>
    <w:p w14:paraId="59D8F052" w14:textId="053E6AB6" w:rsidR="00C82832" w:rsidRDefault="00C82832" w:rsidP="00C82832"/>
    <w:p w14:paraId="4690833C" w14:textId="05706BFD" w:rsidR="00BE0328" w:rsidRPr="0031449B" w:rsidRDefault="00BE0328" w:rsidP="00C82832">
      <w:pPr>
        <w:rPr>
          <w:b/>
          <w:bCs/>
          <w:lang w:val="el-GR"/>
        </w:rPr>
      </w:pPr>
    </w:p>
    <w:p w14:paraId="0E30C995" w14:textId="539B4D34" w:rsidR="00BE0328" w:rsidRPr="0031449B" w:rsidRDefault="00BE0328" w:rsidP="00C82832">
      <w:pPr>
        <w:rPr>
          <w:lang w:val="el-GR"/>
        </w:rPr>
      </w:pPr>
    </w:p>
    <w:p w14:paraId="01B212CA" w14:textId="71905990" w:rsidR="000B6F4E" w:rsidRDefault="000B6F4E" w:rsidP="00C82832"/>
    <w:p w14:paraId="7D7F8C2C" w14:textId="1B79DE2E" w:rsidR="0024279E" w:rsidRPr="00FE037B" w:rsidRDefault="0024279E" w:rsidP="00FE037B">
      <w:pPr>
        <w:pStyle w:val="Contents"/>
        <w:numPr>
          <w:ilvl w:val="0"/>
          <w:numId w:val="0"/>
        </w:numPr>
        <w:ind w:left="360" w:hanging="360"/>
        <w:outlineLvl w:val="9"/>
        <w:rPr>
          <w:rFonts w:ascii="Tahoma" w:hAnsi="Tahoma" w:cs="Tahoma"/>
          <w:sz w:val="22"/>
          <w:szCs w:val="22"/>
        </w:rPr>
      </w:pPr>
      <w:bookmarkStart w:id="1" w:name="_Toc375058496"/>
      <w:bookmarkStart w:id="2" w:name="_Toc418166314"/>
      <w:bookmarkStart w:id="3" w:name="_Toc97194254"/>
      <w:bookmarkStart w:id="4" w:name="_Toc97194401"/>
      <w:r w:rsidRPr="00FE037B">
        <w:rPr>
          <w:rFonts w:ascii="Tahoma" w:hAnsi="Tahoma" w:cs="Tahoma"/>
          <w:sz w:val="22"/>
          <w:szCs w:val="22"/>
        </w:rPr>
        <w:lastRenderedPageBreak/>
        <w:t>ΓΕΝΙΚΕΣ ΠΛΗΡΟΦΟΡΙΕΣ</w:t>
      </w:r>
      <w:bookmarkEnd w:id="1"/>
      <w:bookmarkEnd w:id="2"/>
      <w:bookmarkEnd w:id="3"/>
      <w:bookmarkEnd w:id="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7E60687E" w14:textId="77777777" w:rsidTr="0031590C">
        <w:trPr>
          <w:tblHeader/>
        </w:trPr>
        <w:tc>
          <w:tcPr>
            <w:tcW w:w="9855" w:type="dxa"/>
            <w:gridSpan w:val="2"/>
            <w:shd w:val="clear" w:color="auto" w:fill="E0E0E0"/>
            <w:vAlign w:val="center"/>
          </w:tcPr>
          <w:p w14:paraId="213160EF" w14:textId="77777777" w:rsidR="0024279E" w:rsidRPr="00A81D32" w:rsidRDefault="0024279E" w:rsidP="00A81D32">
            <w:pPr>
              <w:rPr>
                <w:b/>
                <w:bCs/>
                <w:lang w:val="el-GR"/>
              </w:rPr>
            </w:pPr>
            <w:bookmarkStart w:id="5" w:name="_Toc375058497"/>
            <w:bookmarkStart w:id="6" w:name="_Toc418166315"/>
            <w:bookmarkStart w:id="7" w:name="_Toc97194255"/>
            <w:bookmarkStart w:id="8" w:name="_Toc97194402"/>
            <w:r w:rsidRPr="00A81D32">
              <w:rPr>
                <w:b/>
                <w:bCs/>
                <w:lang w:val="el-GR"/>
              </w:rPr>
              <w:t>Συνοπτικά στοιχεία Έργου</w:t>
            </w:r>
            <w:bookmarkEnd w:id="5"/>
            <w:bookmarkEnd w:id="6"/>
            <w:bookmarkEnd w:id="7"/>
            <w:bookmarkEnd w:id="8"/>
          </w:p>
        </w:tc>
      </w:tr>
      <w:tr w:rsidR="0024279E" w:rsidRPr="000C0A1F" w14:paraId="1C99A434" w14:textId="77777777" w:rsidTr="0031590C">
        <w:tc>
          <w:tcPr>
            <w:tcW w:w="3708" w:type="dxa"/>
            <w:vAlign w:val="center"/>
          </w:tcPr>
          <w:p w14:paraId="5395A867"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2F6A505C" w14:textId="5682130A" w:rsidR="0024279E" w:rsidRPr="008063A1" w:rsidRDefault="008063A1" w:rsidP="008063A1">
            <w:pPr>
              <w:pStyle w:val="TabletextChar"/>
              <w:rPr>
                <w:rFonts w:cs="Tahoma"/>
                <w:b/>
                <w:sz w:val="22"/>
                <w:szCs w:val="22"/>
              </w:rPr>
            </w:pPr>
            <w:r w:rsidRPr="008063A1">
              <w:rPr>
                <w:rFonts w:cs="Tahoma"/>
                <w:b/>
                <w:sz w:val="22"/>
                <w:szCs w:val="22"/>
              </w:rPr>
              <w:t>“Υπηρεσίες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των πολιτών για τις ανάγκες του Προγράμματος «Χορήγηση οικονομικής ενίσχυσης με σκοπό την κάλυψη μέρους του αυξημένου κόστους αγορών ειδών διατροφής λόγω της σημαντικής αύξησης του δείκτη τιμών (MARKET PASS)”</w:t>
            </w:r>
          </w:p>
        </w:tc>
      </w:tr>
      <w:tr w:rsidR="0024279E" w:rsidRPr="00317788" w14:paraId="46881B27" w14:textId="77777777" w:rsidTr="0031590C">
        <w:tc>
          <w:tcPr>
            <w:tcW w:w="3708" w:type="dxa"/>
            <w:vAlign w:val="center"/>
          </w:tcPr>
          <w:p w14:paraId="4D3D1D01"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3C8E9F75" w14:textId="77777777" w:rsidR="0024279E" w:rsidRPr="004B24A7" w:rsidRDefault="0024279E" w:rsidP="0031590C">
            <w:pPr>
              <w:pStyle w:val="TabletextChar"/>
              <w:rPr>
                <w:rFonts w:cs="Tahoma"/>
                <w:b/>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4B24A7">
              <w:rPr>
                <w:rFonts w:cs="Tahoma"/>
                <w:b/>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4B24A7">
              <w:rPr>
                <w:rFonts w:cs="Tahoma"/>
                <w:b/>
                <w:sz w:val="22"/>
                <w:szCs w:val="22"/>
              </w:rPr>
              <w:t>)</w:t>
            </w:r>
          </w:p>
        </w:tc>
      </w:tr>
      <w:tr w:rsidR="004B24A7" w:rsidRPr="00DF02B0" w14:paraId="3B001AD1" w14:textId="77777777" w:rsidTr="0031590C">
        <w:tc>
          <w:tcPr>
            <w:tcW w:w="3708" w:type="dxa"/>
            <w:vAlign w:val="center"/>
          </w:tcPr>
          <w:p w14:paraId="6E86843A" w14:textId="77777777" w:rsidR="004B24A7" w:rsidRPr="00603221" w:rsidRDefault="004B24A7" w:rsidP="004B24A7">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398B95D7" w14:textId="53142C7B" w:rsidR="004B24A7" w:rsidRPr="00603221"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DF02B0" w14:paraId="54746909" w14:textId="77777777" w:rsidTr="0031590C">
        <w:tc>
          <w:tcPr>
            <w:tcW w:w="3708" w:type="dxa"/>
            <w:vAlign w:val="center"/>
          </w:tcPr>
          <w:p w14:paraId="0E11A93B" w14:textId="77777777" w:rsidR="004B24A7" w:rsidRPr="00603221" w:rsidRDefault="004B24A7" w:rsidP="004B24A7">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56960616" w14:textId="0DD94D1D" w:rsidR="004B24A7" w:rsidRPr="004B24A7"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DF02B0" w14:paraId="17DCF025" w14:textId="77777777" w:rsidTr="0031590C">
        <w:tc>
          <w:tcPr>
            <w:tcW w:w="3708" w:type="dxa"/>
            <w:vAlign w:val="center"/>
          </w:tcPr>
          <w:p w14:paraId="10EE5F74" w14:textId="77777777" w:rsidR="004B24A7" w:rsidRPr="00603221" w:rsidRDefault="004B24A7" w:rsidP="004B24A7">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23D0AF2C" w14:textId="39AFDCF5" w:rsidR="004B24A7" w:rsidRPr="00603221"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B86104" w14:paraId="48E5B3C2" w14:textId="77777777" w:rsidTr="0031590C">
        <w:tc>
          <w:tcPr>
            <w:tcW w:w="3708" w:type="dxa"/>
            <w:vAlign w:val="center"/>
          </w:tcPr>
          <w:p w14:paraId="11F58805" w14:textId="77777777" w:rsidR="004B24A7" w:rsidRPr="00603221" w:rsidRDefault="004B24A7" w:rsidP="004B24A7">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136FF3B9" w14:textId="4A6D1DCA" w:rsidR="004B24A7" w:rsidRPr="00603221" w:rsidRDefault="004B24A7" w:rsidP="004B24A7">
            <w:pPr>
              <w:pStyle w:val="TabletextChar"/>
              <w:rPr>
                <w:rFonts w:cs="Tahoma"/>
                <w:sz w:val="22"/>
                <w:szCs w:val="22"/>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Pr>
                <w:rFonts w:cs="Tahoma"/>
                <w:b/>
                <w:sz w:val="22"/>
                <w:szCs w:val="22"/>
              </w:rPr>
              <w:t>Μ.</w:t>
            </w:r>
            <w:r w:rsidRPr="00603221">
              <w:rPr>
                <w:rFonts w:cs="Tahoma"/>
                <w:b/>
                <w:sz w:val="22"/>
                <w:szCs w:val="22"/>
              </w:rPr>
              <w:t>Α.Ε.</w:t>
            </w:r>
            <w:r w:rsidRPr="00603221">
              <w:rPr>
                <w:rFonts w:cs="Tahoma"/>
                <w:sz w:val="22"/>
                <w:szCs w:val="22"/>
              </w:rPr>
              <w:t>)</w:t>
            </w:r>
          </w:p>
        </w:tc>
      </w:tr>
      <w:tr w:rsidR="00E049A1" w:rsidRPr="00D86293" w14:paraId="0793C63A" w14:textId="77777777" w:rsidTr="006C2066">
        <w:tc>
          <w:tcPr>
            <w:tcW w:w="3708" w:type="dxa"/>
            <w:vAlign w:val="center"/>
          </w:tcPr>
          <w:p w14:paraId="2F2DF21E" w14:textId="77777777" w:rsidR="00E049A1" w:rsidRPr="00603221" w:rsidRDefault="00E049A1" w:rsidP="00E049A1">
            <w:pPr>
              <w:pStyle w:val="TabletextChar"/>
              <w:rPr>
                <w:rFonts w:cs="Tahoma"/>
                <w:b/>
                <w:sz w:val="22"/>
                <w:szCs w:val="22"/>
              </w:rPr>
            </w:pPr>
            <w:r w:rsidRPr="00603221">
              <w:rPr>
                <w:rFonts w:cs="Tahoma"/>
                <w:b/>
                <w:sz w:val="22"/>
                <w:szCs w:val="22"/>
              </w:rPr>
              <w:t>ΕΙΔΟΣ ΣΥΜΒΑΣΗΣ</w:t>
            </w:r>
          </w:p>
        </w:tc>
        <w:tc>
          <w:tcPr>
            <w:tcW w:w="6147" w:type="dxa"/>
          </w:tcPr>
          <w:p w14:paraId="78412885" w14:textId="77777777" w:rsidR="00E049A1" w:rsidRDefault="00E049A1" w:rsidP="00E049A1">
            <w:pPr>
              <w:suppressAutoHyphens w:val="0"/>
              <w:spacing w:after="91" w:line="236" w:lineRule="auto"/>
              <w:rPr>
                <w:lang w:val="el-GR"/>
              </w:rPr>
            </w:pPr>
            <w:r w:rsidRPr="007231E8">
              <w:rPr>
                <w:lang w:val="el-GR"/>
              </w:rPr>
              <w:t>72200000-7 - Υπηρεσίες προγραμματισμού λογισμικού και παροχής συμβουλών</w:t>
            </w:r>
          </w:p>
          <w:p w14:paraId="10AE3E2C" w14:textId="76BC7637" w:rsidR="00E049A1" w:rsidRPr="00166AA6" w:rsidRDefault="00E049A1" w:rsidP="00E049A1">
            <w:pPr>
              <w:rPr>
                <w:rFonts w:cstheme="minorHAnsi"/>
              </w:rPr>
            </w:pPr>
            <w:r w:rsidRPr="00107E67">
              <w:rPr>
                <w:lang w:val="el-GR"/>
              </w:rPr>
              <w:t>72253200-5 - Υπηρεσίες υποστήριξης συστημάτων πληροφορικής</w:t>
            </w:r>
            <w:r w:rsidRPr="00802920">
              <w:rPr>
                <w:lang w:val="el-GR"/>
              </w:rPr>
              <w:t>.</w:t>
            </w:r>
          </w:p>
        </w:tc>
      </w:tr>
      <w:tr w:rsidR="004B24A7" w:rsidRPr="000C0A1F" w14:paraId="57505348" w14:textId="77777777" w:rsidTr="0031590C">
        <w:tc>
          <w:tcPr>
            <w:tcW w:w="3708" w:type="dxa"/>
            <w:vAlign w:val="center"/>
          </w:tcPr>
          <w:p w14:paraId="4B2840F0" w14:textId="77777777" w:rsidR="004B24A7" w:rsidRPr="00603221" w:rsidRDefault="004B24A7" w:rsidP="004B24A7">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60CA98AF" w14:textId="14D724B4" w:rsidR="00FA1BBC" w:rsidRPr="00603221" w:rsidRDefault="004B24A7" w:rsidP="00723994">
            <w:pPr>
              <w:pStyle w:val="TabletextChar"/>
            </w:pPr>
            <w:r w:rsidRPr="00834763">
              <w:rPr>
                <w:rFonts w:cs="Tahoma"/>
                <w:sz w:val="22"/>
                <w:szCs w:val="22"/>
              </w:rPr>
              <w:t xml:space="preserve">Ηλεκτρονικός </w:t>
            </w:r>
            <w:r w:rsidRPr="00603221">
              <w:rPr>
                <w:rFonts w:cs="Tahoma"/>
                <w:sz w:val="22"/>
                <w:szCs w:val="22"/>
              </w:rPr>
              <w:t xml:space="preserve">Ανοικτός </w:t>
            </w:r>
            <w:r w:rsidR="00FA1BBC">
              <w:rPr>
                <w:rFonts w:cs="Tahoma"/>
                <w:sz w:val="22"/>
                <w:szCs w:val="22"/>
              </w:rPr>
              <w:t>Κ</w:t>
            </w:r>
            <w:r w:rsidRPr="004B24A7">
              <w:rPr>
                <w:rFonts w:cs="Tahoma"/>
                <w:sz w:val="22"/>
                <w:szCs w:val="22"/>
              </w:rPr>
              <w:t xml:space="preserve">άτω των </w:t>
            </w:r>
            <w:r w:rsidR="00FA1BBC">
              <w:rPr>
                <w:rFonts w:cs="Tahoma"/>
                <w:sz w:val="22"/>
                <w:szCs w:val="22"/>
              </w:rPr>
              <w:t>Ο</w:t>
            </w:r>
            <w:r w:rsidR="00FA1BBC" w:rsidRPr="004B24A7">
              <w:rPr>
                <w:rFonts w:cs="Tahoma"/>
                <w:sz w:val="22"/>
                <w:szCs w:val="22"/>
              </w:rPr>
              <w:t>ρίων</w:t>
            </w:r>
            <w:r w:rsidR="00FA1BBC" w:rsidRPr="00603221">
              <w:rPr>
                <w:rFonts w:cs="Tahoma"/>
                <w:sz w:val="22"/>
                <w:szCs w:val="22"/>
              </w:rPr>
              <w:t xml:space="preserve"> </w:t>
            </w:r>
            <w:r w:rsidRPr="00603221">
              <w:rPr>
                <w:rFonts w:cs="Tahoma"/>
                <w:sz w:val="22"/>
                <w:szCs w:val="22"/>
              </w:rPr>
              <w:t>Διαγωνισμός με κριτήριο ανάθεσης την πλέον συμφέρουσα από οικονομική άποψη προσφορά</w:t>
            </w:r>
            <w:r w:rsidR="00723994" w:rsidRPr="00EF0725">
              <w:rPr>
                <w:rFonts w:cs="Tahoma"/>
                <w:sz w:val="22"/>
                <w:szCs w:val="22"/>
              </w:rPr>
              <w:t xml:space="preserve"> </w:t>
            </w:r>
            <w:r w:rsidRPr="00EF0725">
              <w:rPr>
                <w:rFonts w:cs="Tahoma"/>
                <w:sz w:val="22"/>
                <w:szCs w:val="22"/>
              </w:rPr>
              <w:t xml:space="preserve">βάσει </w:t>
            </w:r>
            <w:r w:rsidR="00723994" w:rsidRPr="00EF0725">
              <w:rPr>
                <w:rFonts w:cs="Tahoma"/>
                <w:sz w:val="22"/>
                <w:szCs w:val="22"/>
              </w:rPr>
              <w:t>αποκλειστικά της</w:t>
            </w:r>
            <w:r w:rsidRPr="00EF0725">
              <w:rPr>
                <w:rFonts w:cs="Tahoma"/>
                <w:sz w:val="22"/>
                <w:szCs w:val="22"/>
              </w:rPr>
              <w:t xml:space="preserve"> τιμής</w:t>
            </w:r>
          </w:p>
        </w:tc>
      </w:tr>
      <w:tr w:rsidR="008063A1" w:rsidRPr="000C0A1F" w14:paraId="118555D2" w14:textId="77777777" w:rsidTr="00D52C7B">
        <w:tc>
          <w:tcPr>
            <w:tcW w:w="3708" w:type="dxa"/>
            <w:vAlign w:val="center"/>
          </w:tcPr>
          <w:p w14:paraId="3F97C59A" w14:textId="72F43010" w:rsidR="008063A1" w:rsidRPr="00603221" w:rsidRDefault="008063A1" w:rsidP="008063A1">
            <w:pPr>
              <w:pStyle w:val="TabletextChar"/>
              <w:rPr>
                <w:rFonts w:cs="Tahoma"/>
                <w:b/>
                <w:sz w:val="22"/>
                <w:szCs w:val="22"/>
              </w:rPr>
            </w:pPr>
            <w:r w:rsidRPr="00603221">
              <w:rPr>
                <w:rFonts w:cs="Tahoma"/>
                <w:b/>
                <w:sz w:val="22"/>
                <w:szCs w:val="22"/>
              </w:rPr>
              <w:t>ΕΚΤΙΜΩΜΕΝΗ ΑΞΙΑ ΣΥΜΒΑΣΗΣ</w:t>
            </w:r>
          </w:p>
        </w:tc>
        <w:tc>
          <w:tcPr>
            <w:tcW w:w="6147" w:type="dxa"/>
            <w:vAlign w:val="center"/>
          </w:tcPr>
          <w:p w14:paraId="08110F51" w14:textId="6F3AA399" w:rsidR="008063A1" w:rsidRPr="00603221" w:rsidRDefault="008063A1" w:rsidP="008063A1">
            <w:pPr>
              <w:pStyle w:val="TabletextChar"/>
              <w:spacing w:before="120" w:after="0" w:line="240" w:lineRule="auto"/>
              <w:jc w:val="both"/>
              <w:rPr>
                <w:rFonts w:cs="Tahoma"/>
                <w:sz w:val="22"/>
                <w:szCs w:val="22"/>
              </w:rPr>
            </w:pPr>
            <w:r>
              <w:rPr>
                <w:rFonts w:cs="Tahoma"/>
                <w:sz w:val="22"/>
                <w:szCs w:val="22"/>
              </w:rPr>
              <w:t xml:space="preserve">Συνολική </w:t>
            </w:r>
            <w:r w:rsidRPr="008D1CFE">
              <w:rPr>
                <w:rFonts w:cs="Tahoma"/>
                <w:sz w:val="22"/>
                <w:szCs w:val="22"/>
              </w:rPr>
              <w:t xml:space="preserve"> εκτιμώμενη αξία σύμβασης</w:t>
            </w:r>
            <w:r>
              <w:rPr>
                <w:rFonts w:cs="Tahoma"/>
                <w:sz w:val="22"/>
                <w:szCs w:val="22"/>
              </w:rPr>
              <w:t xml:space="preserve"> </w:t>
            </w:r>
            <w:r w:rsidRPr="00D86293">
              <w:rPr>
                <w:rFonts w:cs="Tahoma"/>
                <w:sz w:val="22"/>
                <w:szCs w:val="22"/>
              </w:rPr>
              <w:t>€</w:t>
            </w:r>
            <w:r w:rsidRPr="008063A1">
              <w:rPr>
                <w:rFonts w:cs="Tahoma"/>
                <w:sz w:val="22"/>
                <w:szCs w:val="22"/>
              </w:rPr>
              <w:t>61</w:t>
            </w:r>
            <w:r>
              <w:rPr>
                <w:rFonts w:cs="Tahoma"/>
                <w:sz w:val="22"/>
                <w:szCs w:val="22"/>
              </w:rPr>
              <w:t>.</w:t>
            </w:r>
            <w:r w:rsidRPr="008063A1">
              <w:rPr>
                <w:rFonts w:cs="Tahoma"/>
                <w:sz w:val="22"/>
                <w:szCs w:val="22"/>
              </w:rPr>
              <w:t>75</w:t>
            </w:r>
            <w:r w:rsidRPr="00D86293">
              <w:rPr>
                <w:rFonts w:cs="Tahoma"/>
                <w:sz w:val="22"/>
                <w:szCs w:val="22"/>
              </w:rPr>
              <w:t>0</w:t>
            </w:r>
            <w:r>
              <w:rPr>
                <w:rFonts w:cs="Tahoma"/>
                <w:sz w:val="22"/>
                <w:szCs w:val="22"/>
              </w:rPr>
              <w:t>,</w:t>
            </w:r>
            <w:r w:rsidRPr="00D86293">
              <w:rPr>
                <w:rFonts w:cs="Tahoma"/>
                <w:sz w:val="22"/>
                <w:szCs w:val="22"/>
              </w:rPr>
              <w:t xml:space="preserve">00 </w:t>
            </w:r>
            <w:r>
              <w:rPr>
                <w:rFonts w:cs="Tahoma"/>
                <w:sz w:val="22"/>
                <w:szCs w:val="22"/>
              </w:rPr>
              <w:t>μ</w:t>
            </w:r>
            <w:r w:rsidRPr="00603221">
              <w:rPr>
                <w:rFonts w:cs="Tahoma"/>
                <w:sz w:val="22"/>
                <w:szCs w:val="22"/>
              </w:rPr>
              <w:t>η</w:t>
            </w:r>
            <w:r>
              <w:rPr>
                <w:rFonts w:cs="Tahoma"/>
                <w:sz w:val="22"/>
                <w:szCs w:val="22"/>
              </w:rPr>
              <w:t xml:space="preserve"> Π</w:t>
            </w:r>
            <w:r w:rsidRPr="00603221">
              <w:rPr>
                <w:rFonts w:cs="Tahoma"/>
                <w:sz w:val="22"/>
                <w:szCs w:val="22"/>
              </w:rPr>
              <w:t xml:space="preserve">εριλαμβανομένου ΦΠΑ , προϋπολογισμός με ΦΠΑ: </w:t>
            </w:r>
            <w:r w:rsidRPr="00D86293">
              <w:rPr>
                <w:rFonts w:cs="Tahoma"/>
                <w:sz w:val="22"/>
                <w:szCs w:val="22"/>
              </w:rPr>
              <w:t>€</w:t>
            </w:r>
            <w:r w:rsidRPr="008063A1">
              <w:rPr>
                <w:rFonts w:cs="Tahoma"/>
                <w:sz w:val="22"/>
                <w:szCs w:val="22"/>
              </w:rPr>
              <w:t>76</w:t>
            </w:r>
            <w:r>
              <w:rPr>
                <w:rFonts w:cs="Tahoma"/>
                <w:sz w:val="22"/>
                <w:szCs w:val="22"/>
              </w:rPr>
              <w:t>.</w:t>
            </w:r>
            <w:r w:rsidRPr="008063A1">
              <w:rPr>
                <w:rFonts w:cs="Tahoma"/>
                <w:sz w:val="22"/>
                <w:szCs w:val="22"/>
              </w:rPr>
              <w:t>57</w:t>
            </w:r>
            <w:r>
              <w:rPr>
                <w:rFonts w:cs="Tahoma"/>
                <w:sz w:val="22"/>
                <w:szCs w:val="22"/>
              </w:rPr>
              <w:t>0,</w:t>
            </w:r>
            <w:r w:rsidRPr="00D86293">
              <w:rPr>
                <w:rFonts w:cs="Tahoma"/>
                <w:sz w:val="22"/>
                <w:szCs w:val="22"/>
              </w:rPr>
              <w:t>00</w:t>
            </w:r>
            <w:r w:rsidRPr="00BC485D">
              <w:rPr>
                <w:rFonts w:cs="Tahoma"/>
                <w:sz w:val="22"/>
                <w:szCs w:val="22"/>
              </w:rPr>
              <w:t xml:space="preserve">, ΦΠΑ 24% </w:t>
            </w:r>
            <w:r w:rsidRPr="000E3C4E">
              <w:rPr>
                <w:rFonts w:cs="Tahoma"/>
                <w:sz w:val="22"/>
                <w:szCs w:val="22"/>
              </w:rPr>
              <w:t>€</w:t>
            </w:r>
            <w:r w:rsidRPr="008063A1">
              <w:rPr>
                <w:rFonts w:cs="Tahoma"/>
                <w:sz w:val="22"/>
                <w:szCs w:val="22"/>
              </w:rPr>
              <w:t>14</w:t>
            </w:r>
            <w:r>
              <w:rPr>
                <w:rFonts w:cs="Tahoma"/>
                <w:sz w:val="22"/>
                <w:szCs w:val="22"/>
              </w:rPr>
              <w:t>.</w:t>
            </w:r>
            <w:r w:rsidRPr="008063A1">
              <w:rPr>
                <w:rFonts w:cs="Tahoma"/>
                <w:sz w:val="22"/>
                <w:szCs w:val="22"/>
              </w:rPr>
              <w:t>8</w:t>
            </w:r>
            <w:r>
              <w:rPr>
                <w:rFonts w:cs="Tahoma"/>
                <w:sz w:val="22"/>
                <w:szCs w:val="22"/>
              </w:rPr>
              <w:t>20,</w:t>
            </w:r>
            <w:r w:rsidRPr="00D86293">
              <w:rPr>
                <w:rFonts w:cs="Tahoma"/>
                <w:sz w:val="22"/>
                <w:szCs w:val="22"/>
              </w:rPr>
              <w:t>00</w:t>
            </w:r>
          </w:p>
        </w:tc>
      </w:tr>
      <w:tr w:rsidR="004B24A7" w:rsidRPr="000C0A1F" w14:paraId="38877388" w14:textId="77777777" w:rsidTr="0031590C">
        <w:tc>
          <w:tcPr>
            <w:tcW w:w="3708" w:type="dxa"/>
            <w:vAlign w:val="center"/>
          </w:tcPr>
          <w:p w14:paraId="433A0B87" w14:textId="77777777" w:rsidR="004B24A7" w:rsidRPr="00603221" w:rsidRDefault="004B24A7" w:rsidP="004B24A7">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24D91F03" w14:textId="18F1F521" w:rsidR="004B24A7" w:rsidRPr="00603221" w:rsidRDefault="00092F07" w:rsidP="00092F07">
            <w:pPr>
              <w:pStyle w:val="normalwithoutspacing"/>
            </w:pPr>
            <w:r w:rsidRPr="00092F07">
              <w:t xml:space="preserve">Η δαπάνη επιχορηγείται από τακτικό προϋπολογισμό του Υπουργείου Ψηφιακής Διακυβέρνησης, κατόπιν ενίσχυσης των σχετικών πιστώσεων του Υπουργείου Ψηφιακής Διακυβέρνησης από τις πιστώσεις του Ειδικού Φορέα </w:t>
            </w:r>
            <w:r w:rsidRPr="00BC373E">
              <w:t>1023711-0000000 (Γενικές Κρατικές Δαπάνες) του Υπουργείου Οικονομικών.</w:t>
            </w:r>
          </w:p>
        </w:tc>
      </w:tr>
      <w:tr w:rsidR="004B24A7" w:rsidRPr="00DF02B0" w14:paraId="40743E67" w14:textId="77777777" w:rsidTr="0031590C">
        <w:tc>
          <w:tcPr>
            <w:tcW w:w="3708" w:type="dxa"/>
            <w:vAlign w:val="center"/>
          </w:tcPr>
          <w:p w14:paraId="3F680026" w14:textId="77777777" w:rsidR="004B24A7" w:rsidRPr="00603221" w:rsidDel="00CD2F0B" w:rsidRDefault="004B24A7" w:rsidP="004B24A7">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13DA802F" w14:textId="100311EA" w:rsidR="004B24A7" w:rsidRPr="00A00118" w:rsidRDefault="00092F07" w:rsidP="004B24A7">
            <w:pPr>
              <w:rPr>
                <w:lang w:val="el-GR"/>
              </w:rPr>
            </w:pPr>
            <w:r>
              <w:rPr>
                <w:lang w:val="el-GR"/>
              </w:rPr>
              <w:t>Οκτώ</w:t>
            </w:r>
            <w:r w:rsidR="004B24A7" w:rsidRPr="00A00118">
              <w:rPr>
                <w:lang w:val="el-GR"/>
              </w:rPr>
              <w:t xml:space="preserve"> </w:t>
            </w:r>
            <w:r w:rsidR="00A00118" w:rsidRPr="00A00118">
              <w:rPr>
                <w:lang w:val="el-GR"/>
              </w:rPr>
              <w:t>(</w:t>
            </w:r>
            <w:r>
              <w:rPr>
                <w:lang w:val="el-GR"/>
              </w:rPr>
              <w:t>8</w:t>
            </w:r>
            <w:r w:rsidR="00A00118" w:rsidRPr="00A00118">
              <w:rPr>
                <w:lang w:val="el-GR"/>
              </w:rPr>
              <w:t xml:space="preserve">) </w:t>
            </w:r>
            <w:r w:rsidR="004B24A7" w:rsidRPr="00A00118">
              <w:rPr>
                <w:lang w:val="el-GR"/>
              </w:rPr>
              <w:t xml:space="preserve">μήνες </w:t>
            </w:r>
          </w:p>
        </w:tc>
      </w:tr>
      <w:tr w:rsidR="004B24A7" w:rsidRPr="00DF02B0" w14:paraId="0CEEFBF4" w14:textId="77777777" w:rsidTr="0031590C">
        <w:tc>
          <w:tcPr>
            <w:tcW w:w="3708" w:type="dxa"/>
            <w:vAlign w:val="center"/>
          </w:tcPr>
          <w:p w14:paraId="468AB927" w14:textId="77777777" w:rsidR="004B24A7" w:rsidRPr="00603221" w:rsidRDefault="004B24A7" w:rsidP="004B24A7">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52EDEECC" w14:textId="130C6896" w:rsidR="004B24A7" w:rsidRPr="00C82832" w:rsidRDefault="00FE0429" w:rsidP="004B24A7">
            <w:pPr>
              <w:pStyle w:val="TabletextChar"/>
              <w:rPr>
                <w:rFonts w:cs="Tahoma"/>
                <w:b/>
                <w:sz w:val="22"/>
                <w:szCs w:val="24"/>
              </w:rPr>
            </w:pPr>
            <w:r>
              <w:rPr>
                <w:b/>
                <w:color w:val="000000"/>
                <w:sz w:val="22"/>
                <w:szCs w:val="22"/>
              </w:rPr>
              <w:t>2</w:t>
            </w:r>
            <w:r w:rsidR="005E5336">
              <w:rPr>
                <w:b/>
                <w:color w:val="000000"/>
                <w:sz w:val="22"/>
                <w:szCs w:val="22"/>
              </w:rPr>
              <w:t>4</w:t>
            </w:r>
            <w:r w:rsidR="00864DAA" w:rsidRPr="00864DAA">
              <w:rPr>
                <w:b/>
                <w:color w:val="000000"/>
                <w:sz w:val="22"/>
                <w:szCs w:val="22"/>
              </w:rPr>
              <w:t>-0</w:t>
            </w:r>
            <w:r>
              <w:rPr>
                <w:b/>
                <w:color w:val="000000"/>
                <w:sz w:val="22"/>
                <w:szCs w:val="22"/>
              </w:rPr>
              <w:t>2</w:t>
            </w:r>
            <w:r w:rsidR="00864DAA" w:rsidRPr="00864DAA">
              <w:rPr>
                <w:b/>
                <w:color w:val="000000"/>
                <w:sz w:val="22"/>
                <w:szCs w:val="22"/>
              </w:rPr>
              <w:t>-2023</w:t>
            </w:r>
          </w:p>
        </w:tc>
      </w:tr>
      <w:tr w:rsidR="004B24A7" w:rsidRPr="00DF02B0" w14:paraId="4F1733B5" w14:textId="77777777" w:rsidTr="0031590C">
        <w:tc>
          <w:tcPr>
            <w:tcW w:w="3708" w:type="dxa"/>
            <w:vAlign w:val="center"/>
          </w:tcPr>
          <w:p w14:paraId="47446C13" w14:textId="77777777" w:rsidR="004B24A7" w:rsidRPr="00603221" w:rsidRDefault="004B24A7" w:rsidP="004B24A7">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26F2E3BB" w14:textId="7D69B739" w:rsidR="004B24A7" w:rsidRPr="00C82832" w:rsidRDefault="00393C7F" w:rsidP="004B24A7">
            <w:pPr>
              <w:pStyle w:val="TabletextChar"/>
              <w:rPr>
                <w:rFonts w:cs="Tahoma"/>
                <w:b/>
                <w:sz w:val="22"/>
                <w:szCs w:val="24"/>
              </w:rPr>
            </w:pPr>
            <w:r w:rsidRPr="008C00BE">
              <w:rPr>
                <w:rFonts w:cs="Tahoma"/>
                <w:b/>
                <w:sz w:val="22"/>
                <w:szCs w:val="24"/>
              </w:rPr>
              <w:t>0</w:t>
            </w:r>
            <w:r w:rsidR="008C00BE" w:rsidRPr="008C00BE">
              <w:rPr>
                <w:rFonts w:cs="Tahoma"/>
                <w:b/>
                <w:sz w:val="22"/>
                <w:szCs w:val="24"/>
              </w:rPr>
              <w:t>7</w:t>
            </w:r>
            <w:r w:rsidRPr="008C00BE">
              <w:rPr>
                <w:rFonts w:cs="Tahoma"/>
                <w:b/>
                <w:sz w:val="22"/>
                <w:szCs w:val="24"/>
              </w:rPr>
              <w:t>-0</w:t>
            </w:r>
            <w:r w:rsidR="00B25FEB" w:rsidRPr="008C00BE">
              <w:rPr>
                <w:rFonts w:cs="Tahoma"/>
                <w:b/>
                <w:sz w:val="22"/>
                <w:szCs w:val="24"/>
              </w:rPr>
              <w:t>3</w:t>
            </w:r>
            <w:r w:rsidRPr="008C00BE">
              <w:rPr>
                <w:rFonts w:cs="Tahoma"/>
                <w:b/>
                <w:sz w:val="22"/>
                <w:szCs w:val="24"/>
              </w:rPr>
              <w:t>-2023</w:t>
            </w:r>
          </w:p>
        </w:tc>
      </w:tr>
      <w:tr w:rsidR="004B24A7" w:rsidRPr="00B55A34" w14:paraId="631BFE92" w14:textId="77777777" w:rsidTr="0031590C">
        <w:tc>
          <w:tcPr>
            <w:tcW w:w="3708" w:type="dxa"/>
            <w:vAlign w:val="center"/>
          </w:tcPr>
          <w:p w14:paraId="48277820" w14:textId="77777777" w:rsidR="004B24A7" w:rsidRPr="00603221" w:rsidRDefault="004B24A7" w:rsidP="004B24A7">
            <w:pPr>
              <w:pStyle w:val="TabletextChar"/>
              <w:rPr>
                <w:rFonts w:cs="Tahoma"/>
                <w:b/>
                <w:sz w:val="22"/>
                <w:szCs w:val="22"/>
              </w:rPr>
            </w:pPr>
            <w:r w:rsidRPr="00603221">
              <w:rPr>
                <w:rFonts w:cs="Tahoma"/>
                <w:b/>
                <w:sz w:val="22"/>
                <w:szCs w:val="22"/>
              </w:rPr>
              <w:lastRenderedPageBreak/>
              <w:t>ΗΜΕΡΟΜΗΝΙΑ ΈΝΑΡΞΗΣ ΗΛΕΚΤΡΟΝΙΚΗΣ ΥΠΟΒΟΛΗΣ ΠΡΟΣΦΟΡΩΝ</w:t>
            </w:r>
          </w:p>
        </w:tc>
        <w:tc>
          <w:tcPr>
            <w:tcW w:w="6147" w:type="dxa"/>
            <w:vAlign w:val="center"/>
          </w:tcPr>
          <w:p w14:paraId="2D384782" w14:textId="5BCBBBA4" w:rsidR="004B24A7" w:rsidRPr="00A406A5" w:rsidRDefault="00464FB8" w:rsidP="004B24A7">
            <w:pPr>
              <w:pStyle w:val="TabletextChar"/>
              <w:rPr>
                <w:rFonts w:cs="Tahoma"/>
                <w:b/>
                <w:color w:val="000000"/>
                <w:sz w:val="22"/>
                <w:szCs w:val="22"/>
                <w:highlight w:val="magenta"/>
              </w:rPr>
            </w:pPr>
            <w:r w:rsidRPr="00864DAA">
              <w:rPr>
                <w:b/>
                <w:color w:val="000000"/>
                <w:sz w:val="22"/>
                <w:szCs w:val="22"/>
              </w:rPr>
              <w:t>2</w:t>
            </w:r>
            <w:r w:rsidR="00827783">
              <w:rPr>
                <w:b/>
                <w:color w:val="000000"/>
                <w:sz w:val="22"/>
                <w:szCs w:val="22"/>
              </w:rPr>
              <w:t>8</w:t>
            </w:r>
            <w:r w:rsidRPr="00864DAA">
              <w:rPr>
                <w:b/>
                <w:color w:val="000000"/>
                <w:sz w:val="22"/>
                <w:szCs w:val="22"/>
              </w:rPr>
              <w:t>-0</w:t>
            </w:r>
            <w:r w:rsidR="00C20AB1">
              <w:rPr>
                <w:b/>
                <w:color w:val="000000"/>
                <w:sz w:val="22"/>
                <w:szCs w:val="22"/>
              </w:rPr>
              <w:t>2</w:t>
            </w:r>
            <w:r w:rsidRPr="00864DAA">
              <w:rPr>
                <w:b/>
                <w:color w:val="000000"/>
                <w:sz w:val="22"/>
                <w:szCs w:val="22"/>
              </w:rPr>
              <w:t>-2023</w:t>
            </w:r>
          </w:p>
        </w:tc>
      </w:tr>
      <w:tr w:rsidR="004B24A7" w:rsidRPr="00B55A34" w14:paraId="368A194C" w14:textId="77777777" w:rsidTr="00603221">
        <w:tc>
          <w:tcPr>
            <w:tcW w:w="3708" w:type="dxa"/>
            <w:vAlign w:val="center"/>
          </w:tcPr>
          <w:p w14:paraId="440217A8" w14:textId="77777777" w:rsidR="004B24A7" w:rsidRPr="00603221" w:rsidRDefault="004B24A7" w:rsidP="004B24A7">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1F526219" w14:textId="609D7BFC" w:rsidR="004B24A7" w:rsidRPr="00433D32" w:rsidRDefault="00826E90" w:rsidP="004B24A7">
            <w:pPr>
              <w:autoSpaceDE w:val="0"/>
              <w:autoSpaceDN w:val="0"/>
              <w:adjustRightInd w:val="0"/>
              <w:spacing w:after="0" w:line="276" w:lineRule="auto"/>
              <w:jc w:val="left"/>
              <w:rPr>
                <w:lang w:val="el-GR"/>
              </w:rPr>
            </w:pPr>
            <w:r w:rsidRPr="00256BF4">
              <w:rPr>
                <w:b/>
                <w:lang w:val="el-GR"/>
              </w:rPr>
              <w:t>1</w:t>
            </w:r>
            <w:r w:rsidR="003D4CA7" w:rsidRPr="00256BF4">
              <w:rPr>
                <w:b/>
                <w:lang w:val="el-GR"/>
              </w:rPr>
              <w:t>5</w:t>
            </w:r>
            <w:r w:rsidR="004B24A7" w:rsidRPr="00256BF4">
              <w:rPr>
                <w:b/>
                <w:lang w:val="el-GR"/>
              </w:rPr>
              <w:t>-</w:t>
            </w:r>
            <w:r w:rsidRPr="00256BF4">
              <w:rPr>
                <w:b/>
                <w:lang w:val="el-GR"/>
              </w:rPr>
              <w:t>0</w:t>
            </w:r>
            <w:r w:rsidR="00B4656F" w:rsidRPr="00256BF4">
              <w:rPr>
                <w:b/>
                <w:lang w:val="el-GR"/>
              </w:rPr>
              <w:t>3</w:t>
            </w:r>
            <w:r w:rsidR="004B24A7" w:rsidRPr="00256BF4">
              <w:rPr>
                <w:b/>
                <w:lang w:val="el-GR"/>
              </w:rPr>
              <w:t>-202</w:t>
            </w:r>
            <w:r w:rsidRPr="00256BF4">
              <w:rPr>
                <w:b/>
                <w:lang w:val="el-GR"/>
              </w:rPr>
              <w:t>3,</w:t>
            </w:r>
            <w:r w:rsidRPr="00256BF4">
              <w:rPr>
                <w:bCs/>
                <w:lang w:val="el-GR"/>
              </w:rPr>
              <w:t xml:space="preserve"> </w:t>
            </w:r>
            <w:r w:rsidR="004B24A7" w:rsidRPr="00256BF4">
              <w:rPr>
                <w:bCs/>
                <w:color w:val="000000"/>
                <w:lang w:val="el-GR"/>
              </w:rPr>
              <w:t>ημέρα</w:t>
            </w:r>
            <w:r w:rsidR="004B24A7" w:rsidRPr="00256BF4">
              <w:rPr>
                <w:color w:val="000000"/>
                <w:lang w:val="el-GR"/>
              </w:rPr>
              <w:t xml:space="preserve"> </w:t>
            </w:r>
            <w:r w:rsidR="00B3322D" w:rsidRPr="00256BF4">
              <w:rPr>
                <w:b/>
                <w:bCs/>
                <w:color w:val="000000"/>
                <w:lang w:val="el-GR"/>
              </w:rPr>
              <w:t>Τετάρτη</w:t>
            </w:r>
            <w:r w:rsidR="00B3322D">
              <w:rPr>
                <w:b/>
                <w:bCs/>
                <w:color w:val="000000"/>
                <w:lang w:val="el-GR"/>
              </w:rPr>
              <w:t xml:space="preserve"> </w:t>
            </w:r>
            <w:r w:rsidR="0049242C">
              <w:rPr>
                <w:color w:val="000000"/>
                <w:lang w:val="el-GR"/>
              </w:rPr>
              <w:t xml:space="preserve">&amp; </w:t>
            </w:r>
            <w:r w:rsidR="004B24A7" w:rsidRPr="00A406A5">
              <w:rPr>
                <w:color w:val="000000"/>
                <w:lang w:val="el-GR"/>
              </w:rPr>
              <w:t>ώρα</w:t>
            </w:r>
            <w:r w:rsidR="0049242C">
              <w:rPr>
                <w:color w:val="000000"/>
                <w:lang w:val="el-GR"/>
              </w:rPr>
              <w:t xml:space="preserve"> </w:t>
            </w:r>
            <w:r w:rsidR="002456B2">
              <w:rPr>
                <w:b/>
              </w:rPr>
              <w:t>1</w:t>
            </w:r>
            <w:r w:rsidR="00293891">
              <w:rPr>
                <w:b/>
              </w:rPr>
              <w:t>3</w:t>
            </w:r>
            <w:r w:rsidR="002456B2">
              <w:rPr>
                <w:b/>
              </w:rPr>
              <w:t>:00</w:t>
            </w:r>
          </w:p>
        </w:tc>
      </w:tr>
      <w:tr w:rsidR="004B24A7" w:rsidRPr="000C0A1F" w14:paraId="64305677" w14:textId="77777777" w:rsidTr="0031590C">
        <w:tc>
          <w:tcPr>
            <w:tcW w:w="3708" w:type="dxa"/>
            <w:vAlign w:val="center"/>
          </w:tcPr>
          <w:p w14:paraId="6AF945A2" w14:textId="77777777" w:rsidR="004B24A7" w:rsidRPr="00603221" w:rsidRDefault="004B24A7" w:rsidP="004B24A7">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77F14D90"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7F3974EF"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r w:rsidRPr="00603221">
              <w:rPr>
                <w:lang w:val="en-US"/>
              </w:rPr>
              <w:t>promitheus</w:t>
            </w:r>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p>
          <w:p w14:paraId="5A47FD1E"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16C65153"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512AA66E" w14:textId="77777777" w:rsidR="004B24A7" w:rsidRPr="00603221" w:rsidRDefault="004B24A7" w:rsidP="004B24A7">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p>
          <w:p w14:paraId="6C3FBC86" w14:textId="21F11180" w:rsidR="00FA1BBC" w:rsidRPr="00603221" w:rsidRDefault="004B24A7" w:rsidP="00FA1BBC">
            <w:pPr>
              <w:autoSpaceDE w:val="0"/>
              <w:autoSpaceDN w:val="0"/>
              <w:adjustRightInd w:val="0"/>
              <w:spacing w:after="0" w:line="276" w:lineRule="auto"/>
              <w:jc w:val="left"/>
              <w:rPr>
                <w:lang w:val="el-GR"/>
              </w:rPr>
            </w:pPr>
            <w:r w:rsidRPr="00603221">
              <w:rPr>
                <w:color w:val="000000"/>
                <w:lang w:val="el-GR"/>
              </w:rPr>
              <w:t xml:space="preserve">Η έδρα της ΚτΠ </w:t>
            </w:r>
            <w:r>
              <w:rPr>
                <w:color w:val="000000"/>
                <w:lang w:val="el-GR"/>
              </w:rPr>
              <w:t>Μ.</w:t>
            </w:r>
            <w:r w:rsidRPr="00603221">
              <w:rPr>
                <w:color w:val="000000"/>
                <w:lang w:val="el-GR"/>
              </w:rPr>
              <w:t>Α.Ε.</w:t>
            </w:r>
          </w:p>
        </w:tc>
      </w:tr>
      <w:tr w:rsidR="004B24A7" w:rsidRPr="00DF02B0" w14:paraId="3EA623D4" w14:textId="77777777" w:rsidTr="0031590C">
        <w:tc>
          <w:tcPr>
            <w:tcW w:w="3708" w:type="dxa"/>
          </w:tcPr>
          <w:p w14:paraId="2D7201C0" w14:textId="77777777" w:rsidR="004B24A7" w:rsidRPr="00603221" w:rsidRDefault="004B24A7" w:rsidP="004B24A7">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09B9F985" w14:textId="4537C734" w:rsidR="004B24A7" w:rsidRPr="00603221" w:rsidRDefault="007951BC" w:rsidP="004B24A7">
            <w:pPr>
              <w:autoSpaceDE w:val="0"/>
              <w:autoSpaceDN w:val="0"/>
              <w:adjustRightInd w:val="0"/>
              <w:spacing w:after="0" w:line="276" w:lineRule="auto"/>
              <w:jc w:val="left"/>
              <w:rPr>
                <w:color w:val="000000"/>
              </w:rPr>
            </w:pPr>
            <w:r w:rsidRPr="00864DAA">
              <w:rPr>
                <w:b/>
                <w:color w:val="000000"/>
                <w:lang w:val="el-GR"/>
              </w:rPr>
              <w:t>2</w:t>
            </w:r>
            <w:r w:rsidR="003E787A">
              <w:rPr>
                <w:b/>
                <w:color w:val="000000"/>
                <w:lang w:val="el-GR"/>
              </w:rPr>
              <w:t>8</w:t>
            </w:r>
            <w:r w:rsidRPr="00864DAA">
              <w:rPr>
                <w:b/>
                <w:color w:val="000000"/>
                <w:lang w:val="el-GR"/>
              </w:rPr>
              <w:t>-0</w:t>
            </w:r>
            <w:r w:rsidR="00F6207A">
              <w:rPr>
                <w:b/>
                <w:color w:val="000000"/>
                <w:lang w:val="el-GR"/>
              </w:rPr>
              <w:t>2</w:t>
            </w:r>
            <w:r w:rsidRPr="00864DAA">
              <w:rPr>
                <w:b/>
                <w:color w:val="000000"/>
                <w:lang w:val="el-GR"/>
              </w:rPr>
              <w:t>-2023</w:t>
            </w:r>
          </w:p>
        </w:tc>
      </w:tr>
      <w:tr w:rsidR="004B24A7" w:rsidRPr="00B55A34" w14:paraId="5C69C8D8" w14:textId="77777777" w:rsidTr="0031590C">
        <w:tc>
          <w:tcPr>
            <w:tcW w:w="3708" w:type="dxa"/>
            <w:vAlign w:val="center"/>
          </w:tcPr>
          <w:p w14:paraId="06B964EB" w14:textId="77777777" w:rsidR="004B24A7" w:rsidRPr="00603221" w:rsidRDefault="004B24A7" w:rsidP="004B24A7">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11614A3D" w14:textId="694CB11E" w:rsidR="004B24A7" w:rsidRPr="00603221" w:rsidRDefault="00BC4C83" w:rsidP="004B24A7">
            <w:pPr>
              <w:pStyle w:val="TabletextChar"/>
              <w:rPr>
                <w:rFonts w:cs="Tahoma"/>
                <w:sz w:val="22"/>
                <w:szCs w:val="22"/>
              </w:rPr>
            </w:pPr>
            <w:r w:rsidRPr="005B7E5E">
              <w:rPr>
                <w:rFonts w:cs="Tahoma"/>
                <w:b/>
                <w:color w:val="000000"/>
                <w:sz w:val="22"/>
                <w:szCs w:val="22"/>
                <w:lang w:eastAsia="zh-CN"/>
              </w:rPr>
              <w:t>1</w:t>
            </w:r>
            <w:r w:rsidR="000C2316" w:rsidRPr="005B7E5E">
              <w:rPr>
                <w:rFonts w:cs="Tahoma"/>
                <w:b/>
                <w:color w:val="000000"/>
                <w:sz w:val="22"/>
                <w:szCs w:val="22"/>
                <w:lang w:eastAsia="zh-CN"/>
              </w:rPr>
              <w:t>7</w:t>
            </w:r>
            <w:r w:rsidR="004B24A7" w:rsidRPr="005B7E5E">
              <w:rPr>
                <w:rFonts w:cs="Tahoma"/>
                <w:b/>
                <w:color w:val="000000"/>
                <w:sz w:val="22"/>
                <w:szCs w:val="22"/>
                <w:lang w:eastAsia="zh-CN"/>
              </w:rPr>
              <w:t>-</w:t>
            </w:r>
            <w:r w:rsidRPr="005B7E5E">
              <w:rPr>
                <w:rFonts w:cs="Tahoma"/>
                <w:b/>
                <w:color w:val="000000"/>
                <w:sz w:val="22"/>
                <w:szCs w:val="22"/>
                <w:lang w:eastAsia="zh-CN"/>
              </w:rPr>
              <w:t>0</w:t>
            </w:r>
            <w:r w:rsidR="000C2316" w:rsidRPr="005B7E5E">
              <w:rPr>
                <w:rFonts w:cs="Tahoma"/>
                <w:b/>
                <w:color w:val="000000"/>
                <w:sz w:val="22"/>
                <w:szCs w:val="22"/>
                <w:lang w:eastAsia="zh-CN"/>
              </w:rPr>
              <w:t>3</w:t>
            </w:r>
            <w:r w:rsidR="004B24A7" w:rsidRPr="005B7E5E">
              <w:rPr>
                <w:rFonts w:cs="Tahoma"/>
                <w:b/>
                <w:color w:val="000000"/>
                <w:sz w:val="22"/>
                <w:szCs w:val="22"/>
                <w:lang w:eastAsia="zh-CN"/>
              </w:rPr>
              <w:t>-202</w:t>
            </w:r>
            <w:r w:rsidRPr="005B7E5E">
              <w:rPr>
                <w:rFonts w:cs="Tahoma"/>
                <w:b/>
                <w:color w:val="000000"/>
                <w:sz w:val="22"/>
                <w:szCs w:val="22"/>
                <w:lang w:eastAsia="zh-CN"/>
              </w:rPr>
              <w:t>3</w:t>
            </w:r>
            <w:r w:rsidR="00C91ECC" w:rsidRPr="005B7E5E">
              <w:rPr>
                <w:rFonts w:cs="Tahoma"/>
                <w:b/>
                <w:color w:val="000000"/>
                <w:sz w:val="22"/>
                <w:szCs w:val="22"/>
              </w:rPr>
              <w:t xml:space="preserve">, </w:t>
            </w:r>
            <w:r w:rsidR="00C91ECC" w:rsidRPr="005B7E5E">
              <w:rPr>
                <w:bCs/>
                <w:color w:val="000000"/>
              </w:rPr>
              <w:t>ημέρα</w:t>
            </w:r>
            <w:r w:rsidR="00C91ECC" w:rsidRPr="005B7E5E">
              <w:rPr>
                <w:color w:val="000000"/>
              </w:rPr>
              <w:t xml:space="preserve"> </w:t>
            </w:r>
            <w:r w:rsidR="000C2316" w:rsidRPr="005B7E5E">
              <w:rPr>
                <w:b/>
                <w:bCs/>
                <w:color w:val="000000"/>
              </w:rPr>
              <w:t>Παρασκευή</w:t>
            </w:r>
            <w:r w:rsidR="000C2316">
              <w:rPr>
                <w:color w:val="000000"/>
              </w:rPr>
              <w:t xml:space="preserve">  </w:t>
            </w:r>
            <w:r w:rsidR="00916AF6">
              <w:rPr>
                <w:rFonts w:cs="Tahoma"/>
                <w:bCs/>
                <w:sz w:val="22"/>
                <w:szCs w:val="22"/>
              </w:rPr>
              <w:t xml:space="preserve">&amp; </w:t>
            </w:r>
            <w:r w:rsidR="004B24A7" w:rsidRPr="00F80E88">
              <w:rPr>
                <w:rFonts w:cs="Tahoma"/>
                <w:bCs/>
                <w:sz w:val="22"/>
                <w:szCs w:val="22"/>
              </w:rPr>
              <w:t>ώρα</w:t>
            </w:r>
            <w:r w:rsidR="004B24A7" w:rsidRPr="00603221">
              <w:rPr>
                <w:rFonts w:cs="Tahoma"/>
                <w:b/>
                <w:sz w:val="22"/>
                <w:szCs w:val="22"/>
              </w:rPr>
              <w:t xml:space="preserve"> </w:t>
            </w:r>
            <w:r w:rsidR="00280E79" w:rsidRPr="00AC4C34">
              <w:rPr>
                <w:rFonts w:cs="Tahoma"/>
                <w:b/>
                <w:sz w:val="22"/>
                <w:szCs w:val="22"/>
              </w:rPr>
              <w:t>1</w:t>
            </w:r>
            <w:r w:rsidR="00293891" w:rsidRPr="00AC4C34">
              <w:rPr>
                <w:rFonts w:cs="Tahoma"/>
                <w:b/>
                <w:sz w:val="22"/>
                <w:szCs w:val="22"/>
                <w:lang w:val="en-US"/>
              </w:rPr>
              <w:t>3</w:t>
            </w:r>
            <w:r w:rsidR="00280E79" w:rsidRPr="00AC4C34">
              <w:rPr>
                <w:rFonts w:cs="Tahoma"/>
                <w:b/>
                <w:sz w:val="22"/>
                <w:szCs w:val="22"/>
              </w:rPr>
              <w:t>:00</w:t>
            </w:r>
          </w:p>
        </w:tc>
      </w:tr>
    </w:tbl>
    <w:p w14:paraId="2BC039AE" w14:textId="77777777" w:rsidR="008E18C3" w:rsidRPr="00603221" w:rsidRDefault="008E18C3" w:rsidP="0024279E">
      <w:pPr>
        <w:autoSpaceDE w:val="0"/>
        <w:autoSpaceDN w:val="0"/>
        <w:adjustRightInd w:val="0"/>
        <w:ind w:right="-460"/>
        <w:jc w:val="center"/>
        <w:rPr>
          <w:lang w:val="el-GR"/>
        </w:rPr>
        <w:sectPr w:rsidR="008E18C3" w:rsidRPr="00603221" w:rsidSect="00DF02B0">
          <w:headerReference w:type="default" r:id="rId8"/>
          <w:footerReference w:type="default" r:id="rId9"/>
          <w:headerReference w:type="first" r:id="rId10"/>
          <w:footerReference w:type="first" r:id="rId11"/>
          <w:pgSz w:w="11906" w:h="16838"/>
          <w:pgMar w:top="1134" w:right="1134" w:bottom="1134" w:left="1134" w:header="720" w:footer="709"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Content>
        <w:p w14:paraId="3D70A4A8" w14:textId="77EA5E6C" w:rsidR="00A81D32" w:rsidRPr="00FE037B" w:rsidRDefault="00A81D32" w:rsidP="00FE037B">
          <w:pPr>
            <w:pStyle w:val="Contents"/>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2F40C4B7" w14:textId="02501B38" w:rsidR="00542FD1" w:rsidRDefault="005D6014">
          <w:pPr>
            <w:pStyle w:val="1c"/>
            <w:tabs>
              <w:tab w:val="left" w:pos="440"/>
              <w:tab w:val="right" w:leader="dot" w:pos="9628"/>
            </w:tabs>
            <w:rPr>
              <w:rFonts w:asciiTheme="minorHAnsi" w:eastAsiaTheme="minorEastAsia" w:hAnsiTheme="minorHAnsi" w:cstheme="minorBidi"/>
              <w:b w:val="0"/>
              <w:bCs w:val="0"/>
              <w:caps w:val="0"/>
              <w:noProof/>
              <w:sz w:val="22"/>
              <w:szCs w:val="22"/>
              <w:lang w:val="en-US"/>
            </w:rPr>
          </w:pPr>
          <w:r>
            <w:rPr>
              <w:b w:val="0"/>
              <w:bCs w:val="0"/>
              <w:caps w:val="0"/>
            </w:rPr>
            <w:fldChar w:fldCharType="begin"/>
          </w:r>
          <w:r>
            <w:rPr>
              <w:b w:val="0"/>
              <w:bCs w:val="0"/>
              <w:caps w:val="0"/>
            </w:rPr>
            <w:instrText xml:space="preserve"> TOC \o "1-7" \h \z \u </w:instrText>
          </w:r>
          <w:r>
            <w:rPr>
              <w:b w:val="0"/>
              <w:bCs w:val="0"/>
              <w:caps w:val="0"/>
            </w:rPr>
            <w:fldChar w:fldCharType="separate"/>
          </w:r>
          <w:hyperlink w:anchor="_Toc128087035" w:history="1">
            <w:r w:rsidR="00542FD1" w:rsidRPr="00D73B3B">
              <w:rPr>
                <w:rStyle w:val="-"/>
                <w:noProof/>
                <w:lang w:val="el-GR"/>
                <w14:scene3d>
                  <w14:camera w14:prst="orthographicFront"/>
                  <w14:lightRig w14:rig="threePt" w14:dir="t">
                    <w14:rot w14:lat="0" w14:lon="0" w14:rev="0"/>
                  </w14:lightRig>
                </w14:scene3d>
              </w:rPr>
              <w:t>1.</w:t>
            </w:r>
            <w:r w:rsidR="00542FD1">
              <w:rPr>
                <w:rFonts w:asciiTheme="minorHAnsi" w:eastAsiaTheme="minorEastAsia" w:hAnsiTheme="minorHAnsi" w:cstheme="minorBidi"/>
                <w:b w:val="0"/>
                <w:bCs w:val="0"/>
                <w:caps w:val="0"/>
                <w:noProof/>
                <w:sz w:val="22"/>
                <w:szCs w:val="22"/>
                <w:lang w:val="en-US"/>
              </w:rPr>
              <w:tab/>
            </w:r>
            <w:r w:rsidR="00542FD1" w:rsidRPr="00D73B3B">
              <w:rPr>
                <w:rStyle w:val="-"/>
                <w:noProof/>
                <w:lang w:val="el-GR"/>
              </w:rPr>
              <w:t>ΑΝΑΘΕΤΟΥΣΑ ΑΡΧΗ ΚΑΙ ΑΝΤΙΚΕΙΜΕΝΟ ΣΥΜΒΑΣΗΣ</w:t>
            </w:r>
            <w:r w:rsidR="00542FD1">
              <w:rPr>
                <w:noProof/>
                <w:webHidden/>
              </w:rPr>
              <w:tab/>
            </w:r>
            <w:r w:rsidR="00542FD1">
              <w:rPr>
                <w:noProof/>
                <w:webHidden/>
              </w:rPr>
              <w:fldChar w:fldCharType="begin"/>
            </w:r>
            <w:r w:rsidR="00542FD1">
              <w:rPr>
                <w:noProof/>
                <w:webHidden/>
              </w:rPr>
              <w:instrText xml:space="preserve"> PAGEREF _Toc128087035 \h </w:instrText>
            </w:r>
            <w:r w:rsidR="00542FD1">
              <w:rPr>
                <w:noProof/>
                <w:webHidden/>
              </w:rPr>
            </w:r>
            <w:r w:rsidR="00542FD1">
              <w:rPr>
                <w:noProof/>
                <w:webHidden/>
              </w:rPr>
              <w:fldChar w:fldCharType="separate"/>
            </w:r>
            <w:r w:rsidR="000C0A1F">
              <w:rPr>
                <w:noProof/>
                <w:webHidden/>
              </w:rPr>
              <w:t>7</w:t>
            </w:r>
            <w:r w:rsidR="00542FD1">
              <w:rPr>
                <w:noProof/>
                <w:webHidden/>
              </w:rPr>
              <w:fldChar w:fldCharType="end"/>
            </w:r>
          </w:hyperlink>
        </w:p>
        <w:p w14:paraId="62C77E24" w14:textId="026655EE" w:rsidR="00542FD1"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8087036" w:history="1">
            <w:r w:rsidR="00542FD1" w:rsidRPr="00D73B3B">
              <w:rPr>
                <w:rStyle w:val="-"/>
                <w:noProof/>
                <w:lang w:val="el-GR"/>
              </w:rPr>
              <w:t>1.1</w:t>
            </w:r>
            <w:r w:rsidR="00542FD1">
              <w:rPr>
                <w:rFonts w:asciiTheme="minorHAnsi" w:eastAsiaTheme="minorEastAsia" w:hAnsiTheme="minorHAnsi" w:cstheme="minorBidi"/>
                <w:smallCaps w:val="0"/>
                <w:noProof/>
                <w:sz w:val="22"/>
                <w:szCs w:val="22"/>
                <w:lang w:val="en-US"/>
              </w:rPr>
              <w:tab/>
            </w:r>
            <w:r w:rsidR="00542FD1" w:rsidRPr="00D73B3B">
              <w:rPr>
                <w:rStyle w:val="-"/>
                <w:noProof/>
                <w:lang w:val="el-GR"/>
              </w:rPr>
              <w:t>Στοιχεία Αναθέτουσας Αρχής</w:t>
            </w:r>
            <w:r w:rsidR="00542FD1">
              <w:rPr>
                <w:noProof/>
                <w:webHidden/>
              </w:rPr>
              <w:tab/>
            </w:r>
            <w:r w:rsidR="00542FD1">
              <w:rPr>
                <w:noProof/>
                <w:webHidden/>
              </w:rPr>
              <w:fldChar w:fldCharType="begin"/>
            </w:r>
            <w:r w:rsidR="00542FD1">
              <w:rPr>
                <w:noProof/>
                <w:webHidden/>
              </w:rPr>
              <w:instrText xml:space="preserve"> PAGEREF _Toc128087036 \h </w:instrText>
            </w:r>
            <w:r w:rsidR="00542FD1">
              <w:rPr>
                <w:noProof/>
                <w:webHidden/>
              </w:rPr>
            </w:r>
            <w:r w:rsidR="00542FD1">
              <w:rPr>
                <w:noProof/>
                <w:webHidden/>
              </w:rPr>
              <w:fldChar w:fldCharType="separate"/>
            </w:r>
            <w:r w:rsidR="000C0A1F">
              <w:rPr>
                <w:noProof/>
                <w:webHidden/>
              </w:rPr>
              <w:t>7</w:t>
            </w:r>
            <w:r w:rsidR="00542FD1">
              <w:rPr>
                <w:noProof/>
                <w:webHidden/>
              </w:rPr>
              <w:fldChar w:fldCharType="end"/>
            </w:r>
          </w:hyperlink>
        </w:p>
        <w:p w14:paraId="1A3F06DE" w14:textId="02FDD6A0" w:rsidR="00542FD1"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8087037" w:history="1">
            <w:r w:rsidR="00542FD1" w:rsidRPr="00D73B3B">
              <w:rPr>
                <w:rStyle w:val="-"/>
                <w:noProof/>
                <w:lang w:val="el-GR"/>
              </w:rPr>
              <w:t>1.2</w:t>
            </w:r>
            <w:r w:rsidR="00542FD1">
              <w:rPr>
                <w:rFonts w:asciiTheme="minorHAnsi" w:eastAsiaTheme="minorEastAsia" w:hAnsiTheme="minorHAnsi" w:cstheme="minorBidi"/>
                <w:smallCaps w:val="0"/>
                <w:noProof/>
                <w:sz w:val="22"/>
                <w:szCs w:val="22"/>
                <w:lang w:val="en-US"/>
              </w:rPr>
              <w:tab/>
            </w:r>
            <w:r w:rsidR="00542FD1" w:rsidRPr="00D73B3B">
              <w:rPr>
                <w:rStyle w:val="-"/>
                <w:noProof/>
                <w:lang w:val="el-GR"/>
              </w:rPr>
              <w:t>Στοιχεία Διαδικασίας - Χρηματοδότηση</w:t>
            </w:r>
            <w:r w:rsidR="00542FD1">
              <w:rPr>
                <w:noProof/>
                <w:webHidden/>
              </w:rPr>
              <w:tab/>
            </w:r>
            <w:r w:rsidR="00542FD1">
              <w:rPr>
                <w:noProof/>
                <w:webHidden/>
              </w:rPr>
              <w:fldChar w:fldCharType="begin"/>
            </w:r>
            <w:r w:rsidR="00542FD1">
              <w:rPr>
                <w:noProof/>
                <w:webHidden/>
              </w:rPr>
              <w:instrText xml:space="preserve"> PAGEREF _Toc128087037 \h </w:instrText>
            </w:r>
            <w:r w:rsidR="00542FD1">
              <w:rPr>
                <w:noProof/>
                <w:webHidden/>
              </w:rPr>
            </w:r>
            <w:r w:rsidR="00542FD1">
              <w:rPr>
                <w:noProof/>
                <w:webHidden/>
              </w:rPr>
              <w:fldChar w:fldCharType="separate"/>
            </w:r>
            <w:r w:rsidR="000C0A1F">
              <w:rPr>
                <w:noProof/>
                <w:webHidden/>
              </w:rPr>
              <w:t>7</w:t>
            </w:r>
            <w:r w:rsidR="00542FD1">
              <w:rPr>
                <w:noProof/>
                <w:webHidden/>
              </w:rPr>
              <w:fldChar w:fldCharType="end"/>
            </w:r>
          </w:hyperlink>
        </w:p>
        <w:p w14:paraId="7EF739AD" w14:textId="53A0A26C" w:rsidR="00542FD1"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8087038" w:history="1">
            <w:r w:rsidR="00542FD1" w:rsidRPr="00D73B3B">
              <w:rPr>
                <w:rStyle w:val="-"/>
                <w:noProof/>
                <w:lang w:val="el-GR"/>
              </w:rPr>
              <w:t>1.3</w:t>
            </w:r>
            <w:r w:rsidR="00542FD1">
              <w:rPr>
                <w:rFonts w:asciiTheme="minorHAnsi" w:eastAsiaTheme="minorEastAsia" w:hAnsiTheme="minorHAnsi" w:cstheme="minorBidi"/>
                <w:smallCaps w:val="0"/>
                <w:noProof/>
                <w:sz w:val="22"/>
                <w:szCs w:val="22"/>
                <w:lang w:val="en-US"/>
              </w:rPr>
              <w:tab/>
            </w:r>
            <w:r w:rsidR="00542FD1" w:rsidRPr="00D73B3B">
              <w:rPr>
                <w:rStyle w:val="-"/>
                <w:noProof/>
                <w:lang w:val="el-GR"/>
              </w:rPr>
              <w:t>Συνοπτική Περιγραφή φυσικού και οικονομικού αντικειμένου της σύμβασης</w:t>
            </w:r>
            <w:r w:rsidR="00542FD1">
              <w:rPr>
                <w:noProof/>
                <w:webHidden/>
              </w:rPr>
              <w:tab/>
            </w:r>
            <w:r w:rsidR="00542FD1">
              <w:rPr>
                <w:noProof/>
                <w:webHidden/>
              </w:rPr>
              <w:fldChar w:fldCharType="begin"/>
            </w:r>
            <w:r w:rsidR="00542FD1">
              <w:rPr>
                <w:noProof/>
                <w:webHidden/>
              </w:rPr>
              <w:instrText xml:space="preserve"> PAGEREF _Toc128087038 \h </w:instrText>
            </w:r>
            <w:r w:rsidR="00542FD1">
              <w:rPr>
                <w:noProof/>
                <w:webHidden/>
              </w:rPr>
            </w:r>
            <w:r w:rsidR="00542FD1">
              <w:rPr>
                <w:noProof/>
                <w:webHidden/>
              </w:rPr>
              <w:fldChar w:fldCharType="separate"/>
            </w:r>
            <w:r w:rsidR="000C0A1F">
              <w:rPr>
                <w:noProof/>
                <w:webHidden/>
              </w:rPr>
              <w:t>8</w:t>
            </w:r>
            <w:r w:rsidR="00542FD1">
              <w:rPr>
                <w:noProof/>
                <w:webHidden/>
              </w:rPr>
              <w:fldChar w:fldCharType="end"/>
            </w:r>
          </w:hyperlink>
        </w:p>
        <w:p w14:paraId="6D6CA98A" w14:textId="614C715A" w:rsidR="00542FD1"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8087039" w:history="1">
            <w:r w:rsidR="00542FD1" w:rsidRPr="00D73B3B">
              <w:rPr>
                <w:rStyle w:val="-"/>
                <w:noProof/>
                <w:lang w:val="el-GR"/>
              </w:rPr>
              <w:t>1.4</w:t>
            </w:r>
            <w:r w:rsidR="00542FD1">
              <w:rPr>
                <w:rFonts w:asciiTheme="minorHAnsi" w:eastAsiaTheme="minorEastAsia" w:hAnsiTheme="minorHAnsi" w:cstheme="minorBidi"/>
                <w:smallCaps w:val="0"/>
                <w:noProof/>
                <w:sz w:val="22"/>
                <w:szCs w:val="22"/>
                <w:lang w:val="en-US"/>
              </w:rPr>
              <w:tab/>
            </w:r>
            <w:r w:rsidR="00542FD1" w:rsidRPr="00D73B3B">
              <w:rPr>
                <w:rStyle w:val="-"/>
                <w:noProof/>
                <w:lang w:val="el-GR"/>
              </w:rPr>
              <w:t>Θεσμικό πλαίσιο</w:t>
            </w:r>
            <w:r w:rsidR="00542FD1">
              <w:rPr>
                <w:noProof/>
                <w:webHidden/>
              </w:rPr>
              <w:tab/>
            </w:r>
            <w:r w:rsidR="00542FD1">
              <w:rPr>
                <w:noProof/>
                <w:webHidden/>
              </w:rPr>
              <w:fldChar w:fldCharType="begin"/>
            </w:r>
            <w:r w:rsidR="00542FD1">
              <w:rPr>
                <w:noProof/>
                <w:webHidden/>
              </w:rPr>
              <w:instrText xml:space="preserve"> PAGEREF _Toc128087039 \h </w:instrText>
            </w:r>
            <w:r w:rsidR="00542FD1">
              <w:rPr>
                <w:noProof/>
                <w:webHidden/>
              </w:rPr>
            </w:r>
            <w:r w:rsidR="00542FD1">
              <w:rPr>
                <w:noProof/>
                <w:webHidden/>
              </w:rPr>
              <w:fldChar w:fldCharType="separate"/>
            </w:r>
            <w:r w:rsidR="000C0A1F">
              <w:rPr>
                <w:noProof/>
                <w:webHidden/>
              </w:rPr>
              <w:t>8</w:t>
            </w:r>
            <w:r w:rsidR="00542FD1">
              <w:rPr>
                <w:noProof/>
                <w:webHidden/>
              </w:rPr>
              <w:fldChar w:fldCharType="end"/>
            </w:r>
          </w:hyperlink>
        </w:p>
        <w:p w14:paraId="7CB11189" w14:textId="00724A3D" w:rsidR="00542FD1"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8087040" w:history="1">
            <w:r w:rsidR="00542FD1" w:rsidRPr="00D73B3B">
              <w:rPr>
                <w:rStyle w:val="-"/>
                <w:noProof/>
                <w:lang w:val="el-GR"/>
              </w:rPr>
              <w:t>1.5</w:t>
            </w:r>
            <w:r w:rsidR="00542FD1">
              <w:rPr>
                <w:rFonts w:asciiTheme="minorHAnsi" w:eastAsiaTheme="minorEastAsia" w:hAnsiTheme="minorHAnsi" w:cstheme="minorBidi"/>
                <w:smallCaps w:val="0"/>
                <w:noProof/>
                <w:sz w:val="22"/>
                <w:szCs w:val="22"/>
                <w:lang w:val="en-US"/>
              </w:rPr>
              <w:tab/>
            </w:r>
            <w:r w:rsidR="00542FD1" w:rsidRPr="00D73B3B">
              <w:rPr>
                <w:rStyle w:val="-"/>
                <w:noProof/>
                <w:lang w:val="el-GR"/>
              </w:rPr>
              <w:t>Προθεσμία παραλαβής προσφορών και διενέργεια διαγωνισμού</w:t>
            </w:r>
            <w:r w:rsidR="00542FD1">
              <w:rPr>
                <w:noProof/>
                <w:webHidden/>
              </w:rPr>
              <w:tab/>
            </w:r>
            <w:r w:rsidR="00542FD1">
              <w:rPr>
                <w:noProof/>
                <w:webHidden/>
              </w:rPr>
              <w:fldChar w:fldCharType="begin"/>
            </w:r>
            <w:r w:rsidR="00542FD1">
              <w:rPr>
                <w:noProof/>
                <w:webHidden/>
              </w:rPr>
              <w:instrText xml:space="preserve"> PAGEREF _Toc128087040 \h </w:instrText>
            </w:r>
            <w:r w:rsidR="00542FD1">
              <w:rPr>
                <w:noProof/>
                <w:webHidden/>
              </w:rPr>
            </w:r>
            <w:r w:rsidR="00542FD1">
              <w:rPr>
                <w:noProof/>
                <w:webHidden/>
              </w:rPr>
              <w:fldChar w:fldCharType="separate"/>
            </w:r>
            <w:r w:rsidR="000C0A1F">
              <w:rPr>
                <w:noProof/>
                <w:webHidden/>
              </w:rPr>
              <w:t>13</w:t>
            </w:r>
            <w:r w:rsidR="00542FD1">
              <w:rPr>
                <w:noProof/>
                <w:webHidden/>
              </w:rPr>
              <w:fldChar w:fldCharType="end"/>
            </w:r>
          </w:hyperlink>
        </w:p>
        <w:p w14:paraId="2FFA9F18" w14:textId="1F653F03" w:rsidR="00542FD1"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8087041" w:history="1">
            <w:r w:rsidR="00542FD1" w:rsidRPr="00D73B3B">
              <w:rPr>
                <w:rStyle w:val="-"/>
                <w:noProof/>
                <w:lang w:val="el-GR"/>
              </w:rPr>
              <w:t>1.6</w:t>
            </w:r>
            <w:r w:rsidR="00542FD1">
              <w:rPr>
                <w:rFonts w:asciiTheme="minorHAnsi" w:eastAsiaTheme="minorEastAsia" w:hAnsiTheme="minorHAnsi" w:cstheme="minorBidi"/>
                <w:smallCaps w:val="0"/>
                <w:noProof/>
                <w:sz w:val="22"/>
                <w:szCs w:val="22"/>
                <w:lang w:val="en-US"/>
              </w:rPr>
              <w:tab/>
            </w:r>
            <w:r w:rsidR="00542FD1" w:rsidRPr="00D73B3B">
              <w:rPr>
                <w:rStyle w:val="-"/>
                <w:noProof/>
                <w:lang w:val="el-GR"/>
              </w:rPr>
              <w:t>Δημοσιότητα</w:t>
            </w:r>
            <w:r w:rsidR="00542FD1">
              <w:rPr>
                <w:noProof/>
                <w:webHidden/>
              </w:rPr>
              <w:tab/>
            </w:r>
            <w:r w:rsidR="00542FD1">
              <w:rPr>
                <w:noProof/>
                <w:webHidden/>
              </w:rPr>
              <w:fldChar w:fldCharType="begin"/>
            </w:r>
            <w:r w:rsidR="00542FD1">
              <w:rPr>
                <w:noProof/>
                <w:webHidden/>
              </w:rPr>
              <w:instrText xml:space="preserve"> PAGEREF _Toc128087041 \h </w:instrText>
            </w:r>
            <w:r w:rsidR="00542FD1">
              <w:rPr>
                <w:noProof/>
                <w:webHidden/>
              </w:rPr>
            </w:r>
            <w:r w:rsidR="00542FD1">
              <w:rPr>
                <w:noProof/>
                <w:webHidden/>
              </w:rPr>
              <w:fldChar w:fldCharType="separate"/>
            </w:r>
            <w:r w:rsidR="000C0A1F">
              <w:rPr>
                <w:noProof/>
                <w:webHidden/>
              </w:rPr>
              <w:t>14</w:t>
            </w:r>
            <w:r w:rsidR="00542FD1">
              <w:rPr>
                <w:noProof/>
                <w:webHidden/>
              </w:rPr>
              <w:fldChar w:fldCharType="end"/>
            </w:r>
          </w:hyperlink>
        </w:p>
        <w:p w14:paraId="3CB62BF8" w14:textId="4C940E8F" w:rsidR="00542FD1"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8087042" w:history="1">
            <w:r w:rsidR="00542FD1" w:rsidRPr="00D73B3B">
              <w:rPr>
                <w:rStyle w:val="-"/>
                <w:noProof/>
                <w:lang w:val="el-GR"/>
              </w:rPr>
              <w:t>1.7</w:t>
            </w:r>
            <w:r w:rsidR="00542FD1">
              <w:rPr>
                <w:rFonts w:asciiTheme="minorHAnsi" w:eastAsiaTheme="minorEastAsia" w:hAnsiTheme="minorHAnsi" w:cstheme="minorBidi"/>
                <w:smallCaps w:val="0"/>
                <w:noProof/>
                <w:sz w:val="22"/>
                <w:szCs w:val="22"/>
                <w:lang w:val="en-US"/>
              </w:rPr>
              <w:tab/>
            </w:r>
            <w:r w:rsidR="00542FD1" w:rsidRPr="00D73B3B">
              <w:rPr>
                <w:rStyle w:val="-"/>
                <w:noProof/>
                <w:lang w:val="el-GR"/>
              </w:rPr>
              <w:t>Αρχές εφαρμοζόμενες στη διαδικασία σύναψης</w:t>
            </w:r>
            <w:r w:rsidR="00542FD1">
              <w:rPr>
                <w:noProof/>
                <w:webHidden/>
              </w:rPr>
              <w:tab/>
            </w:r>
            <w:r w:rsidR="00542FD1">
              <w:rPr>
                <w:noProof/>
                <w:webHidden/>
              </w:rPr>
              <w:fldChar w:fldCharType="begin"/>
            </w:r>
            <w:r w:rsidR="00542FD1">
              <w:rPr>
                <w:noProof/>
                <w:webHidden/>
              </w:rPr>
              <w:instrText xml:space="preserve"> PAGEREF _Toc128087042 \h </w:instrText>
            </w:r>
            <w:r w:rsidR="00542FD1">
              <w:rPr>
                <w:noProof/>
                <w:webHidden/>
              </w:rPr>
            </w:r>
            <w:r w:rsidR="00542FD1">
              <w:rPr>
                <w:noProof/>
                <w:webHidden/>
              </w:rPr>
              <w:fldChar w:fldCharType="separate"/>
            </w:r>
            <w:r w:rsidR="000C0A1F">
              <w:rPr>
                <w:noProof/>
                <w:webHidden/>
              </w:rPr>
              <w:t>14</w:t>
            </w:r>
            <w:r w:rsidR="00542FD1">
              <w:rPr>
                <w:noProof/>
                <w:webHidden/>
              </w:rPr>
              <w:fldChar w:fldCharType="end"/>
            </w:r>
          </w:hyperlink>
        </w:p>
        <w:p w14:paraId="33C1912D" w14:textId="6E44F9F9" w:rsidR="00542FD1" w:rsidRDefault="00000000">
          <w:pPr>
            <w:pStyle w:val="1c"/>
            <w:tabs>
              <w:tab w:val="left" w:pos="440"/>
              <w:tab w:val="right" w:leader="dot" w:pos="9628"/>
            </w:tabs>
            <w:rPr>
              <w:rFonts w:asciiTheme="minorHAnsi" w:eastAsiaTheme="minorEastAsia" w:hAnsiTheme="minorHAnsi" w:cstheme="minorBidi"/>
              <w:b w:val="0"/>
              <w:bCs w:val="0"/>
              <w:caps w:val="0"/>
              <w:noProof/>
              <w:sz w:val="22"/>
              <w:szCs w:val="22"/>
              <w:lang w:val="en-US"/>
            </w:rPr>
          </w:pPr>
          <w:hyperlink w:anchor="_Toc128087043" w:history="1">
            <w:r w:rsidR="00542FD1" w:rsidRPr="00D73B3B">
              <w:rPr>
                <w:rStyle w:val="-"/>
                <w:noProof/>
                <w14:scene3d>
                  <w14:camera w14:prst="orthographicFront"/>
                  <w14:lightRig w14:rig="threePt" w14:dir="t">
                    <w14:rot w14:lat="0" w14:lon="0" w14:rev="0"/>
                  </w14:lightRig>
                </w14:scene3d>
              </w:rPr>
              <w:t>2.</w:t>
            </w:r>
            <w:r w:rsidR="00542FD1">
              <w:rPr>
                <w:rFonts w:asciiTheme="minorHAnsi" w:eastAsiaTheme="minorEastAsia" w:hAnsiTheme="minorHAnsi" w:cstheme="minorBidi"/>
                <w:b w:val="0"/>
                <w:bCs w:val="0"/>
                <w:caps w:val="0"/>
                <w:noProof/>
                <w:sz w:val="22"/>
                <w:szCs w:val="22"/>
                <w:lang w:val="en-US"/>
              </w:rPr>
              <w:tab/>
            </w:r>
            <w:r w:rsidR="00542FD1" w:rsidRPr="00D73B3B">
              <w:rPr>
                <w:rStyle w:val="-"/>
                <w:noProof/>
              </w:rPr>
              <w:t>ΓΕΝΙΚΟΙ ΚΑΙ ΕΙΔΙΚΟΙ ΟΡΟΙ ΣΥΜΜΕΤΟΧΗΣ</w:t>
            </w:r>
            <w:r w:rsidR="00542FD1">
              <w:rPr>
                <w:noProof/>
                <w:webHidden/>
              </w:rPr>
              <w:tab/>
            </w:r>
            <w:r w:rsidR="00542FD1">
              <w:rPr>
                <w:noProof/>
                <w:webHidden/>
              </w:rPr>
              <w:fldChar w:fldCharType="begin"/>
            </w:r>
            <w:r w:rsidR="00542FD1">
              <w:rPr>
                <w:noProof/>
                <w:webHidden/>
              </w:rPr>
              <w:instrText xml:space="preserve"> PAGEREF _Toc128087043 \h </w:instrText>
            </w:r>
            <w:r w:rsidR="00542FD1">
              <w:rPr>
                <w:noProof/>
                <w:webHidden/>
              </w:rPr>
            </w:r>
            <w:r w:rsidR="00542FD1">
              <w:rPr>
                <w:noProof/>
                <w:webHidden/>
              </w:rPr>
              <w:fldChar w:fldCharType="separate"/>
            </w:r>
            <w:r w:rsidR="000C0A1F">
              <w:rPr>
                <w:noProof/>
                <w:webHidden/>
              </w:rPr>
              <w:t>15</w:t>
            </w:r>
            <w:r w:rsidR="00542FD1">
              <w:rPr>
                <w:noProof/>
                <w:webHidden/>
              </w:rPr>
              <w:fldChar w:fldCharType="end"/>
            </w:r>
          </w:hyperlink>
        </w:p>
        <w:p w14:paraId="23EB3B26" w14:textId="3AF09A13" w:rsidR="00542FD1"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8087044" w:history="1">
            <w:r w:rsidR="00542FD1" w:rsidRPr="00D73B3B">
              <w:rPr>
                <w:rStyle w:val="-"/>
                <w:noProof/>
                <w:lang w:val="el-GR"/>
              </w:rPr>
              <w:t>2.1</w:t>
            </w:r>
            <w:r w:rsidR="00542FD1">
              <w:rPr>
                <w:rFonts w:asciiTheme="minorHAnsi" w:eastAsiaTheme="minorEastAsia" w:hAnsiTheme="minorHAnsi" w:cstheme="minorBidi"/>
                <w:smallCaps w:val="0"/>
                <w:noProof/>
                <w:sz w:val="22"/>
                <w:szCs w:val="22"/>
                <w:lang w:val="en-US"/>
              </w:rPr>
              <w:tab/>
            </w:r>
            <w:r w:rsidR="00542FD1" w:rsidRPr="00D73B3B">
              <w:rPr>
                <w:rStyle w:val="-"/>
                <w:noProof/>
                <w:lang w:val="el-GR"/>
              </w:rPr>
              <w:t>Γενικές Πληροφορίες</w:t>
            </w:r>
            <w:r w:rsidR="00542FD1">
              <w:rPr>
                <w:noProof/>
                <w:webHidden/>
              </w:rPr>
              <w:tab/>
            </w:r>
            <w:r w:rsidR="00542FD1">
              <w:rPr>
                <w:noProof/>
                <w:webHidden/>
              </w:rPr>
              <w:fldChar w:fldCharType="begin"/>
            </w:r>
            <w:r w:rsidR="00542FD1">
              <w:rPr>
                <w:noProof/>
                <w:webHidden/>
              </w:rPr>
              <w:instrText xml:space="preserve"> PAGEREF _Toc128087044 \h </w:instrText>
            </w:r>
            <w:r w:rsidR="00542FD1">
              <w:rPr>
                <w:noProof/>
                <w:webHidden/>
              </w:rPr>
            </w:r>
            <w:r w:rsidR="00542FD1">
              <w:rPr>
                <w:noProof/>
                <w:webHidden/>
              </w:rPr>
              <w:fldChar w:fldCharType="separate"/>
            </w:r>
            <w:r w:rsidR="000C0A1F">
              <w:rPr>
                <w:noProof/>
                <w:webHidden/>
              </w:rPr>
              <w:t>15</w:t>
            </w:r>
            <w:r w:rsidR="00542FD1">
              <w:rPr>
                <w:noProof/>
                <w:webHidden/>
              </w:rPr>
              <w:fldChar w:fldCharType="end"/>
            </w:r>
          </w:hyperlink>
        </w:p>
        <w:p w14:paraId="1248E571" w14:textId="14B8699E" w:rsidR="00542FD1"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28087045" w:history="1">
            <w:r w:rsidR="00542FD1" w:rsidRPr="00D73B3B">
              <w:rPr>
                <w:rStyle w:val="-"/>
                <w:noProof/>
                <w:lang w:val="el-GR"/>
              </w:rPr>
              <w:t>2.1.1</w:t>
            </w:r>
            <w:r w:rsidR="00542FD1">
              <w:rPr>
                <w:rFonts w:asciiTheme="minorHAnsi" w:eastAsiaTheme="minorEastAsia" w:hAnsiTheme="minorHAnsi" w:cstheme="minorBidi"/>
                <w:i w:val="0"/>
                <w:iCs w:val="0"/>
                <w:noProof/>
                <w:sz w:val="22"/>
                <w:szCs w:val="22"/>
                <w:lang w:val="en-US"/>
              </w:rPr>
              <w:tab/>
            </w:r>
            <w:r w:rsidR="00542FD1" w:rsidRPr="00D73B3B">
              <w:rPr>
                <w:rStyle w:val="-"/>
                <w:noProof/>
                <w:lang w:val="el-GR"/>
              </w:rPr>
              <w:t>Έγγραφα της σύμβασης</w:t>
            </w:r>
            <w:r w:rsidR="00542FD1">
              <w:rPr>
                <w:noProof/>
                <w:webHidden/>
              </w:rPr>
              <w:tab/>
            </w:r>
            <w:r w:rsidR="00542FD1">
              <w:rPr>
                <w:noProof/>
                <w:webHidden/>
              </w:rPr>
              <w:fldChar w:fldCharType="begin"/>
            </w:r>
            <w:r w:rsidR="00542FD1">
              <w:rPr>
                <w:noProof/>
                <w:webHidden/>
              </w:rPr>
              <w:instrText xml:space="preserve"> PAGEREF _Toc128087045 \h </w:instrText>
            </w:r>
            <w:r w:rsidR="00542FD1">
              <w:rPr>
                <w:noProof/>
                <w:webHidden/>
              </w:rPr>
            </w:r>
            <w:r w:rsidR="00542FD1">
              <w:rPr>
                <w:noProof/>
                <w:webHidden/>
              </w:rPr>
              <w:fldChar w:fldCharType="separate"/>
            </w:r>
            <w:r w:rsidR="000C0A1F">
              <w:rPr>
                <w:noProof/>
                <w:webHidden/>
              </w:rPr>
              <w:t>15</w:t>
            </w:r>
            <w:r w:rsidR="00542FD1">
              <w:rPr>
                <w:noProof/>
                <w:webHidden/>
              </w:rPr>
              <w:fldChar w:fldCharType="end"/>
            </w:r>
          </w:hyperlink>
        </w:p>
        <w:p w14:paraId="1196E237" w14:textId="21B4F45D" w:rsidR="00542FD1"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28087046" w:history="1">
            <w:r w:rsidR="00542FD1" w:rsidRPr="00D73B3B">
              <w:rPr>
                <w:rStyle w:val="-"/>
                <w:noProof/>
                <w:lang w:val="el-GR"/>
              </w:rPr>
              <w:t>2.1.2</w:t>
            </w:r>
            <w:r w:rsidR="00542FD1">
              <w:rPr>
                <w:rFonts w:asciiTheme="minorHAnsi" w:eastAsiaTheme="minorEastAsia" w:hAnsiTheme="minorHAnsi" w:cstheme="minorBidi"/>
                <w:i w:val="0"/>
                <w:iCs w:val="0"/>
                <w:noProof/>
                <w:sz w:val="22"/>
                <w:szCs w:val="22"/>
                <w:lang w:val="en-US"/>
              </w:rPr>
              <w:tab/>
            </w:r>
            <w:r w:rsidR="00542FD1" w:rsidRPr="00D73B3B">
              <w:rPr>
                <w:rStyle w:val="-"/>
                <w:noProof/>
                <w:lang w:val="el-GR"/>
              </w:rPr>
              <w:t>Επικοινωνία – Πρόσβαση στα έγγραφα της Σύμβασης</w:t>
            </w:r>
            <w:r w:rsidR="00542FD1">
              <w:rPr>
                <w:noProof/>
                <w:webHidden/>
              </w:rPr>
              <w:tab/>
            </w:r>
            <w:r w:rsidR="00542FD1">
              <w:rPr>
                <w:noProof/>
                <w:webHidden/>
              </w:rPr>
              <w:fldChar w:fldCharType="begin"/>
            </w:r>
            <w:r w:rsidR="00542FD1">
              <w:rPr>
                <w:noProof/>
                <w:webHidden/>
              </w:rPr>
              <w:instrText xml:space="preserve"> PAGEREF _Toc128087046 \h </w:instrText>
            </w:r>
            <w:r w:rsidR="00542FD1">
              <w:rPr>
                <w:noProof/>
                <w:webHidden/>
              </w:rPr>
            </w:r>
            <w:r w:rsidR="00542FD1">
              <w:rPr>
                <w:noProof/>
                <w:webHidden/>
              </w:rPr>
              <w:fldChar w:fldCharType="separate"/>
            </w:r>
            <w:r w:rsidR="000C0A1F">
              <w:rPr>
                <w:noProof/>
                <w:webHidden/>
              </w:rPr>
              <w:t>15</w:t>
            </w:r>
            <w:r w:rsidR="00542FD1">
              <w:rPr>
                <w:noProof/>
                <w:webHidden/>
              </w:rPr>
              <w:fldChar w:fldCharType="end"/>
            </w:r>
          </w:hyperlink>
        </w:p>
        <w:p w14:paraId="64711A5D" w14:textId="0707B1A9" w:rsidR="00542FD1"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28087047" w:history="1">
            <w:r w:rsidR="00542FD1" w:rsidRPr="00D73B3B">
              <w:rPr>
                <w:rStyle w:val="-"/>
                <w:noProof/>
                <w:lang w:val="el-GR"/>
              </w:rPr>
              <w:t>2.1.3</w:t>
            </w:r>
            <w:r w:rsidR="00542FD1">
              <w:rPr>
                <w:rFonts w:asciiTheme="minorHAnsi" w:eastAsiaTheme="minorEastAsia" w:hAnsiTheme="minorHAnsi" w:cstheme="minorBidi"/>
                <w:i w:val="0"/>
                <w:iCs w:val="0"/>
                <w:noProof/>
                <w:sz w:val="22"/>
                <w:szCs w:val="22"/>
                <w:lang w:val="en-US"/>
              </w:rPr>
              <w:tab/>
            </w:r>
            <w:r w:rsidR="00542FD1" w:rsidRPr="00D73B3B">
              <w:rPr>
                <w:rStyle w:val="-"/>
                <w:noProof/>
                <w:lang w:val="el-GR"/>
              </w:rPr>
              <w:t>Παροχή Διευκρινίσεων</w:t>
            </w:r>
            <w:r w:rsidR="00542FD1">
              <w:rPr>
                <w:noProof/>
                <w:webHidden/>
              </w:rPr>
              <w:tab/>
            </w:r>
            <w:r w:rsidR="00542FD1">
              <w:rPr>
                <w:noProof/>
                <w:webHidden/>
              </w:rPr>
              <w:fldChar w:fldCharType="begin"/>
            </w:r>
            <w:r w:rsidR="00542FD1">
              <w:rPr>
                <w:noProof/>
                <w:webHidden/>
              </w:rPr>
              <w:instrText xml:space="preserve"> PAGEREF _Toc128087047 \h </w:instrText>
            </w:r>
            <w:r w:rsidR="00542FD1">
              <w:rPr>
                <w:noProof/>
                <w:webHidden/>
              </w:rPr>
            </w:r>
            <w:r w:rsidR="00542FD1">
              <w:rPr>
                <w:noProof/>
                <w:webHidden/>
              </w:rPr>
              <w:fldChar w:fldCharType="separate"/>
            </w:r>
            <w:r w:rsidR="000C0A1F">
              <w:rPr>
                <w:noProof/>
                <w:webHidden/>
              </w:rPr>
              <w:t>15</w:t>
            </w:r>
            <w:r w:rsidR="00542FD1">
              <w:rPr>
                <w:noProof/>
                <w:webHidden/>
              </w:rPr>
              <w:fldChar w:fldCharType="end"/>
            </w:r>
          </w:hyperlink>
        </w:p>
        <w:p w14:paraId="620D5F70" w14:textId="5E0F69E4" w:rsidR="00542FD1"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28087048" w:history="1">
            <w:r w:rsidR="00542FD1" w:rsidRPr="00D73B3B">
              <w:rPr>
                <w:rStyle w:val="-"/>
                <w:noProof/>
                <w:lang w:val="el-GR"/>
              </w:rPr>
              <w:t>2.1.4</w:t>
            </w:r>
            <w:r w:rsidR="00542FD1">
              <w:rPr>
                <w:rFonts w:asciiTheme="minorHAnsi" w:eastAsiaTheme="minorEastAsia" w:hAnsiTheme="minorHAnsi" w:cstheme="minorBidi"/>
                <w:i w:val="0"/>
                <w:iCs w:val="0"/>
                <w:noProof/>
                <w:sz w:val="22"/>
                <w:szCs w:val="22"/>
                <w:lang w:val="en-US"/>
              </w:rPr>
              <w:tab/>
            </w:r>
            <w:r w:rsidR="00542FD1" w:rsidRPr="00D73B3B">
              <w:rPr>
                <w:rStyle w:val="-"/>
                <w:noProof/>
                <w:lang w:val="el-GR"/>
              </w:rPr>
              <w:t>Γλώσσα</w:t>
            </w:r>
            <w:r w:rsidR="00542FD1">
              <w:rPr>
                <w:noProof/>
                <w:webHidden/>
              </w:rPr>
              <w:tab/>
            </w:r>
            <w:r w:rsidR="00542FD1">
              <w:rPr>
                <w:noProof/>
                <w:webHidden/>
              </w:rPr>
              <w:fldChar w:fldCharType="begin"/>
            </w:r>
            <w:r w:rsidR="00542FD1">
              <w:rPr>
                <w:noProof/>
                <w:webHidden/>
              </w:rPr>
              <w:instrText xml:space="preserve"> PAGEREF _Toc128087048 \h </w:instrText>
            </w:r>
            <w:r w:rsidR="00542FD1">
              <w:rPr>
                <w:noProof/>
                <w:webHidden/>
              </w:rPr>
            </w:r>
            <w:r w:rsidR="00542FD1">
              <w:rPr>
                <w:noProof/>
                <w:webHidden/>
              </w:rPr>
              <w:fldChar w:fldCharType="separate"/>
            </w:r>
            <w:r w:rsidR="000C0A1F">
              <w:rPr>
                <w:noProof/>
                <w:webHidden/>
              </w:rPr>
              <w:t>16</w:t>
            </w:r>
            <w:r w:rsidR="00542FD1">
              <w:rPr>
                <w:noProof/>
                <w:webHidden/>
              </w:rPr>
              <w:fldChar w:fldCharType="end"/>
            </w:r>
          </w:hyperlink>
        </w:p>
        <w:p w14:paraId="36133CFB" w14:textId="08460D3A" w:rsidR="00542FD1"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28087049" w:history="1">
            <w:r w:rsidR="00542FD1" w:rsidRPr="00D73B3B">
              <w:rPr>
                <w:rStyle w:val="-"/>
                <w:noProof/>
                <w:lang w:val="el-GR"/>
              </w:rPr>
              <w:t>2.1.5</w:t>
            </w:r>
            <w:r w:rsidR="00542FD1">
              <w:rPr>
                <w:rFonts w:asciiTheme="minorHAnsi" w:eastAsiaTheme="minorEastAsia" w:hAnsiTheme="minorHAnsi" w:cstheme="minorBidi"/>
                <w:i w:val="0"/>
                <w:iCs w:val="0"/>
                <w:noProof/>
                <w:sz w:val="22"/>
                <w:szCs w:val="22"/>
                <w:lang w:val="en-US"/>
              </w:rPr>
              <w:tab/>
            </w:r>
            <w:r w:rsidR="00542FD1" w:rsidRPr="00D73B3B">
              <w:rPr>
                <w:rStyle w:val="-"/>
                <w:noProof/>
                <w:lang w:val="el-GR"/>
              </w:rPr>
              <w:t>Εγγυήσεις</w:t>
            </w:r>
            <w:r w:rsidR="00542FD1">
              <w:rPr>
                <w:noProof/>
                <w:webHidden/>
              </w:rPr>
              <w:tab/>
            </w:r>
            <w:r w:rsidR="00542FD1">
              <w:rPr>
                <w:noProof/>
                <w:webHidden/>
              </w:rPr>
              <w:fldChar w:fldCharType="begin"/>
            </w:r>
            <w:r w:rsidR="00542FD1">
              <w:rPr>
                <w:noProof/>
                <w:webHidden/>
              </w:rPr>
              <w:instrText xml:space="preserve"> PAGEREF _Toc128087049 \h </w:instrText>
            </w:r>
            <w:r w:rsidR="00542FD1">
              <w:rPr>
                <w:noProof/>
                <w:webHidden/>
              </w:rPr>
            </w:r>
            <w:r w:rsidR="00542FD1">
              <w:rPr>
                <w:noProof/>
                <w:webHidden/>
              </w:rPr>
              <w:fldChar w:fldCharType="separate"/>
            </w:r>
            <w:r w:rsidR="000C0A1F">
              <w:rPr>
                <w:noProof/>
                <w:webHidden/>
              </w:rPr>
              <w:t>16</w:t>
            </w:r>
            <w:r w:rsidR="00542FD1">
              <w:rPr>
                <w:noProof/>
                <w:webHidden/>
              </w:rPr>
              <w:fldChar w:fldCharType="end"/>
            </w:r>
          </w:hyperlink>
        </w:p>
        <w:p w14:paraId="1B17353D" w14:textId="0891D2F3" w:rsidR="00542FD1"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28087050" w:history="1">
            <w:r w:rsidR="00542FD1" w:rsidRPr="00D73B3B">
              <w:rPr>
                <w:rStyle w:val="-"/>
                <w:noProof/>
                <w:lang w:val="el-GR"/>
              </w:rPr>
              <w:t>2.1.6</w:t>
            </w:r>
            <w:r w:rsidR="00542FD1">
              <w:rPr>
                <w:rFonts w:asciiTheme="minorHAnsi" w:eastAsiaTheme="minorEastAsia" w:hAnsiTheme="minorHAnsi" w:cstheme="minorBidi"/>
                <w:i w:val="0"/>
                <w:iCs w:val="0"/>
                <w:noProof/>
                <w:sz w:val="22"/>
                <w:szCs w:val="22"/>
                <w:lang w:val="en-US"/>
              </w:rPr>
              <w:tab/>
            </w:r>
            <w:r w:rsidR="00542FD1" w:rsidRPr="00D73B3B">
              <w:rPr>
                <w:rStyle w:val="-"/>
                <w:noProof/>
                <w:lang w:val="el-GR"/>
              </w:rPr>
              <w:t>Προστασία Προσωπικών Δεδομένων</w:t>
            </w:r>
            <w:r w:rsidR="00542FD1">
              <w:rPr>
                <w:noProof/>
                <w:webHidden/>
              </w:rPr>
              <w:tab/>
            </w:r>
            <w:r w:rsidR="00542FD1">
              <w:rPr>
                <w:noProof/>
                <w:webHidden/>
              </w:rPr>
              <w:fldChar w:fldCharType="begin"/>
            </w:r>
            <w:r w:rsidR="00542FD1">
              <w:rPr>
                <w:noProof/>
                <w:webHidden/>
              </w:rPr>
              <w:instrText xml:space="preserve"> PAGEREF _Toc128087050 \h </w:instrText>
            </w:r>
            <w:r w:rsidR="00542FD1">
              <w:rPr>
                <w:noProof/>
                <w:webHidden/>
              </w:rPr>
            </w:r>
            <w:r w:rsidR="00542FD1">
              <w:rPr>
                <w:noProof/>
                <w:webHidden/>
              </w:rPr>
              <w:fldChar w:fldCharType="separate"/>
            </w:r>
            <w:r w:rsidR="000C0A1F">
              <w:rPr>
                <w:noProof/>
                <w:webHidden/>
              </w:rPr>
              <w:t>17</w:t>
            </w:r>
            <w:r w:rsidR="00542FD1">
              <w:rPr>
                <w:noProof/>
                <w:webHidden/>
              </w:rPr>
              <w:fldChar w:fldCharType="end"/>
            </w:r>
          </w:hyperlink>
        </w:p>
        <w:p w14:paraId="646226A5" w14:textId="55EB8A62" w:rsidR="00542FD1"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8087051" w:history="1">
            <w:r w:rsidR="00542FD1" w:rsidRPr="00D73B3B">
              <w:rPr>
                <w:rStyle w:val="-"/>
                <w:noProof/>
                <w:lang w:val="el-GR"/>
              </w:rPr>
              <w:t>2.2</w:t>
            </w:r>
            <w:r w:rsidR="00542FD1">
              <w:rPr>
                <w:rFonts w:asciiTheme="minorHAnsi" w:eastAsiaTheme="minorEastAsia" w:hAnsiTheme="minorHAnsi" w:cstheme="minorBidi"/>
                <w:smallCaps w:val="0"/>
                <w:noProof/>
                <w:sz w:val="22"/>
                <w:szCs w:val="22"/>
                <w:lang w:val="en-US"/>
              </w:rPr>
              <w:tab/>
            </w:r>
            <w:r w:rsidR="00542FD1" w:rsidRPr="00D73B3B">
              <w:rPr>
                <w:rStyle w:val="-"/>
                <w:noProof/>
                <w:lang w:val="el-GR"/>
              </w:rPr>
              <w:t>Δικαίωμα Συμμετοχής - Κριτήρια Ποιοτικής Επιλογής</w:t>
            </w:r>
            <w:r w:rsidR="00542FD1">
              <w:rPr>
                <w:noProof/>
                <w:webHidden/>
              </w:rPr>
              <w:tab/>
            </w:r>
            <w:r w:rsidR="00542FD1">
              <w:rPr>
                <w:noProof/>
                <w:webHidden/>
              </w:rPr>
              <w:fldChar w:fldCharType="begin"/>
            </w:r>
            <w:r w:rsidR="00542FD1">
              <w:rPr>
                <w:noProof/>
                <w:webHidden/>
              </w:rPr>
              <w:instrText xml:space="preserve"> PAGEREF _Toc128087051 \h </w:instrText>
            </w:r>
            <w:r w:rsidR="00542FD1">
              <w:rPr>
                <w:noProof/>
                <w:webHidden/>
              </w:rPr>
            </w:r>
            <w:r w:rsidR="00542FD1">
              <w:rPr>
                <w:noProof/>
                <w:webHidden/>
              </w:rPr>
              <w:fldChar w:fldCharType="separate"/>
            </w:r>
            <w:r w:rsidR="000C0A1F">
              <w:rPr>
                <w:noProof/>
                <w:webHidden/>
              </w:rPr>
              <w:t>18</w:t>
            </w:r>
            <w:r w:rsidR="00542FD1">
              <w:rPr>
                <w:noProof/>
                <w:webHidden/>
              </w:rPr>
              <w:fldChar w:fldCharType="end"/>
            </w:r>
          </w:hyperlink>
        </w:p>
        <w:p w14:paraId="24717EB4" w14:textId="5C3474FD" w:rsidR="00542FD1"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28087052" w:history="1">
            <w:r w:rsidR="00542FD1" w:rsidRPr="00D73B3B">
              <w:rPr>
                <w:rStyle w:val="-"/>
                <w:noProof/>
                <w:lang w:val="el-GR"/>
              </w:rPr>
              <w:t>2.2.1</w:t>
            </w:r>
            <w:r w:rsidR="00542FD1">
              <w:rPr>
                <w:rFonts w:asciiTheme="minorHAnsi" w:eastAsiaTheme="minorEastAsia" w:hAnsiTheme="minorHAnsi" w:cstheme="minorBidi"/>
                <w:i w:val="0"/>
                <w:iCs w:val="0"/>
                <w:noProof/>
                <w:sz w:val="22"/>
                <w:szCs w:val="22"/>
                <w:lang w:val="en-US"/>
              </w:rPr>
              <w:tab/>
            </w:r>
            <w:r w:rsidR="00542FD1" w:rsidRPr="00D73B3B">
              <w:rPr>
                <w:rStyle w:val="-"/>
                <w:noProof/>
                <w:lang w:val="el-GR"/>
              </w:rPr>
              <w:t>Δικαιούμενοι συμμετοχής</w:t>
            </w:r>
            <w:r w:rsidR="00542FD1">
              <w:rPr>
                <w:noProof/>
                <w:webHidden/>
              </w:rPr>
              <w:tab/>
            </w:r>
            <w:r w:rsidR="00542FD1">
              <w:rPr>
                <w:noProof/>
                <w:webHidden/>
              </w:rPr>
              <w:fldChar w:fldCharType="begin"/>
            </w:r>
            <w:r w:rsidR="00542FD1">
              <w:rPr>
                <w:noProof/>
                <w:webHidden/>
              </w:rPr>
              <w:instrText xml:space="preserve"> PAGEREF _Toc128087052 \h </w:instrText>
            </w:r>
            <w:r w:rsidR="00542FD1">
              <w:rPr>
                <w:noProof/>
                <w:webHidden/>
              </w:rPr>
            </w:r>
            <w:r w:rsidR="00542FD1">
              <w:rPr>
                <w:noProof/>
                <w:webHidden/>
              </w:rPr>
              <w:fldChar w:fldCharType="separate"/>
            </w:r>
            <w:r w:rsidR="000C0A1F">
              <w:rPr>
                <w:noProof/>
                <w:webHidden/>
              </w:rPr>
              <w:t>18</w:t>
            </w:r>
            <w:r w:rsidR="00542FD1">
              <w:rPr>
                <w:noProof/>
                <w:webHidden/>
              </w:rPr>
              <w:fldChar w:fldCharType="end"/>
            </w:r>
          </w:hyperlink>
        </w:p>
        <w:p w14:paraId="31169569" w14:textId="30C9DDA3" w:rsidR="00542FD1"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28087053" w:history="1">
            <w:r w:rsidR="00542FD1" w:rsidRPr="00D73B3B">
              <w:rPr>
                <w:rStyle w:val="-"/>
                <w:noProof/>
                <w:lang w:val="el-GR"/>
              </w:rPr>
              <w:t>2.2.2</w:t>
            </w:r>
            <w:r w:rsidR="00542FD1">
              <w:rPr>
                <w:rFonts w:asciiTheme="minorHAnsi" w:eastAsiaTheme="minorEastAsia" w:hAnsiTheme="minorHAnsi" w:cstheme="minorBidi"/>
                <w:i w:val="0"/>
                <w:iCs w:val="0"/>
                <w:noProof/>
                <w:sz w:val="22"/>
                <w:szCs w:val="22"/>
                <w:lang w:val="en-US"/>
              </w:rPr>
              <w:tab/>
            </w:r>
            <w:r w:rsidR="00542FD1" w:rsidRPr="00D73B3B">
              <w:rPr>
                <w:rStyle w:val="-"/>
                <w:noProof/>
                <w:lang w:val="el-GR"/>
              </w:rPr>
              <w:t>Εγγύηση συμμετοχής</w:t>
            </w:r>
            <w:r w:rsidR="00542FD1">
              <w:rPr>
                <w:noProof/>
                <w:webHidden/>
              </w:rPr>
              <w:tab/>
            </w:r>
            <w:r w:rsidR="00542FD1">
              <w:rPr>
                <w:noProof/>
                <w:webHidden/>
              </w:rPr>
              <w:fldChar w:fldCharType="begin"/>
            </w:r>
            <w:r w:rsidR="00542FD1">
              <w:rPr>
                <w:noProof/>
                <w:webHidden/>
              </w:rPr>
              <w:instrText xml:space="preserve"> PAGEREF _Toc128087053 \h </w:instrText>
            </w:r>
            <w:r w:rsidR="00542FD1">
              <w:rPr>
                <w:noProof/>
                <w:webHidden/>
              </w:rPr>
            </w:r>
            <w:r w:rsidR="00542FD1">
              <w:rPr>
                <w:noProof/>
                <w:webHidden/>
              </w:rPr>
              <w:fldChar w:fldCharType="separate"/>
            </w:r>
            <w:r w:rsidR="000C0A1F">
              <w:rPr>
                <w:noProof/>
                <w:webHidden/>
              </w:rPr>
              <w:t>19</w:t>
            </w:r>
            <w:r w:rsidR="00542FD1">
              <w:rPr>
                <w:noProof/>
                <w:webHidden/>
              </w:rPr>
              <w:fldChar w:fldCharType="end"/>
            </w:r>
          </w:hyperlink>
        </w:p>
        <w:p w14:paraId="4A6EA4B3" w14:textId="39DF59DA" w:rsidR="00542FD1"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28087054" w:history="1">
            <w:r w:rsidR="00542FD1" w:rsidRPr="00D73B3B">
              <w:rPr>
                <w:rStyle w:val="-"/>
                <w:noProof/>
                <w:lang w:val="el-GR"/>
              </w:rPr>
              <w:t>2.2.3</w:t>
            </w:r>
            <w:r w:rsidR="00542FD1">
              <w:rPr>
                <w:rFonts w:asciiTheme="minorHAnsi" w:eastAsiaTheme="minorEastAsia" w:hAnsiTheme="minorHAnsi" w:cstheme="minorBidi"/>
                <w:i w:val="0"/>
                <w:iCs w:val="0"/>
                <w:noProof/>
                <w:sz w:val="22"/>
                <w:szCs w:val="22"/>
                <w:lang w:val="en-US"/>
              </w:rPr>
              <w:tab/>
            </w:r>
            <w:r w:rsidR="00542FD1" w:rsidRPr="00D73B3B">
              <w:rPr>
                <w:rStyle w:val="-"/>
                <w:noProof/>
                <w:lang w:val="el-GR"/>
              </w:rPr>
              <w:t>Λόγοι αποκλεισμού</w:t>
            </w:r>
            <w:r w:rsidR="00542FD1">
              <w:rPr>
                <w:noProof/>
                <w:webHidden/>
              </w:rPr>
              <w:tab/>
            </w:r>
            <w:r w:rsidR="00542FD1">
              <w:rPr>
                <w:noProof/>
                <w:webHidden/>
              </w:rPr>
              <w:fldChar w:fldCharType="begin"/>
            </w:r>
            <w:r w:rsidR="00542FD1">
              <w:rPr>
                <w:noProof/>
                <w:webHidden/>
              </w:rPr>
              <w:instrText xml:space="preserve"> PAGEREF _Toc128087054 \h </w:instrText>
            </w:r>
            <w:r w:rsidR="00542FD1">
              <w:rPr>
                <w:noProof/>
                <w:webHidden/>
              </w:rPr>
            </w:r>
            <w:r w:rsidR="00542FD1">
              <w:rPr>
                <w:noProof/>
                <w:webHidden/>
              </w:rPr>
              <w:fldChar w:fldCharType="separate"/>
            </w:r>
            <w:r w:rsidR="000C0A1F">
              <w:rPr>
                <w:noProof/>
                <w:webHidden/>
              </w:rPr>
              <w:t>20</w:t>
            </w:r>
            <w:r w:rsidR="00542FD1">
              <w:rPr>
                <w:noProof/>
                <w:webHidden/>
              </w:rPr>
              <w:fldChar w:fldCharType="end"/>
            </w:r>
          </w:hyperlink>
        </w:p>
        <w:p w14:paraId="11B152C7" w14:textId="79C32D4A" w:rsidR="00542FD1" w:rsidRDefault="00000000">
          <w:pPr>
            <w:pStyle w:val="31"/>
            <w:tabs>
              <w:tab w:val="right" w:leader="dot" w:pos="9628"/>
            </w:tabs>
            <w:rPr>
              <w:rFonts w:asciiTheme="minorHAnsi" w:eastAsiaTheme="minorEastAsia" w:hAnsiTheme="minorHAnsi" w:cstheme="minorBidi"/>
              <w:i w:val="0"/>
              <w:iCs w:val="0"/>
              <w:noProof/>
              <w:sz w:val="22"/>
              <w:szCs w:val="22"/>
              <w:lang w:val="en-US"/>
            </w:rPr>
          </w:pPr>
          <w:hyperlink w:anchor="_Toc128087055" w:history="1">
            <w:r w:rsidR="00542FD1" w:rsidRPr="00D73B3B">
              <w:rPr>
                <w:rStyle w:val="-"/>
                <w:noProof/>
                <w:lang w:val="el-GR"/>
              </w:rPr>
              <w:t>Κριτήρια Ποιοτικής Επιλογής &amp; αποδεικτά στοιχεία</w:t>
            </w:r>
            <w:r w:rsidR="00542FD1">
              <w:rPr>
                <w:noProof/>
                <w:webHidden/>
              </w:rPr>
              <w:tab/>
            </w:r>
            <w:r w:rsidR="00542FD1">
              <w:rPr>
                <w:noProof/>
                <w:webHidden/>
              </w:rPr>
              <w:fldChar w:fldCharType="begin"/>
            </w:r>
            <w:r w:rsidR="00542FD1">
              <w:rPr>
                <w:noProof/>
                <w:webHidden/>
              </w:rPr>
              <w:instrText xml:space="preserve"> PAGEREF _Toc128087055 \h </w:instrText>
            </w:r>
            <w:r w:rsidR="00542FD1">
              <w:rPr>
                <w:noProof/>
                <w:webHidden/>
              </w:rPr>
            </w:r>
            <w:r w:rsidR="00542FD1">
              <w:rPr>
                <w:noProof/>
                <w:webHidden/>
              </w:rPr>
              <w:fldChar w:fldCharType="separate"/>
            </w:r>
            <w:r w:rsidR="000C0A1F">
              <w:rPr>
                <w:noProof/>
                <w:webHidden/>
              </w:rPr>
              <w:t>24</w:t>
            </w:r>
            <w:r w:rsidR="00542FD1">
              <w:rPr>
                <w:noProof/>
                <w:webHidden/>
              </w:rPr>
              <w:fldChar w:fldCharType="end"/>
            </w:r>
          </w:hyperlink>
        </w:p>
        <w:p w14:paraId="5AC15769" w14:textId="4BA36E76" w:rsidR="00542FD1"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28087056" w:history="1">
            <w:r w:rsidR="00542FD1" w:rsidRPr="00D73B3B">
              <w:rPr>
                <w:rStyle w:val="-"/>
                <w:noProof/>
                <w:lang w:val="el-GR"/>
              </w:rPr>
              <w:t>2.2.4</w:t>
            </w:r>
            <w:r w:rsidR="00542FD1">
              <w:rPr>
                <w:rFonts w:asciiTheme="minorHAnsi" w:eastAsiaTheme="minorEastAsia" w:hAnsiTheme="minorHAnsi" w:cstheme="minorBidi"/>
                <w:i w:val="0"/>
                <w:iCs w:val="0"/>
                <w:noProof/>
                <w:sz w:val="22"/>
                <w:szCs w:val="22"/>
                <w:lang w:val="en-US"/>
              </w:rPr>
              <w:tab/>
            </w:r>
            <w:r w:rsidR="00542FD1" w:rsidRPr="00D73B3B">
              <w:rPr>
                <w:rStyle w:val="-"/>
                <w:noProof/>
                <w:lang w:val="el-GR"/>
              </w:rPr>
              <w:t>Καταλληλόλητα άσκησης επαγγελματικής δραστηριότητας</w:t>
            </w:r>
            <w:r w:rsidR="00542FD1">
              <w:rPr>
                <w:noProof/>
                <w:webHidden/>
              </w:rPr>
              <w:tab/>
            </w:r>
            <w:r w:rsidR="00542FD1">
              <w:rPr>
                <w:noProof/>
                <w:webHidden/>
              </w:rPr>
              <w:fldChar w:fldCharType="begin"/>
            </w:r>
            <w:r w:rsidR="00542FD1">
              <w:rPr>
                <w:noProof/>
                <w:webHidden/>
              </w:rPr>
              <w:instrText xml:space="preserve"> PAGEREF _Toc128087056 \h </w:instrText>
            </w:r>
            <w:r w:rsidR="00542FD1">
              <w:rPr>
                <w:noProof/>
                <w:webHidden/>
              </w:rPr>
            </w:r>
            <w:r w:rsidR="00542FD1">
              <w:rPr>
                <w:noProof/>
                <w:webHidden/>
              </w:rPr>
              <w:fldChar w:fldCharType="separate"/>
            </w:r>
            <w:r w:rsidR="000C0A1F">
              <w:rPr>
                <w:noProof/>
                <w:webHidden/>
              </w:rPr>
              <w:t>24</w:t>
            </w:r>
            <w:r w:rsidR="00542FD1">
              <w:rPr>
                <w:noProof/>
                <w:webHidden/>
              </w:rPr>
              <w:fldChar w:fldCharType="end"/>
            </w:r>
          </w:hyperlink>
        </w:p>
        <w:p w14:paraId="46433D0C" w14:textId="1A52DECD" w:rsidR="00542FD1"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28087057" w:history="1">
            <w:r w:rsidR="00542FD1" w:rsidRPr="00D73B3B">
              <w:rPr>
                <w:rStyle w:val="-"/>
                <w:noProof/>
                <w:lang w:val="el-GR"/>
              </w:rPr>
              <w:t>2.2.5</w:t>
            </w:r>
            <w:r w:rsidR="00542FD1">
              <w:rPr>
                <w:rFonts w:asciiTheme="minorHAnsi" w:eastAsiaTheme="minorEastAsia" w:hAnsiTheme="minorHAnsi" w:cstheme="minorBidi"/>
                <w:i w:val="0"/>
                <w:iCs w:val="0"/>
                <w:noProof/>
                <w:sz w:val="22"/>
                <w:szCs w:val="22"/>
                <w:lang w:val="en-US"/>
              </w:rPr>
              <w:tab/>
            </w:r>
            <w:r w:rsidR="00542FD1" w:rsidRPr="00D73B3B">
              <w:rPr>
                <w:rStyle w:val="-"/>
                <w:noProof/>
                <w:lang w:val="el-GR"/>
              </w:rPr>
              <w:t>Οικονομική και χρηματοοικονομική επάρκεια</w:t>
            </w:r>
            <w:r w:rsidR="00542FD1">
              <w:rPr>
                <w:noProof/>
                <w:webHidden/>
              </w:rPr>
              <w:tab/>
            </w:r>
            <w:r w:rsidR="00542FD1">
              <w:rPr>
                <w:noProof/>
                <w:webHidden/>
              </w:rPr>
              <w:fldChar w:fldCharType="begin"/>
            </w:r>
            <w:r w:rsidR="00542FD1">
              <w:rPr>
                <w:noProof/>
                <w:webHidden/>
              </w:rPr>
              <w:instrText xml:space="preserve"> PAGEREF _Toc128087057 \h </w:instrText>
            </w:r>
            <w:r w:rsidR="00542FD1">
              <w:rPr>
                <w:noProof/>
                <w:webHidden/>
              </w:rPr>
            </w:r>
            <w:r w:rsidR="00542FD1">
              <w:rPr>
                <w:noProof/>
                <w:webHidden/>
              </w:rPr>
              <w:fldChar w:fldCharType="separate"/>
            </w:r>
            <w:r w:rsidR="000C0A1F">
              <w:rPr>
                <w:noProof/>
                <w:webHidden/>
              </w:rPr>
              <w:t>24</w:t>
            </w:r>
            <w:r w:rsidR="00542FD1">
              <w:rPr>
                <w:noProof/>
                <w:webHidden/>
              </w:rPr>
              <w:fldChar w:fldCharType="end"/>
            </w:r>
          </w:hyperlink>
        </w:p>
        <w:p w14:paraId="1C89D066" w14:textId="67734193" w:rsidR="00542FD1"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28087058" w:history="1">
            <w:r w:rsidR="00542FD1" w:rsidRPr="00D73B3B">
              <w:rPr>
                <w:rStyle w:val="-"/>
                <w:noProof/>
                <w:lang w:val="el-GR"/>
              </w:rPr>
              <w:t>2.2.6</w:t>
            </w:r>
            <w:r w:rsidR="00542FD1">
              <w:rPr>
                <w:rFonts w:asciiTheme="minorHAnsi" w:eastAsiaTheme="minorEastAsia" w:hAnsiTheme="minorHAnsi" w:cstheme="minorBidi"/>
                <w:i w:val="0"/>
                <w:iCs w:val="0"/>
                <w:noProof/>
                <w:sz w:val="22"/>
                <w:szCs w:val="22"/>
                <w:lang w:val="en-US"/>
              </w:rPr>
              <w:tab/>
            </w:r>
            <w:r w:rsidR="00542FD1" w:rsidRPr="00D73B3B">
              <w:rPr>
                <w:rStyle w:val="-"/>
                <w:noProof/>
                <w:lang w:val="el-GR"/>
              </w:rPr>
              <w:t>Τεχνική και επαγγελματική ικανότητα</w:t>
            </w:r>
            <w:r w:rsidR="00542FD1">
              <w:rPr>
                <w:noProof/>
                <w:webHidden/>
              </w:rPr>
              <w:tab/>
            </w:r>
            <w:r w:rsidR="00542FD1">
              <w:rPr>
                <w:noProof/>
                <w:webHidden/>
              </w:rPr>
              <w:fldChar w:fldCharType="begin"/>
            </w:r>
            <w:r w:rsidR="00542FD1">
              <w:rPr>
                <w:noProof/>
                <w:webHidden/>
              </w:rPr>
              <w:instrText xml:space="preserve"> PAGEREF _Toc128087058 \h </w:instrText>
            </w:r>
            <w:r w:rsidR="00542FD1">
              <w:rPr>
                <w:noProof/>
                <w:webHidden/>
              </w:rPr>
            </w:r>
            <w:r w:rsidR="00542FD1">
              <w:rPr>
                <w:noProof/>
                <w:webHidden/>
              </w:rPr>
              <w:fldChar w:fldCharType="separate"/>
            </w:r>
            <w:r w:rsidR="000C0A1F">
              <w:rPr>
                <w:noProof/>
                <w:webHidden/>
              </w:rPr>
              <w:t>25</w:t>
            </w:r>
            <w:r w:rsidR="00542FD1">
              <w:rPr>
                <w:noProof/>
                <w:webHidden/>
              </w:rPr>
              <w:fldChar w:fldCharType="end"/>
            </w:r>
          </w:hyperlink>
        </w:p>
        <w:p w14:paraId="6E0CA721" w14:textId="789F28C5" w:rsidR="00542FD1" w:rsidRDefault="00000000">
          <w:pPr>
            <w:pStyle w:val="40"/>
            <w:tabs>
              <w:tab w:val="left" w:pos="1540"/>
              <w:tab w:val="right" w:leader="dot" w:pos="9628"/>
            </w:tabs>
            <w:rPr>
              <w:rFonts w:asciiTheme="minorHAnsi" w:eastAsiaTheme="minorEastAsia" w:hAnsiTheme="minorHAnsi" w:cstheme="minorBidi"/>
              <w:noProof/>
              <w:sz w:val="22"/>
              <w:szCs w:val="22"/>
              <w:lang w:val="en-US"/>
            </w:rPr>
          </w:pPr>
          <w:hyperlink w:anchor="_Toc128087059" w:history="1">
            <w:r w:rsidR="00542FD1" w:rsidRPr="00D73B3B">
              <w:rPr>
                <w:rStyle w:val="-"/>
                <w:noProof/>
                <w:lang w:val="el-GR" w:eastAsia="en-US"/>
              </w:rPr>
              <w:t>2.2.6.1</w:t>
            </w:r>
            <w:r w:rsidR="00542FD1">
              <w:rPr>
                <w:rFonts w:asciiTheme="minorHAnsi" w:eastAsiaTheme="minorEastAsia" w:hAnsiTheme="minorHAnsi" w:cstheme="minorBidi"/>
                <w:noProof/>
                <w:sz w:val="22"/>
                <w:szCs w:val="22"/>
                <w:lang w:val="en-US"/>
              </w:rPr>
              <w:tab/>
            </w:r>
            <w:r w:rsidR="00542FD1" w:rsidRPr="00D73B3B">
              <w:rPr>
                <w:rStyle w:val="-"/>
                <w:noProof/>
                <w:lang w:val="el-GR" w:eastAsia="en-US"/>
              </w:rPr>
              <w:t>Τεχνική Ικανότητα</w:t>
            </w:r>
            <w:r w:rsidR="00542FD1">
              <w:rPr>
                <w:noProof/>
                <w:webHidden/>
              </w:rPr>
              <w:tab/>
            </w:r>
            <w:r w:rsidR="00542FD1">
              <w:rPr>
                <w:noProof/>
                <w:webHidden/>
              </w:rPr>
              <w:fldChar w:fldCharType="begin"/>
            </w:r>
            <w:r w:rsidR="00542FD1">
              <w:rPr>
                <w:noProof/>
                <w:webHidden/>
              </w:rPr>
              <w:instrText xml:space="preserve"> PAGEREF _Toc128087059 \h </w:instrText>
            </w:r>
            <w:r w:rsidR="00542FD1">
              <w:rPr>
                <w:noProof/>
                <w:webHidden/>
              </w:rPr>
            </w:r>
            <w:r w:rsidR="00542FD1">
              <w:rPr>
                <w:noProof/>
                <w:webHidden/>
              </w:rPr>
              <w:fldChar w:fldCharType="separate"/>
            </w:r>
            <w:r w:rsidR="000C0A1F">
              <w:rPr>
                <w:noProof/>
                <w:webHidden/>
              </w:rPr>
              <w:t>25</w:t>
            </w:r>
            <w:r w:rsidR="00542FD1">
              <w:rPr>
                <w:noProof/>
                <w:webHidden/>
              </w:rPr>
              <w:fldChar w:fldCharType="end"/>
            </w:r>
          </w:hyperlink>
        </w:p>
        <w:p w14:paraId="7674812A" w14:textId="58883CEA" w:rsidR="00542FD1" w:rsidRDefault="00000000">
          <w:pPr>
            <w:pStyle w:val="40"/>
            <w:tabs>
              <w:tab w:val="left" w:pos="1540"/>
              <w:tab w:val="right" w:leader="dot" w:pos="9628"/>
            </w:tabs>
            <w:rPr>
              <w:rFonts w:asciiTheme="minorHAnsi" w:eastAsiaTheme="minorEastAsia" w:hAnsiTheme="minorHAnsi" w:cstheme="minorBidi"/>
              <w:noProof/>
              <w:sz w:val="22"/>
              <w:szCs w:val="22"/>
              <w:lang w:val="en-US"/>
            </w:rPr>
          </w:pPr>
          <w:hyperlink w:anchor="_Toc128087060" w:history="1">
            <w:r w:rsidR="00542FD1" w:rsidRPr="00D73B3B">
              <w:rPr>
                <w:rStyle w:val="-"/>
                <w:noProof/>
                <w:lang w:val="el-GR" w:eastAsia="en-US"/>
              </w:rPr>
              <w:t>2.2.6.2</w:t>
            </w:r>
            <w:r w:rsidR="00542FD1">
              <w:rPr>
                <w:rFonts w:asciiTheme="minorHAnsi" w:eastAsiaTheme="minorEastAsia" w:hAnsiTheme="minorHAnsi" w:cstheme="minorBidi"/>
                <w:noProof/>
                <w:sz w:val="22"/>
                <w:szCs w:val="22"/>
                <w:lang w:val="en-US"/>
              </w:rPr>
              <w:tab/>
            </w:r>
            <w:r w:rsidR="00542FD1" w:rsidRPr="00D73B3B">
              <w:rPr>
                <w:rStyle w:val="-"/>
                <w:noProof/>
                <w:lang w:val="el-GR" w:eastAsia="en-US"/>
              </w:rPr>
              <w:t>Επαγγελματική Ικανότητα – Ομάδα Έργου</w:t>
            </w:r>
            <w:r w:rsidR="00542FD1">
              <w:rPr>
                <w:noProof/>
                <w:webHidden/>
              </w:rPr>
              <w:tab/>
            </w:r>
            <w:r w:rsidR="00542FD1">
              <w:rPr>
                <w:noProof/>
                <w:webHidden/>
              </w:rPr>
              <w:fldChar w:fldCharType="begin"/>
            </w:r>
            <w:r w:rsidR="00542FD1">
              <w:rPr>
                <w:noProof/>
                <w:webHidden/>
              </w:rPr>
              <w:instrText xml:space="preserve"> PAGEREF _Toc128087060 \h </w:instrText>
            </w:r>
            <w:r w:rsidR="00542FD1">
              <w:rPr>
                <w:noProof/>
                <w:webHidden/>
              </w:rPr>
            </w:r>
            <w:r w:rsidR="00542FD1">
              <w:rPr>
                <w:noProof/>
                <w:webHidden/>
              </w:rPr>
              <w:fldChar w:fldCharType="separate"/>
            </w:r>
            <w:r w:rsidR="000C0A1F">
              <w:rPr>
                <w:noProof/>
                <w:webHidden/>
              </w:rPr>
              <w:t>25</w:t>
            </w:r>
            <w:r w:rsidR="00542FD1">
              <w:rPr>
                <w:noProof/>
                <w:webHidden/>
              </w:rPr>
              <w:fldChar w:fldCharType="end"/>
            </w:r>
          </w:hyperlink>
        </w:p>
        <w:p w14:paraId="6E8C22EA" w14:textId="73E7D0C0" w:rsidR="00542FD1"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28087061" w:history="1">
            <w:r w:rsidR="00542FD1" w:rsidRPr="00D73B3B">
              <w:rPr>
                <w:rStyle w:val="-"/>
                <w:noProof/>
                <w:lang w:val="el-GR"/>
              </w:rPr>
              <w:t>2.2.7</w:t>
            </w:r>
            <w:r w:rsidR="00542FD1">
              <w:rPr>
                <w:rFonts w:asciiTheme="minorHAnsi" w:eastAsiaTheme="minorEastAsia" w:hAnsiTheme="minorHAnsi" w:cstheme="minorBidi"/>
                <w:i w:val="0"/>
                <w:iCs w:val="0"/>
                <w:noProof/>
                <w:sz w:val="22"/>
                <w:szCs w:val="22"/>
                <w:lang w:val="en-US"/>
              </w:rPr>
              <w:tab/>
            </w:r>
            <w:r w:rsidR="00542FD1" w:rsidRPr="00D73B3B">
              <w:rPr>
                <w:rStyle w:val="-"/>
                <w:noProof/>
                <w:lang w:val="el-GR"/>
              </w:rPr>
              <w:t>Πρότυπα διασφάλισης ποιότητας και πρότυπα περιβαλλοντικής διαχείρισης</w:t>
            </w:r>
            <w:r w:rsidR="00542FD1">
              <w:rPr>
                <w:noProof/>
                <w:webHidden/>
              </w:rPr>
              <w:tab/>
            </w:r>
            <w:r w:rsidR="00542FD1">
              <w:rPr>
                <w:noProof/>
                <w:webHidden/>
              </w:rPr>
              <w:fldChar w:fldCharType="begin"/>
            </w:r>
            <w:r w:rsidR="00542FD1">
              <w:rPr>
                <w:noProof/>
                <w:webHidden/>
              </w:rPr>
              <w:instrText xml:space="preserve"> PAGEREF _Toc128087061 \h </w:instrText>
            </w:r>
            <w:r w:rsidR="00542FD1">
              <w:rPr>
                <w:noProof/>
                <w:webHidden/>
              </w:rPr>
            </w:r>
            <w:r w:rsidR="00542FD1">
              <w:rPr>
                <w:noProof/>
                <w:webHidden/>
              </w:rPr>
              <w:fldChar w:fldCharType="separate"/>
            </w:r>
            <w:r w:rsidR="000C0A1F">
              <w:rPr>
                <w:noProof/>
                <w:webHidden/>
              </w:rPr>
              <w:t>26</w:t>
            </w:r>
            <w:r w:rsidR="00542FD1">
              <w:rPr>
                <w:noProof/>
                <w:webHidden/>
              </w:rPr>
              <w:fldChar w:fldCharType="end"/>
            </w:r>
          </w:hyperlink>
        </w:p>
        <w:p w14:paraId="11245230" w14:textId="01764BAB" w:rsidR="00542FD1"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28087062" w:history="1">
            <w:r w:rsidR="00542FD1" w:rsidRPr="00D73B3B">
              <w:rPr>
                <w:rStyle w:val="-"/>
                <w:noProof/>
                <w:lang w:val="el-GR"/>
              </w:rPr>
              <w:t>2.2.8</w:t>
            </w:r>
            <w:r w:rsidR="00542FD1">
              <w:rPr>
                <w:rFonts w:asciiTheme="minorHAnsi" w:eastAsiaTheme="minorEastAsia" w:hAnsiTheme="minorHAnsi" w:cstheme="minorBidi"/>
                <w:i w:val="0"/>
                <w:iCs w:val="0"/>
                <w:noProof/>
                <w:sz w:val="22"/>
                <w:szCs w:val="22"/>
                <w:lang w:val="en-US"/>
              </w:rPr>
              <w:tab/>
            </w:r>
            <w:r w:rsidR="00542FD1" w:rsidRPr="00D73B3B">
              <w:rPr>
                <w:rStyle w:val="-"/>
                <w:noProof/>
                <w:lang w:val="el-GR"/>
              </w:rPr>
              <w:t>Στήριξη στην ικανότητα τρίτων – Υπεργολαβία</w:t>
            </w:r>
            <w:r w:rsidR="00542FD1">
              <w:rPr>
                <w:noProof/>
                <w:webHidden/>
              </w:rPr>
              <w:tab/>
            </w:r>
            <w:r w:rsidR="00542FD1">
              <w:rPr>
                <w:noProof/>
                <w:webHidden/>
              </w:rPr>
              <w:fldChar w:fldCharType="begin"/>
            </w:r>
            <w:r w:rsidR="00542FD1">
              <w:rPr>
                <w:noProof/>
                <w:webHidden/>
              </w:rPr>
              <w:instrText xml:space="preserve"> PAGEREF _Toc128087062 \h </w:instrText>
            </w:r>
            <w:r w:rsidR="00542FD1">
              <w:rPr>
                <w:noProof/>
                <w:webHidden/>
              </w:rPr>
            </w:r>
            <w:r w:rsidR="00542FD1">
              <w:rPr>
                <w:noProof/>
                <w:webHidden/>
              </w:rPr>
              <w:fldChar w:fldCharType="separate"/>
            </w:r>
            <w:r w:rsidR="000C0A1F">
              <w:rPr>
                <w:noProof/>
                <w:webHidden/>
              </w:rPr>
              <w:t>27</w:t>
            </w:r>
            <w:r w:rsidR="00542FD1">
              <w:rPr>
                <w:noProof/>
                <w:webHidden/>
              </w:rPr>
              <w:fldChar w:fldCharType="end"/>
            </w:r>
          </w:hyperlink>
        </w:p>
        <w:p w14:paraId="3971B38F" w14:textId="18E3E649" w:rsidR="00542FD1" w:rsidRDefault="00000000">
          <w:pPr>
            <w:pStyle w:val="40"/>
            <w:tabs>
              <w:tab w:val="left" w:pos="1540"/>
              <w:tab w:val="right" w:leader="dot" w:pos="9628"/>
            </w:tabs>
            <w:rPr>
              <w:rFonts w:asciiTheme="minorHAnsi" w:eastAsiaTheme="minorEastAsia" w:hAnsiTheme="minorHAnsi" w:cstheme="minorBidi"/>
              <w:noProof/>
              <w:sz w:val="22"/>
              <w:szCs w:val="22"/>
              <w:lang w:val="en-US"/>
            </w:rPr>
          </w:pPr>
          <w:hyperlink w:anchor="_Toc128087063" w:history="1">
            <w:r w:rsidR="00542FD1" w:rsidRPr="00D73B3B">
              <w:rPr>
                <w:rStyle w:val="-"/>
                <w:noProof/>
                <w:lang w:val="el-GR"/>
              </w:rPr>
              <w:t>2.2.8.1</w:t>
            </w:r>
            <w:r w:rsidR="00542FD1">
              <w:rPr>
                <w:rFonts w:asciiTheme="minorHAnsi" w:eastAsiaTheme="minorEastAsia" w:hAnsiTheme="minorHAnsi" w:cstheme="minorBidi"/>
                <w:noProof/>
                <w:sz w:val="22"/>
                <w:szCs w:val="22"/>
                <w:lang w:val="en-US"/>
              </w:rPr>
              <w:tab/>
            </w:r>
            <w:r w:rsidR="00542FD1" w:rsidRPr="00D73B3B">
              <w:rPr>
                <w:rStyle w:val="-"/>
                <w:noProof/>
                <w:lang w:val="el-GR"/>
              </w:rPr>
              <w:t>Στήριξη στην ικανότητα τρίτων</w:t>
            </w:r>
            <w:r w:rsidR="00542FD1">
              <w:rPr>
                <w:noProof/>
                <w:webHidden/>
              </w:rPr>
              <w:tab/>
            </w:r>
            <w:r w:rsidR="00542FD1">
              <w:rPr>
                <w:noProof/>
                <w:webHidden/>
              </w:rPr>
              <w:fldChar w:fldCharType="begin"/>
            </w:r>
            <w:r w:rsidR="00542FD1">
              <w:rPr>
                <w:noProof/>
                <w:webHidden/>
              </w:rPr>
              <w:instrText xml:space="preserve"> PAGEREF _Toc128087063 \h </w:instrText>
            </w:r>
            <w:r w:rsidR="00542FD1">
              <w:rPr>
                <w:noProof/>
                <w:webHidden/>
              </w:rPr>
            </w:r>
            <w:r w:rsidR="00542FD1">
              <w:rPr>
                <w:noProof/>
                <w:webHidden/>
              </w:rPr>
              <w:fldChar w:fldCharType="separate"/>
            </w:r>
            <w:r w:rsidR="000C0A1F">
              <w:rPr>
                <w:noProof/>
                <w:webHidden/>
              </w:rPr>
              <w:t>27</w:t>
            </w:r>
            <w:r w:rsidR="00542FD1">
              <w:rPr>
                <w:noProof/>
                <w:webHidden/>
              </w:rPr>
              <w:fldChar w:fldCharType="end"/>
            </w:r>
          </w:hyperlink>
        </w:p>
        <w:p w14:paraId="5A0250A9" w14:textId="59AC1166" w:rsidR="00542FD1" w:rsidRDefault="00000000">
          <w:pPr>
            <w:pStyle w:val="40"/>
            <w:tabs>
              <w:tab w:val="left" w:pos="1540"/>
              <w:tab w:val="right" w:leader="dot" w:pos="9628"/>
            </w:tabs>
            <w:rPr>
              <w:rFonts w:asciiTheme="minorHAnsi" w:eastAsiaTheme="minorEastAsia" w:hAnsiTheme="minorHAnsi" w:cstheme="minorBidi"/>
              <w:noProof/>
              <w:sz w:val="22"/>
              <w:szCs w:val="22"/>
              <w:lang w:val="en-US"/>
            </w:rPr>
          </w:pPr>
          <w:hyperlink w:anchor="_Toc128087064" w:history="1">
            <w:r w:rsidR="00542FD1" w:rsidRPr="00D73B3B">
              <w:rPr>
                <w:rStyle w:val="-"/>
                <w:noProof/>
                <w:lang w:val="el-GR"/>
              </w:rPr>
              <w:t>2.2.8.2</w:t>
            </w:r>
            <w:r w:rsidR="00542FD1">
              <w:rPr>
                <w:rFonts w:asciiTheme="minorHAnsi" w:eastAsiaTheme="minorEastAsia" w:hAnsiTheme="minorHAnsi" w:cstheme="minorBidi"/>
                <w:noProof/>
                <w:sz w:val="22"/>
                <w:szCs w:val="22"/>
                <w:lang w:val="en-US"/>
              </w:rPr>
              <w:tab/>
            </w:r>
            <w:r w:rsidR="00542FD1" w:rsidRPr="00D73B3B">
              <w:rPr>
                <w:rStyle w:val="-"/>
                <w:noProof/>
                <w:lang w:val="el-GR"/>
              </w:rPr>
              <w:t>Υπεργολαβία</w:t>
            </w:r>
            <w:r w:rsidR="00542FD1">
              <w:rPr>
                <w:noProof/>
                <w:webHidden/>
              </w:rPr>
              <w:tab/>
            </w:r>
            <w:r w:rsidR="00542FD1">
              <w:rPr>
                <w:noProof/>
                <w:webHidden/>
              </w:rPr>
              <w:fldChar w:fldCharType="begin"/>
            </w:r>
            <w:r w:rsidR="00542FD1">
              <w:rPr>
                <w:noProof/>
                <w:webHidden/>
              </w:rPr>
              <w:instrText xml:space="preserve"> PAGEREF _Toc128087064 \h </w:instrText>
            </w:r>
            <w:r w:rsidR="00542FD1">
              <w:rPr>
                <w:noProof/>
                <w:webHidden/>
              </w:rPr>
            </w:r>
            <w:r w:rsidR="00542FD1">
              <w:rPr>
                <w:noProof/>
                <w:webHidden/>
              </w:rPr>
              <w:fldChar w:fldCharType="separate"/>
            </w:r>
            <w:r w:rsidR="000C0A1F">
              <w:rPr>
                <w:noProof/>
                <w:webHidden/>
              </w:rPr>
              <w:t>27</w:t>
            </w:r>
            <w:r w:rsidR="00542FD1">
              <w:rPr>
                <w:noProof/>
                <w:webHidden/>
              </w:rPr>
              <w:fldChar w:fldCharType="end"/>
            </w:r>
          </w:hyperlink>
        </w:p>
        <w:p w14:paraId="25DD49D3" w14:textId="442D726E" w:rsidR="00542FD1"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28087065" w:history="1">
            <w:r w:rsidR="00542FD1" w:rsidRPr="00D73B3B">
              <w:rPr>
                <w:rStyle w:val="-"/>
                <w:noProof/>
                <w:lang w:val="el-GR"/>
              </w:rPr>
              <w:t>2.2.9</w:t>
            </w:r>
            <w:r w:rsidR="00542FD1">
              <w:rPr>
                <w:rFonts w:asciiTheme="minorHAnsi" w:eastAsiaTheme="minorEastAsia" w:hAnsiTheme="minorHAnsi" w:cstheme="minorBidi"/>
                <w:i w:val="0"/>
                <w:iCs w:val="0"/>
                <w:noProof/>
                <w:sz w:val="22"/>
                <w:szCs w:val="22"/>
                <w:lang w:val="en-US"/>
              </w:rPr>
              <w:tab/>
            </w:r>
            <w:r w:rsidR="00542FD1" w:rsidRPr="00D73B3B">
              <w:rPr>
                <w:rStyle w:val="-"/>
                <w:noProof/>
                <w:lang w:val="el-GR"/>
              </w:rPr>
              <w:t>Κανόνες απόδειξης ποιοτικής επιλογής</w:t>
            </w:r>
            <w:r w:rsidR="00542FD1">
              <w:rPr>
                <w:noProof/>
                <w:webHidden/>
              </w:rPr>
              <w:tab/>
            </w:r>
            <w:r w:rsidR="00542FD1">
              <w:rPr>
                <w:noProof/>
                <w:webHidden/>
              </w:rPr>
              <w:fldChar w:fldCharType="begin"/>
            </w:r>
            <w:r w:rsidR="00542FD1">
              <w:rPr>
                <w:noProof/>
                <w:webHidden/>
              </w:rPr>
              <w:instrText xml:space="preserve"> PAGEREF _Toc128087065 \h </w:instrText>
            </w:r>
            <w:r w:rsidR="00542FD1">
              <w:rPr>
                <w:noProof/>
                <w:webHidden/>
              </w:rPr>
            </w:r>
            <w:r w:rsidR="00542FD1">
              <w:rPr>
                <w:noProof/>
                <w:webHidden/>
              </w:rPr>
              <w:fldChar w:fldCharType="separate"/>
            </w:r>
            <w:r w:rsidR="000C0A1F">
              <w:rPr>
                <w:noProof/>
                <w:webHidden/>
              </w:rPr>
              <w:t>28</w:t>
            </w:r>
            <w:r w:rsidR="00542FD1">
              <w:rPr>
                <w:noProof/>
                <w:webHidden/>
              </w:rPr>
              <w:fldChar w:fldCharType="end"/>
            </w:r>
          </w:hyperlink>
        </w:p>
        <w:p w14:paraId="3565E2BE" w14:textId="6FBA8AA1" w:rsidR="00542FD1" w:rsidRDefault="00000000">
          <w:pPr>
            <w:pStyle w:val="40"/>
            <w:tabs>
              <w:tab w:val="left" w:pos="1540"/>
              <w:tab w:val="right" w:leader="dot" w:pos="9628"/>
            </w:tabs>
            <w:rPr>
              <w:rFonts w:asciiTheme="minorHAnsi" w:eastAsiaTheme="minorEastAsia" w:hAnsiTheme="minorHAnsi" w:cstheme="minorBidi"/>
              <w:noProof/>
              <w:sz w:val="22"/>
              <w:szCs w:val="22"/>
              <w:lang w:val="en-US"/>
            </w:rPr>
          </w:pPr>
          <w:hyperlink w:anchor="_Toc128087066" w:history="1">
            <w:r w:rsidR="00542FD1" w:rsidRPr="00D73B3B">
              <w:rPr>
                <w:rStyle w:val="-"/>
                <w:noProof/>
                <w:lang w:val="el-GR"/>
              </w:rPr>
              <w:t>2.2.9.1</w:t>
            </w:r>
            <w:r w:rsidR="00542FD1">
              <w:rPr>
                <w:rFonts w:asciiTheme="minorHAnsi" w:eastAsiaTheme="minorEastAsia" w:hAnsiTheme="minorHAnsi" w:cstheme="minorBidi"/>
                <w:noProof/>
                <w:sz w:val="22"/>
                <w:szCs w:val="22"/>
                <w:lang w:val="en-US"/>
              </w:rPr>
              <w:tab/>
            </w:r>
            <w:r w:rsidR="00542FD1" w:rsidRPr="00D73B3B">
              <w:rPr>
                <w:rStyle w:val="-"/>
                <w:noProof/>
                <w:lang w:val="el-GR"/>
              </w:rPr>
              <w:t>Προκαταρκτική απόδειξη κατά την υποβολή προσφορών</w:t>
            </w:r>
            <w:r w:rsidR="00542FD1">
              <w:rPr>
                <w:noProof/>
                <w:webHidden/>
              </w:rPr>
              <w:tab/>
            </w:r>
            <w:r w:rsidR="00542FD1">
              <w:rPr>
                <w:noProof/>
                <w:webHidden/>
              </w:rPr>
              <w:fldChar w:fldCharType="begin"/>
            </w:r>
            <w:r w:rsidR="00542FD1">
              <w:rPr>
                <w:noProof/>
                <w:webHidden/>
              </w:rPr>
              <w:instrText xml:space="preserve"> PAGEREF _Toc128087066 \h </w:instrText>
            </w:r>
            <w:r w:rsidR="00542FD1">
              <w:rPr>
                <w:noProof/>
                <w:webHidden/>
              </w:rPr>
            </w:r>
            <w:r w:rsidR="00542FD1">
              <w:rPr>
                <w:noProof/>
                <w:webHidden/>
              </w:rPr>
              <w:fldChar w:fldCharType="separate"/>
            </w:r>
            <w:r w:rsidR="000C0A1F">
              <w:rPr>
                <w:noProof/>
                <w:webHidden/>
              </w:rPr>
              <w:t>28</w:t>
            </w:r>
            <w:r w:rsidR="00542FD1">
              <w:rPr>
                <w:noProof/>
                <w:webHidden/>
              </w:rPr>
              <w:fldChar w:fldCharType="end"/>
            </w:r>
          </w:hyperlink>
        </w:p>
        <w:p w14:paraId="20B86A9E" w14:textId="5EBFB472" w:rsidR="00542FD1" w:rsidRDefault="00000000">
          <w:pPr>
            <w:pStyle w:val="40"/>
            <w:tabs>
              <w:tab w:val="left" w:pos="1540"/>
              <w:tab w:val="right" w:leader="dot" w:pos="9628"/>
            </w:tabs>
            <w:rPr>
              <w:rFonts w:asciiTheme="minorHAnsi" w:eastAsiaTheme="minorEastAsia" w:hAnsiTheme="minorHAnsi" w:cstheme="minorBidi"/>
              <w:noProof/>
              <w:sz w:val="22"/>
              <w:szCs w:val="22"/>
              <w:lang w:val="en-US"/>
            </w:rPr>
          </w:pPr>
          <w:hyperlink w:anchor="_Toc128087067" w:history="1">
            <w:r w:rsidR="00542FD1" w:rsidRPr="00D73B3B">
              <w:rPr>
                <w:rStyle w:val="-"/>
                <w:noProof/>
                <w:lang w:val="el-GR"/>
              </w:rPr>
              <w:t>2.2.9.2</w:t>
            </w:r>
            <w:r w:rsidR="00542FD1">
              <w:rPr>
                <w:rFonts w:asciiTheme="minorHAnsi" w:eastAsiaTheme="minorEastAsia" w:hAnsiTheme="minorHAnsi" w:cstheme="minorBidi"/>
                <w:noProof/>
                <w:sz w:val="22"/>
                <w:szCs w:val="22"/>
                <w:lang w:val="en-US"/>
              </w:rPr>
              <w:tab/>
            </w:r>
            <w:r w:rsidR="00542FD1" w:rsidRPr="00D73B3B">
              <w:rPr>
                <w:rStyle w:val="-"/>
                <w:noProof/>
                <w:lang w:val="el-GR"/>
              </w:rPr>
              <w:t>Αποδεικτικά μέσα - Δικαιολογητικά προσωρινού αναδόχου</w:t>
            </w:r>
            <w:r w:rsidR="00542FD1">
              <w:rPr>
                <w:noProof/>
                <w:webHidden/>
              </w:rPr>
              <w:tab/>
            </w:r>
            <w:r w:rsidR="00542FD1">
              <w:rPr>
                <w:noProof/>
                <w:webHidden/>
              </w:rPr>
              <w:fldChar w:fldCharType="begin"/>
            </w:r>
            <w:r w:rsidR="00542FD1">
              <w:rPr>
                <w:noProof/>
                <w:webHidden/>
              </w:rPr>
              <w:instrText xml:space="preserve"> PAGEREF _Toc128087067 \h </w:instrText>
            </w:r>
            <w:r w:rsidR="00542FD1">
              <w:rPr>
                <w:noProof/>
                <w:webHidden/>
              </w:rPr>
            </w:r>
            <w:r w:rsidR="00542FD1">
              <w:rPr>
                <w:noProof/>
                <w:webHidden/>
              </w:rPr>
              <w:fldChar w:fldCharType="separate"/>
            </w:r>
            <w:r w:rsidR="000C0A1F">
              <w:rPr>
                <w:noProof/>
                <w:webHidden/>
              </w:rPr>
              <w:t>30</w:t>
            </w:r>
            <w:r w:rsidR="00542FD1">
              <w:rPr>
                <w:noProof/>
                <w:webHidden/>
              </w:rPr>
              <w:fldChar w:fldCharType="end"/>
            </w:r>
          </w:hyperlink>
        </w:p>
        <w:p w14:paraId="5DDEEFD6" w14:textId="231FE504" w:rsidR="00542FD1"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8087068" w:history="1">
            <w:r w:rsidR="00542FD1" w:rsidRPr="00D73B3B">
              <w:rPr>
                <w:rStyle w:val="-"/>
                <w:noProof/>
                <w:lang w:val="el-GR"/>
              </w:rPr>
              <w:t>2.3</w:t>
            </w:r>
            <w:r w:rsidR="00542FD1">
              <w:rPr>
                <w:rFonts w:asciiTheme="minorHAnsi" w:eastAsiaTheme="minorEastAsia" w:hAnsiTheme="minorHAnsi" w:cstheme="minorBidi"/>
                <w:smallCaps w:val="0"/>
                <w:noProof/>
                <w:sz w:val="22"/>
                <w:szCs w:val="22"/>
                <w:lang w:val="en-US"/>
              </w:rPr>
              <w:tab/>
            </w:r>
            <w:r w:rsidR="00542FD1" w:rsidRPr="00D73B3B">
              <w:rPr>
                <w:rStyle w:val="-"/>
                <w:noProof/>
                <w:lang w:val="el-GR"/>
              </w:rPr>
              <w:t>Κριτήρια Ανάθεσης</w:t>
            </w:r>
            <w:r w:rsidR="00542FD1">
              <w:rPr>
                <w:noProof/>
                <w:webHidden/>
              </w:rPr>
              <w:tab/>
            </w:r>
            <w:r w:rsidR="00542FD1">
              <w:rPr>
                <w:noProof/>
                <w:webHidden/>
              </w:rPr>
              <w:fldChar w:fldCharType="begin"/>
            </w:r>
            <w:r w:rsidR="00542FD1">
              <w:rPr>
                <w:noProof/>
                <w:webHidden/>
              </w:rPr>
              <w:instrText xml:space="preserve"> PAGEREF _Toc128087068 \h </w:instrText>
            </w:r>
            <w:r w:rsidR="00542FD1">
              <w:rPr>
                <w:noProof/>
                <w:webHidden/>
              </w:rPr>
            </w:r>
            <w:r w:rsidR="00542FD1">
              <w:rPr>
                <w:noProof/>
                <w:webHidden/>
              </w:rPr>
              <w:fldChar w:fldCharType="separate"/>
            </w:r>
            <w:r w:rsidR="000C0A1F">
              <w:rPr>
                <w:noProof/>
                <w:webHidden/>
              </w:rPr>
              <w:t>39</w:t>
            </w:r>
            <w:r w:rsidR="00542FD1">
              <w:rPr>
                <w:noProof/>
                <w:webHidden/>
              </w:rPr>
              <w:fldChar w:fldCharType="end"/>
            </w:r>
          </w:hyperlink>
        </w:p>
        <w:p w14:paraId="4CA3C6AC" w14:textId="63C4E0FE" w:rsidR="00542FD1"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28087069" w:history="1">
            <w:r w:rsidR="00542FD1" w:rsidRPr="00D73B3B">
              <w:rPr>
                <w:rStyle w:val="-"/>
                <w:noProof/>
                <w:lang w:val="el-GR"/>
              </w:rPr>
              <w:t>2.3.1</w:t>
            </w:r>
            <w:r w:rsidR="00542FD1">
              <w:rPr>
                <w:rFonts w:asciiTheme="minorHAnsi" w:eastAsiaTheme="minorEastAsia" w:hAnsiTheme="minorHAnsi" w:cstheme="minorBidi"/>
                <w:i w:val="0"/>
                <w:iCs w:val="0"/>
                <w:noProof/>
                <w:sz w:val="22"/>
                <w:szCs w:val="22"/>
                <w:lang w:val="en-US"/>
              </w:rPr>
              <w:tab/>
            </w:r>
            <w:r w:rsidR="00542FD1" w:rsidRPr="00D73B3B">
              <w:rPr>
                <w:rStyle w:val="-"/>
                <w:noProof/>
                <w:lang w:val="el-GR"/>
              </w:rPr>
              <w:t>Κριτήριο ανάθεσης</w:t>
            </w:r>
            <w:r w:rsidR="00542FD1">
              <w:rPr>
                <w:noProof/>
                <w:webHidden/>
              </w:rPr>
              <w:tab/>
            </w:r>
            <w:r w:rsidR="00542FD1">
              <w:rPr>
                <w:noProof/>
                <w:webHidden/>
              </w:rPr>
              <w:fldChar w:fldCharType="begin"/>
            </w:r>
            <w:r w:rsidR="00542FD1">
              <w:rPr>
                <w:noProof/>
                <w:webHidden/>
              </w:rPr>
              <w:instrText xml:space="preserve"> PAGEREF _Toc128087069 \h </w:instrText>
            </w:r>
            <w:r w:rsidR="00542FD1">
              <w:rPr>
                <w:noProof/>
                <w:webHidden/>
              </w:rPr>
            </w:r>
            <w:r w:rsidR="00542FD1">
              <w:rPr>
                <w:noProof/>
                <w:webHidden/>
              </w:rPr>
              <w:fldChar w:fldCharType="separate"/>
            </w:r>
            <w:r w:rsidR="000C0A1F">
              <w:rPr>
                <w:noProof/>
                <w:webHidden/>
              </w:rPr>
              <w:t>39</w:t>
            </w:r>
            <w:r w:rsidR="00542FD1">
              <w:rPr>
                <w:noProof/>
                <w:webHidden/>
              </w:rPr>
              <w:fldChar w:fldCharType="end"/>
            </w:r>
          </w:hyperlink>
        </w:p>
        <w:p w14:paraId="42099DD5" w14:textId="5D6AA7BC" w:rsidR="00542FD1" w:rsidRDefault="00000000">
          <w:pPr>
            <w:pStyle w:val="40"/>
            <w:tabs>
              <w:tab w:val="left" w:pos="1540"/>
              <w:tab w:val="right" w:leader="dot" w:pos="9628"/>
            </w:tabs>
            <w:rPr>
              <w:rFonts w:asciiTheme="minorHAnsi" w:eastAsiaTheme="minorEastAsia" w:hAnsiTheme="minorHAnsi" w:cstheme="minorBidi"/>
              <w:noProof/>
              <w:sz w:val="22"/>
              <w:szCs w:val="22"/>
              <w:lang w:val="en-US"/>
            </w:rPr>
          </w:pPr>
          <w:hyperlink w:anchor="_Toc128087070" w:history="1">
            <w:r w:rsidR="00542FD1" w:rsidRPr="00D73B3B">
              <w:rPr>
                <w:rStyle w:val="-"/>
                <w:noProof/>
                <w:lang w:val="el-GR"/>
              </w:rPr>
              <w:t>2.3.1.1</w:t>
            </w:r>
            <w:r w:rsidR="00542FD1">
              <w:rPr>
                <w:rFonts w:asciiTheme="minorHAnsi" w:eastAsiaTheme="minorEastAsia" w:hAnsiTheme="minorHAnsi" w:cstheme="minorBidi"/>
                <w:noProof/>
                <w:sz w:val="22"/>
                <w:szCs w:val="22"/>
                <w:lang w:val="en-US"/>
              </w:rPr>
              <w:tab/>
            </w:r>
            <w:r w:rsidR="00542FD1" w:rsidRPr="00D73B3B">
              <w:rPr>
                <w:rStyle w:val="-"/>
                <w:noProof/>
                <w:lang w:val="el-GR"/>
              </w:rPr>
              <w:t>Διαμόρφωση συγκριτικού κόστους Προσφοράς</w:t>
            </w:r>
            <w:r w:rsidR="00542FD1">
              <w:rPr>
                <w:noProof/>
                <w:webHidden/>
              </w:rPr>
              <w:tab/>
            </w:r>
            <w:r w:rsidR="00542FD1">
              <w:rPr>
                <w:noProof/>
                <w:webHidden/>
              </w:rPr>
              <w:fldChar w:fldCharType="begin"/>
            </w:r>
            <w:r w:rsidR="00542FD1">
              <w:rPr>
                <w:noProof/>
                <w:webHidden/>
              </w:rPr>
              <w:instrText xml:space="preserve"> PAGEREF _Toc128087070 \h </w:instrText>
            </w:r>
            <w:r w:rsidR="00542FD1">
              <w:rPr>
                <w:noProof/>
                <w:webHidden/>
              </w:rPr>
            </w:r>
            <w:r w:rsidR="00542FD1">
              <w:rPr>
                <w:noProof/>
                <w:webHidden/>
              </w:rPr>
              <w:fldChar w:fldCharType="separate"/>
            </w:r>
            <w:r w:rsidR="000C0A1F">
              <w:rPr>
                <w:noProof/>
                <w:webHidden/>
              </w:rPr>
              <w:t>39</w:t>
            </w:r>
            <w:r w:rsidR="00542FD1">
              <w:rPr>
                <w:noProof/>
                <w:webHidden/>
              </w:rPr>
              <w:fldChar w:fldCharType="end"/>
            </w:r>
          </w:hyperlink>
        </w:p>
        <w:p w14:paraId="05F8DD0F" w14:textId="42E4AF59" w:rsidR="00542FD1"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8087071" w:history="1">
            <w:r w:rsidR="00542FD1" w:rsidRPr="00D73B3B">
              <w:rPr>
                <w:rStyle w:val="-"/>
                <w:noProof/>
                <w:lang w:val="el-GR"/>
              </w:rPr>
              <w:t>2.4</w:t>
            </w:r>
            <w:r w:rsidR="00542FD1">
              <w:rPr>
                <w:rFonts w:asciiTheme="minorHAnsi" w:eastAsiaTheme="minorEastAsia" w:hAnsiTheme="minorHAnsi" w:cstheme="minorBidi"/>
                <w:smallCaps w:val="0"/>
                <w:noProof/>
                <w:sz w:val="22"/>
                <w:szCs w:val="22"/>
                <w:lang w:val="en-US"/>
              </w:rPr>
              <w:tab/>
            </w:r>
            <w:r w:rsidR="00542FD1" w:rsidRPr="00D73B3B">
              <w:rPr>
                <w:rStyle w:val="-"/>
                <w:noProof/>
                <w:lang w:val="el-GR"/>
              </w:rPr>
              <w:t>Κατάρτιση - Περιεχόμενο Προσφορών</w:t>
            </w:r>
            <w:r w:rsidR="00542FD1">
              <w:rPr>
                <w:noProof/>
                <w:webHidden/>
              </w:rPr>
              <w:tab/>
            </w:r>
            <w:r w:rsidR="00542FD1">
              <w:rPr>
                <w:noProof/>
                <w:webHidden/>
              </w:rPr>
              <w:fldChar w:fldCharType="begin"/>
            </w:r>
            <w:r w:rsidR="00542FD1">
              <w:rPr>
                <w:noProof/>
                <w:webHidden/>
              </w:rPr>
              <w:instrText xml:space="preserve"> PAGEREF _Toc128087071 \h </w:instrText>
            </w:r>
            <w:r w:rsidR="00542FD1">
              <w:rPr>
                <w:noProof/>
                <w:webHidden/>
              </w:rPr>
            </w:r>
            <w:r w:rsidR="00542FD1">
              <w:rPr>
                <w:noProof/>
                <w:webHidden/>
              </w:rPr>
              <w:fldChar w:fldCharType="separate"/>
            </w:r>
            <w:r w:rsidR="000C0A1F">
              <w:rPr>
                <w:noProof/>
                <w:webHidden/>
              </w:rPr>
              <w:t>40</w:t>
            </w:r>
            <w:r w:rsidR="00542FD1">
              <w:rPr>
                <w:noProof/>
                <w:webHidden/>
              </w:rPr>
              <w:fldChar w:fldCharType="end"/>
            </w:r>
          </w:hyperlink>
        </w:p>
        <w:p w14:paraId="37453269" w14:textId="41019178" w:rsidR="00542FD1"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28087072" w:history="1">
            <w:r w:rsidR="00542FD1" w:rsidRPr="00D73B3B">
              <w:rPr>
                <w:rStyle w:val="-"/>
                <w:noProof/>
                <w:lang w:val="el-GR"/>
              </w:rPr>
              <w:t>2.4.1</w:t>
            </w:r>
            <w:r w:rsidR="00542FD1">
              <w:rPr>
                <w:rFonts w:asciiTheme="minorHAnsi" w:eastAsiaTheme="minorEastAsia" w:hAnsiTheme="minorHAnsi" w:cstheme="minorBidi"/>
                <w:i w:val="0"/>
                <w:iCs w:val="0"/>
                <w:noProof/>
                <w:sz w:val="22"/>
                <w:szCs w:val="22"/>
                <w:lang w:val="en-US"/>
              </w:rPr>
              <w:tab/>
            </w:r>
            <w:r w:rsidR="00542FD1" w:rsidRPr="00D73B3B">
              <w:rPr>
                <w:rStyle w:val="-"/>
                <w:noProof/>
                <w:lang w:val="el-GR"/>
              </w:rPr>
              <w:t>Γενικοί όροι υποβολής προσφορών</w:t>
            </w:r>
            <w:r w:rsidR="00542FD1">
              <w:rPr>
                <w:noProof/>
                <w:webHidden/>
              </w:rPr>
              <w:tab/>
            </w:r>
            <w:r w:rsidR="00542FD1">
              <w:rPr>
                <w:noProof/>
                <w:webHidden/>
              </w:rPr>
              <w:fldChar w:fldCharType="begin"/>
            </w:r>
            <w:r w:rsidR="00542FD1">
              <w:rPr>
                <w:noProof/>
                <w:webHidden/>
              </w:rPr>
              <w:instrText xml:space="preserve"> PAGEREF _Toc128087072 \h </w:instrText>
            </w:r>
            <w:r w:rsidR="00542FD1">
              <w:rPr>
                <w:noProof/>
                <w:webHidden/>
              </w:rPr>
            </w:r>
            <w:r w:rsidR="00542FD1">
              <w:rPr>
                <w:noProof/>
                <w:webHidden/>
              </w:rPr>
              <w:fldChar w:fldCharType="separate"/>
            </w:r>
            <w:r w:rsidR="000C0A1F">
              <w:rPr>
                <w:noProof/>
                <w:webHidden/>
              </w:rPr>
              <w:t>40</w:t>
            </w:r>
            <w:r w:rsidR="00542FD1">
              <w:rPr>
                <w:noProof/>
                <w:webHidden/>
              </w:rPr>
              <w:fldChar w:fldCharType="end"/>
            </w:r>
          </w:hyperlink>
        </w:p>
        <w:p w14:paraId="74ABB531" w14:textId="69F1B119" w:rsidR="00542FD1"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28087073" w:history="1">
            <w:r w:rsidR="00542FD1" w:rsidRPr="00D73B3B">
              <w:rPr>
                <w:rStyle w:val="-"/>
                <w:noProof/>
                <w:lang w:val="el-GR"/>
              </w:rPr>
              <w:t>2.4.2</w:t>
            </w:r>
            <w:r w:rsidR="00542FD1">
              <w:rPr>
                <w:rFonts w:asciiTheme="minorHAnsi" w:eastAsiaTheme="minorEastAsia" w:hAnsiTheme="minorHAnsi" w:cstheme="minorBidi"/>
                <w:i w:val="0"/>
                <w:iCs w:val="0"/>
                <w:noProof/>
                <w:sz w:val="22"/>
                <w:szCs w:val="22"/>
                <w:lang w:val="en-US"/>
              </w:rPr>
              <w:tab/>
            </w:r>
            <w:r w:rsidR="00542FD1" w:rsidRPr="00D73B3B">
              <w:rPr>
                <w:rStyle w:val="-"/>
                <w:noProof/>
                <w:lang w:val="el-GR"/>
              </w:rPr>
              <w:t>Χρόνος και Τρόπος υποβολής προσφορών</w:t>
            </w:r>
            <w:r w:rsidR="00542FD1">
              <w:rPr>
                <w:noProof/>
                <w:webHidden/>
              </w:rPr>
              <w:tab/>
            </w:r>
            <w:r w:rsidR="00542FD1">
              <w:rPr>
                <w:noProof/>
                <w:webHidden/>
              </w:rPr>
              <w:fldChar w:fldCharType="begin"/>
            </w:r>
            <w:r w:rsidR="00542FD1">
              <w:rPr>
                <w:noProof/>
                <w:webHidden/>
              </w:rPr>
              <w:instrText xml:space="preserve"> PAGEREF _Toc128087073 \h </w:instrText>
            </w:r>
            <w:r w:rsidR="00542FD1">
              <w:rPr>
                <w:noProof/>
                <w:webHidden/>
              </w:rPr>
            </w:r>
            <w:r w:rsidR="00542FD1">
              <w:rPr>
                <w:noProof/>
                <w:webHidden/>
              </w:rPr>
              <w:fldChar w:fldCharType="separate"/>
            </w:r>
            <w:r w:rsidR="000C0A1F">
              <w:rPr>
                <w:noProof/>
                <w:webHidden/>
              </w:rPr>
              <w:t>40</w:t>
            </w:r>
            <w:r w:rsidR="00542FD1">
              <w:rPr>
                <w:noProof/>
                <w:webHidden/>
              </w:rPr>
              <w:fldChar w:fldCharType="end"/>
            </w:r>
          </w:hyperlink>
        </w:p>
        <w:p w14:paraId="7A530AD7" w14:textId="177FBAA5" w:rsidR="00542FD1"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28087074" w:history="1">
            <w:r w:rsidR="00542FD1" w:rsidRPr="00D73B3B">
              <w:rPr>
                <w:rStyle w:val="-"/>
                <w:noProof/>
                <w:lang w:val="el-GR"/>
              </w:rPr>
              <w:t>2.4.3</w:t>
            </w:r>
            <w:r w:rsidR="00542FD1">
              <w:rPr>
                <w:rFonts w:asciiTheme="minorHAnsi" w:eastAsiaTheme="minorEastAsia" w:hAnsiTheme="minorHAnsi" w:cstheme="minorBidi"/>
                <w:i w:val="0"/>
                <w:iCs w:val="0"/>
                <w:noProof/>
                <w:sz w:val="22"/>
                <w:szCs w:val="22"/>
                <w:lang w:val="en-US"/>
              </w:rPr>
              <w:tab/>
            </w:r>
            <w:r w:rsidR="00542FD1" w:rsidRPr="00D73B3B">
              <w:rPr>
                <w:rStyle w:val="-"/>
                <w:noProof/>
                <w:lang w:val="el-GR"/>
              </w:rPr>
              <w:t>Περιεχόμενα Φακέλου «Δικαιολογητικά Συμμετοχής - Τεχνική Προσφορά»</w:t>
            </w:r>
            <w:r w:rsidR="00542FD1">
              <w:rPr>
                <w:noProof/>
                <w:webHidden/>
              </w:rPr>
              <w:tab/>
            </w:r>
            <w:r w:rsidR="00542FD1">
              <w:rPr>
                <w:noProof/>
                <w:webHidden/>
              </w:rPr>
              <w:fldChar w:fldCharType="begin"/>
            </w:r>
            <w:r w:rsidR="00542FD1">
              <w:rPr>
                <w:noProof/>
                <w:webHidden/>
              </w:rPr>
              <w:instrText xml:space="preserve"> PAGEREF _Toc128087074 \h </w:instrText>
            </w:r>
            <w:r w:rsidR="00542FD1">
              <w:rPr>
                <w:noProof/>
                <w:webHidden/>
              </w:rPr>
            </w:r>
            <w:r w:rsidR="00542FD1">
              <w:rPr>
                <w:noProof/>
                <w:webHidden/>
              </w:rPr>
              <w:fldChar w:fldCharType="separate"/>
            </w:r>
            <w:r w:rsidR="000C0A1F">
              <w:rPr>
                <w:noProof/>
                <w:webHidden/>
              </w:rPr>
              <w:t>43</w:t>
            </w:r>
            <w:r w:rsidR="00542FD1">
              <w:rPr>
                <w:noProof/>
                <w:webHidden/>
              </w:rPr>
              <w:fldChar w:fldCharType="end"/>
            </w:r>
          </w:hyperlink>
        </w:p>
        <w:p w14:paraId="5ED3C5A0" w14:textId="0F165429" w:rsidR="00542FD1" w:rsidRDefault="00000000">
          <w:pPr>
            <w:pStyle w:val="40"/>
            <w:tabs>
              <w:tab w:val="left" w:pos="1540"/>
              <w:tab w:val="right" w:leader="dot" w:pos="9628"/>
            </w:tabs>
            <w:rPr>
              <w:rFonts w:asciiTheme="minorHAnsi" w:eastAsiaTheme="minorEastAsia" w:hAnsiTheme="minorHAnsi" w:cstheme="minorBidi"/>
              <w:noProof/>
              <w:sz w:val="22"/>
              <w:szCs w:val="22"/>
              <w:lang w:val="en-US"/>
            </w:rPr>
          </w:pPr>
          <w:hyperlink w:anchor="_Toc128087075" w:history="1">
            <w:r w:rsidR="00542FD1" w:rsidRPr="00D73B3B">
              <w:rPr>
                <w:rStyle w:val="-"/>
                <w:noProof/>
              </w:rPr>
              <w:t>2.4.3.1</w:t>
            </w:r>
            <w:r w:rsidR="00542FD1">
              <w:rPr>
                <w:rFonts w:asciiTheme="minorHAnsi" w:eastAsiaTheme="minorEastAsia" w:hAnsiTheme="minorHAnsi" w:cstheme="minorBidi"/>
                <w:noProof/>
                <w:sz w:val="22"/>
                <w:szCs w:val="22"/>
                <w:lang w:val="en-US"/>
              </w:rPr>
              <w:tab/>
            </w:r>
            <w:r w:rsidR="00542FD1" w:rsidRPr="00D73B3B">
              <w:rPr>
                <w:rStyle w:val="-"/>
                <w:noProof/>
              </w:rPr>
              <w:t>Δικαιολογητικά Συμμετοχής</w:t>
            </w:r>
            <w:r w:rsidR="00542FD1">
              <w:rPr>
                <w:noProof/>
                <w:webHidden/>
              </w:rPr>
              <w:tab/>
            </w:r>
            <w:r w:rsidR="00542FD1">
              <w:rPr>
                <w:noProof/>
                <w:webHidden/>
              </w:rPr>
              <w:fldChar w:fldCharType="begin"/>
            </w:r>
            <w:r w:rsidR="00542FD1">
              <w:rPr>
                <w:noProof/>
                <w:webHidden/>
              </w:rPr>
              <w:instrText xml:space="preserve"> PAGEREF _Toc128087075 \h </w:instrText>
            </w:r>
            <w:r w:rsidR="00542FD1">
              <w:rPr>
                <w:noProof/>
                <w:webHidden/>
              </w:rPr>
            </w:r>
            <w:r w:rsidR="00542FD1">
              <w:rPr>
                <w:noProof/>
                <w:webHidden/>
              </w:rPr>
              <w:fldChar w:fldCharType="separate"/>
            </w:r>
            <w:r w:rsidR="000C0A1F">
              <w:rPr>
                <w:noProof/>
                <w:webHidden/>
              </w:rPr>
              <w:t>43</w:t>
            </w:r>
            <w:r w:rsidR="00542FD1">
              <w:rPr>
                <w:noProof/>
                <w:webHidden/>
              </w:rPr>
              <w:fldChar w:fldCharType="end"/>
            </w:r>
          </w:hyperlink>
        </w:p>
        <w:p w14:paraId="7D517E23" w14:textId="41161193" w:rsidR="00542FD1" w:rsidRDefault="00000000">
          <w:pPr>
            <w:pStyle w:val="40"/>
            <w:tabs>
              <w:tab w:val="left" w:pos="1540"/>
              <w:tab w:val="right" w:leader="dot" w:pos="9628"/>
            </w:tabs>
            <w:rPr>
              <w:rFonts w:asciiTheme="minorHAnsi" w:eastAsiaTheme="minorEastAsia" w:hAnsiTheme="minorHAnsi" w:cstheme="minorBidi"/>
              <w:noProof/>
              <w:sz w:val="22"/>
              <w:szCs w:val="22"/>
              <w:lang w:val="en-US"/>
            </w:rPr>
          </w:pPr>
          <w:hyperlink w:anchor="_Toc128087076" w:history="1">
            <w:r w:rsidR="00542FD1" w:rsidRPr="00D73B3B">
              <w:rPr>
                <w:rStyle w:val="-"/>
                <w:noProof/>
                <w:lang w:val="el-GR"/>
              </w:rPr>
              <w:t>2.4.3.2</w:t>
            </w:r>
            <w:r w:rsidR="00542FD1">
              <w:rPr>
                <w:rFonts w:asciiTheme="minorHAnsi" w:eastAsiaTheme="minorEastAsia" w:hAnsiTheme="minorHAnsi" w:cstheme="minorBidi"/>
                <w:noProof/>
                <w:sz w:val="22"/>
                <w:szCs w:val="22"/>
                <w:lang w:val="en-US"/>
              </w:rPr>
              <w:tab/>
            </w:r>
            <w:r w:rsidR="00542FD1" w:rsidRPr="00D73B3B">
              <w:rPr>
                <w:rStyle w:val="-"/>
                <w:noProof/>
                <w:lang w:val="el-GR"/>
              </w:rPr>
              <w:t>Τεχνική Προσφορά</w:t>
            </w:r>
            <w:r w:rsidR="00542FD1">
              <w:rPr>
                <w:noProof/>
                <w:webHidden/>
              </w:rPr>
              <w:tab/>
            </w:r>
            <w:r w:rsidR="00542FD1">
              <w:rPr>
                <w:noProof/>
                <w:webHidden/>
              </w:rPr>
              <w:fldChar w:fldCharType="begin"/>
            </w:r>
            <w:r w:rsidR="00542FD1">
              <w:rPr>
                <w:noProof/>
                <w:webHidden/>
              </w:rPr>
              <w:instrText xml:space="preserve"> PAGEREF _Toc128087076 \h </w:instrText>
            </w:r>
            <w:r w:rsidR="00542FD1">
              <w:rPr>
                <w:noProof/>
                <w:webHidden/>
              </w:rPr>
            </w:r>
            <w:r w:rsidR="00542FD1">
              <w:rPr>
                <w:noProof/>
                <w:webHidden/>
              </w:rPr>
              <w:fldChar w:fldCharType="separate"/>
            </w:r>
            <w:r w:rsidR="000C0A1F">
              <w:rPr>
                <w:noProof/>
                <w:webHidden/>
              </w:rPr>
              <w:t>45</w:t>
            </w:r>
            <w:r w:rsidR="00542FD1">
              <w:rPr>
                <w:noProof/>
                <w:webHidden/>
              </w:rPr>
              <w:fldChar w:fldCharType="end"/>
            </w:r>
          </w:hyperlink>
        </w:p>
        <w:p w14:paraId="3A60FDF3" w14:textId="3983A120" w:rsidR="00542FD1"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28087077" w:history="1">
            <w:r w:rsidR="00542FD1" w:rsidRPr="00D73B3B">
              <w:rPr>
                <w:rStyle w:val="-"/>
                <w:noProof/>
                <w:lang w:val="el-GR"/>
              </w:rPr>
              <w:t>2.4.4</w:t>
            </w:r>
            <w:r w:rsidR="00542FD1">
              <w:rPr>
                <w:rFonts w:asciiTheme="minorHAnsi" w:eastAsiaTheme="minorEastAsia" w:hAnsiTheme="minorHAnsi" w:cstheme="minorBidi"/>
                <w:i w:val="0"/>
                <w:iCs w:val="0"/>
                <w:noProof/>
                <w:sz w:val="22"/>
                <w:szCs w:val="22"/>
                <w:lang w:val="en-US"/>
              </w:rPr>
              <w:tab/>
            </w:r>
            <w:r w:rsidR="00542FD1" w:rsidRPr="00D73B3B">
              <w:rPr>
                <w:rStyle w:val="-"/>
                <w:noProof/>
                <w:lang w:val="el-GR"/>
              </w:rPr>
              <w:t>Περιεχόμενα Φακέλου «Οικονομική Προσφορά» / Τρόπος σύνταξης και υποβολής οικονομικών προσφορών</w:t>
            </w:r>
            <w:r w:rsidR="00542FD1">
              <w:rPr>
                <w:noProof/>
                <w:webHidden/>
              </w:rPr>
              <w:tab/>
            </w:r>
            <w:r w:rsidR="00542FD1">
              <w:rPr>
                <w:noProof/>
                <w:webHidden/>
              </w:rPr>
              <w:fldChar w:fldCharType="begin"/>
            </w:r>
            <w:r w:rsidR="00542FD1">
              <w:rPr>
                <w:noProof/>
                <w:webHidden/>
              </w:rPr>
              <w:instrText xml:space="preserve"> PAGEREF _Toc128087077 \h </w:instrText>
            </w:r>
            <w:r w:rsidR="00542FD1">
              <w:rPr>
                <w:noProof/>
                <w:webHidden/>
              </w:rPr>
            </w:r>
            <w:r w:rsidR="00542FD1">
              <w:rPr>
                <w:noProof/>
                <w:webHidden/>
              </w:rPr>
              <w:fldChar w:fldCharType="separate"/>
            </w:r>
            <w:r w:rsidR="000C0A1F">
              <w:rPr>
                <w:noProof/>
                <w:webHidden/>
              </w:rPr>
              <w:t>45</w:t>
            </w:r>
            <w:r w:rsidR="00542FD1">
              <w:rPr>
                <w:noProof/>
                <w:webHidden/>
              </w:rPr>
              <w:fldChar w:fldCharType="end"/>
            </w:r>
          </w:hyperlink>
        </w:p>
        <w:p w14:paraId="35FB2939" w14:textId="03224D95" w:rsidR="00542FD1"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28087078" w:history="1">
            <w:r w:rsidR="00542FD1" w:rsidRPr="00D73B3B">
              <w:rPr>
                <w:rStyle w:val="-"/>
                <w:noProof/>
                <w:lang w:val="el-GR"/>
              </w:rPr>
              <w:t>2.4.5</w:t>
            </w:r>
            <w:r w:rsidR="00542FD1">
              <w:rPr>
                <w:rFonts w:asciiTheme="minorHAnsi" w:eastAsiaTheme="minorEastAsia" w:hAnsiTheme="minorHAnsi" w:cstheme="minorBidi"/>
                <w:i w:val="0"/>
                <w:iCs w:val="0"/>
                <w:noProof/>
                <w:sz w:val="22"/>
                <w:szCs w:val="22"/>
                <w:lang w:val="en-US"/>
              </w:rPr>
              <w:tab/>
            </w:r>
            <w:r w:rsidR="00542FD1" w:rsidRPr="00D73B3B">
              <w:rPr>
                <w:rStyle w:val="-"/>
                <w:noProof/>
                <w:lang w:val="el-GR"/>
              </w:rPr>
              <w:t>Χρόνος ισχύος των προσφορών</w:t>
            </w:r>
            <w:r w:rsidR="00542FD1">
              <w:rPr>
                <w:noProof/>
                <w:webHidden/>
              </w:rPr>
              <w:tab/>
            </w:r>
            <w:r w:rsidR="00542FD1">
              <w:rPr>
                <w:noProof/>
                <w:webHidden/>
              </w:rPr>
              <w:fldChar w:fldCharType="begin"/>
            </w:r>
            <w:r w:rsidR="00542FD1">
              <w:rPr>
                <w:noProof/>
                <w:webHidden/>
              </w:rPr>
              <w:instrText xml:space="preserve"> PAGEREF _Toc128087078 \h </w:instrText>
            </w:r>
            <w:r w:rsidR="00542FD1">
              <w:rPr>
                <w:noProof/>
                <w:webHidden/>
              </w:rPr>
            </w:r>
            <w:r w:rsidR="00542FD1">
              <w:rPr>
                <w:noProof/>
                <w:webHidden/>
              </w:rPr>
              <w:fldChar w:fldCharType="separate"/>
            </w:r>
            <w:r w:rsidR="000C0A1F">
              <w:rPr>
                <w:noProof/>
                <w:webHidden/>
              </w:rPr>
              <w:t>46</w:t>
            </w:r>
            <w:r w:rsidR="00542FD1">
              <w:rPr>
                <w:noProof/>
                <w:webHidden/>
              </w:rPr>
              <w:fldChar w:fldCharType="end"/>
            </w:r>
          </w:hyperlink>
        </w:p>
        <w:p w14:paraId="7F69304B" w14:textId="62E62C0E" w:rsidR="00542FD1"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28087079" w:history="1">
            <w:r w:rsidR="00542FD1" w:rsidRPr="00D73B3B">
              <w:rPr>
                <w:rStyle w:val="-"/>
                <w:noProof/>
                <w:lang w:val="el-GR"/>
              </w:rPr>
              <w:t>2.4.6</w:t>
            </w:r>
            <w:r w:rsidR="00542FD1">
              <w:rPr>
                <w:rFonts w:asciiTheme="minorHAnsi" w:eastAsiaTheme="minorEastAsia" w:hAnsiTheme="minorHAnsi" w:cstheme="minorBidi"/>
                <w:i w:val="0"/>
                <w:iCs w:val="0"/>
                <w:noProof/>
                <w:sz w:val="22"/>
                <w:szCs w:val="22"/>
                <w:lang w:val="en-US"/>
              </w:rPr>
              <w:tab/>
            </w:r>
            <w:r w:rsidR="00542FD1" w:rsidRPr="00D73B3B">
              <w:rPr>
                <w:rStyle w:val="-"/>
                <w:noProof/>
                <w:lang w:val="el-GR"/>
              </w:rPr>
              <w:t>Λόγοι απόρριψης προσφορών</w:t>
            </w:r>
            <w:r w:rsidR="00542FD1">
              <w:rPr>
                <w:noProof/>
                <w:webHidden/>
              </w:rPr>
              <w:tab/>
            </w:r>
            <w:r w:rsidR="00542FD1">
              <w:rPr>
                <w:noProof/>
                <w:webHidden/>
              </w:rPr>
              <w:fldChar w:fldCharType="begin"/>
            </w:r>
            <w:r w:rsidR="00542FD1">
              <w:rPr>
                <w:noProof/>
                <w:webHidden/>
              </w:rPr>
              <w:instrText xml:space="preserve"> PAGEREF _Toc128087079 \h </w:instrText>
            </w:r>
            <w:r w:rsidR="00542FD1">
              <w:rPr>
                <w:noProof/>
                <w:webHidden/>
              </w:rPr>
            </w:r>
            <w:r w:rsidR="00542FD1">
              <w:rPr>
                <w:noProof/>
                <w:webHidden/>
              </w:rPr>
              <w:fldChar w:fldCharType="separate"/>
            </w:r>
            <w:r w:rsidR="000C0A1F">
              <w:rPr>
                <w:noProof/>
                <w:webHidden/>
              </w:rPr>
              <w:t>47</w:t>
            </w:r>
            <w:r w:rsidR="00542FD1">
              <w:rPr>
                <w:noProof/>
                <w:webHidden/>
              </w:rPr>
              <w:fldChar w:fldCharType="end"/>
            </w:r>
          </w:hyperlink>
        </w:p>
        <w:p w14:paraId="016E9D1E" w14:textId="120F1CA4" w:rsidR="00542FD1" w:rsidRDefault="00000000">
          <w:pPr>
            <w:pStyle w:val="1c"/>
            <w:tabs>
              <w:tab w:val="left" w:pos="440"/>
              <w:tab w:val="right" w:leader="dot" w:pos="9628"/>
            </w:tabs>
            <w:rPr>
              <w:rFonts w:asciiTheme="minorHAnsi" w:eastAsiaTheme="minorEastAsia" w:hAnsiTheme="minorHAnsi" w:cstheme="minorBidi"/>
              <w:b w:val="0"/>
              <w:bCs w:val="0"/>
              <w:caps w:val="0"/>
              <w:noProof/>
              <w:sz w:val="22"/>
              <w:szCs w:val="22"/>
              <w:lang w:val="en-US"/>
            </w:rPr>
          </w:pPr>
          <w:hyperlink w:anchor="_Toc128087080" w:history="1">
            <w:r w:rsidR="00542FD1" w:rsidRPr="00D73B3B">
              <w:rPr>
                <w:rStyle w:val="-"/>
                <w:noProof/>
                <w14:scene3d>
                  <w14:camera w14:prst="orthographicFront"/>
                  <w14:lightRig w14:rig="threePt" w14:dir="t">
                    <w14:rot w14:lat="0" w14:lon="0" w14:rev="0"/>
                  </w14:lightRig>
                </w14:scene3d>
              </w:rPr>
              <w:t>3.</w:t>
            </w:r>
            <w:r w:rsidR="00542FD1">
              <w:rPr>
                <w:rFonts w:asciiTheme="minorHAnsi" w:eastAsiaTheme="minorEastAsia" w:hAnsiTheme="minorHAnsi" w:cstheme="minorBidi"/>
                <w:b w:val="0"/>
                <w:bCs w:val="0"/>
                <w:caps w:val="0"/>
                <w:noProof/>
                <w:sz w:val="22"/>
                <w:szCs w:val="22"/>
                <w:lang w:val="en-US"/>
              </w:rPr>
              <w:tab/>
            </w:r>
            <w:r w:rsidR="00542FD1" w:rsidRPr="00D73B3B">
              <w:rPr>
                <w:rStyle w:val="-"/>
                <w:noProof/>
              </w:rPr>
              <w:t>ΔΙΕΝΕΡΓΕΙΑ ΔΙΑΔΙΚΑΣΙΑΣ - ΑΞΙΟΛΟΓΗΣΗ ΠΡΟΣΦΟΡΩΝ</w:t>
            </w:r>
            <w:r w:rsidR="00542FD1">
              <w:rPr>
                <w:noProof/>
                <w:webHidden/>
              </w:rPr>
              <w:tab/>
            </w:r>
            <w:r w:rsidR="00542FD1">
              <w:rPr>
                <w:noProof/>
                <w:webHidden/>
              </w:rPr>
              <w:fldChar w:fldCharType="begin"/>
            </w:r>
            <w:r w:rsidR="00542FD1">
              <w:rPr>
                <w:noProof/>
                <w:webHidden/>
              </w:rPr>
              <w:instrText xml:space="preserve"> PAGEREF _Toc128087080 \h </w:instrText>
            </w:r>
            <w:r w:rsidR="00542FD1">
              <w:rPr>
                <w:noProof/>
                <w:webHidden/>
              </w:rPr>
            </w:r>
            <w:r w:rsidR="00542FD1">
              <w:rPr>
                <w:noProof/>
                <w:webHidden/>
              </w:rPr>
              <w:fldChar w:fldCharType="separate"/>
            </w:r>
            <w:r w:rsidR="000C0A1F">
              <w:rPr>
                <w:noProof/>
                <w:webHidden/>
              </w:rPr>
              <w:t>49</w:t>
            </w:r>
            <w:r w:rsidR="00542FD1">
              <w:rPr>
                <w:noProof/>
                <w:webHidden/>
              </w:rPr>
              <w:fldChar w:fldCharType="end"/>
            </w:r>
          </w:hyperlink>
        </w:p>
        <w:p w14:paraId="0B8E42B8" w14:textId="3C16B5F4" w:rsidR="00542FD1"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8087081" w:history="1">
            <w:r w:rsidR="00542FD1" w:rsidRPr="00D73B3B">
              <w:rPr>
                <w:rStyle w:val="-"/>
                <w:noProof/>
                <w:lang w:val="el-GR"/>
              </w:rPr>
              <w:t>3.1</w:t>
            </w:r>
            <w:r w:rsidR="00542FD1">
              <w:rPr>
                <w:rFonts w:asciiTheme="minorHAnsi" w:eastAsiaTheme="minorEastAsia" w:hAnsiTheme="minorHAnsi" w:cstheme="minorBidi"/>
                <w:smallCaps w:val="0"/>
                <w:noProof/>
                <w:sz w:val="22"/>
                <w:szCs w:val="22"/>
                <w:lang w:val="en-US"/>
              </w:rPr>
              <w:tab/>
            </w:r>
            <w:r w:rsidR="00542FD1" w:rsidRPr="00D73B3B">
              <w:rPr>
                <w:rStyle w:val="-"/>
                <w:noProof/>
                <w:lang w:val="el-GR"/>
              </w:rPr>
              <w:t>Αποσφράγιση και αξιολόγηση προσφορών</w:t>
            </w:r>
            <w:r w:rsidR="00542FD1">
              <w:rPr>
                <w:noProof/>
                <w:webHidden/>
              </w:rPr>
              <w:tab/>
            </w:r>
            <w:r w:rsidR="00542FD1">
              <w:rPr>
                <w:noProof/>
                <w:webHidden/>
              </w:rPr>
              <w:fldChar w:fldCharType="begin"/>
            </w:r>
            <w:r w:rsidR="00542FD1">
              <w:rPr>
                <w:noProof/>
                <w:webHidden/>
              </w:rPr>
              <w:instrText xml:space="preserve"> PAGEREF _Toc128087081 \h </w:instrText>
            </w:r>
            <w:r w:rsidR="00542FD1">
              <w:rPr>
                <w:noProof/>
                <w:webHidden/>
              </w:rPr>
            </w:r>
            <w:r w:rsidR="00542FD1">
              <w:rPr>
                <w:noProof/>
                <w:webHidden/>
              </w:rPr>
              <w:fldChar w:fldCharType="separate"/>
            </w:r>
            <w:r w:rsidR="000C0A1F">
              <w:rPr>
                <w:noProof/>
                <w:webHidden/>
              </w:rPr>
              <w:t>49</w:t>
            </w:r>
            <w:r w:rsidR="00542FD1">
              <w:rPr>
                <w:noProof/>
                <w:webHidden/>
              </w:rPr>
              <w:fldChar w:fldCharType="end"/>
            </w:r>
          </w:hyperlink>
        </w:p>
        <w:p w14:paraId="6BA256DF" w14:textId="4DA5C678" w:rsidR="00542FD1"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28087082" w:history="1">
            <w:r w:rsidR="00542FD1" w:rsidRPr="00D73B3B">
              <w:rPr>
                <w:rStyle w:val="-"/>
                <w:noProof/>
                <w:lang w:val="el-GR"/>
              </w:rPr>
              <w:t>3.1.1</w:t>
            </w:r>
            <w:r w:rsidR="00542FD1">
              <w:rPr>
                <w:rFonts w:asciiTheme="minorHAnsi" w:eastAsiaTheme="minorEastAsia" w:hAnsiTheme="minorHAnsi" w:cstheme="minorBidi"/>
                <w:i w:val="0"/>
                <w:iCs w:val="0"/>
                <w:noProof/>
                <w:sz w:val="22"/>
                <w:szCs w:val="22"/>
                <w:lang w:val="en-US"/>
              </w:rPr>
              <w:tab/>
            </w:r>
            <w:r w:rsidR="00542FD1" w:rsidRPr="00D73B3B">
              <w:rPr>
                <w:rStyle w:val="-"/>
                <w:noProof/>
                <w:lang w:val="el-GR"/>
              </w:rPr>
              <w:t>Ηλεκτρονική αποσφράγιση προσφορών</w:t>
            </w:r>
            <w:r w:rsidR="00542FD1">
              <w:rPr>
                <w:noProof/>
                <w:webHidden/>
              </w:rPr>
              <w:tab/>
            </w:r>
            <w:r w:rsidR="00542FD1">
              <w:rPr>
                <w:noProof/>
                <w:webHidden/>
              </w:rPr>
              <w:fldChar w:fldCharType="begin"/>
            </w:r>
            <w:r w:rsidR="00542FD1">
              <w:rPr>
                <w:noProof/>
                <w:webHidden/>
              </w:rPr>
              <w:instrText xml:space="preserve"> PAGEREF _Toc128087082 \h </w:instrText>
            </w:r>
            <w:r w:rsidR="00542FD1">
              <w:rPr>
                <w:noProof/>
                <w:webHidden/>
              </w:rPr>
            </w:r>
            <w:r w:rsidR="00542FD1">
              <w:rPr>
                <w:noProof/>
                <w:webHidden/>
              </w:rPr>
              <w:fldChar w:fldCharType="separate"/>
            </w:r>
            <w:r w:rsidR="000C0A1F">
              <w:rPr>
                <w:noProof/>
                <w:webHidden/>
              </w:rPr>
              <w:t>49</w:t>
            </w:r>
            <w:r w:rsidR="00542FD1">
              <w:rPr>
                <w:noProof/>
                <w:webHidden/>
              </w:rPr>
              <w:fldChar w:fldCharType="end"/>
            </w:r>
          </w:hyperlink>
        </w:p>
        <w:p w14:paraId="4DEBA009" w14:textId="1CACF1DA" w:rsidR="00542FD1"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28087083" w:history="1">
            <w:r w:rsidR="00542FD1" w:rsidRPr="00D73B3B">
              <w:rPr>
                <w:rStyle w:val="-"/>
                <w:noProof/>
                <w:lang w:val="el-GR"/>
              </w:rPr>
              <w:t>3.1.2</w:t>
            </w:r>
            <w:r w:rsidR="00542FD1">
              <w:rPr>
                <w:rFonts w:asciiTheme="minorHAnsi" w:eastAsiaTheme="minorEastAsia" w:hAnsiTheme="minorHAnsi" w:cstheme="minorBidi"/>
                <w:i w:val="0"/>
                <w:iCs w:val="0"/>
                <w:noProof/>
                <w:sz w:val="22"/>
                <w:szCs w:val="22"/>
                <w:lang w:val="en-US"/>
              </w:rPr>
              <w:tab/>
            </w:r>
            <w:r w:rsidR="00542FD1" w:rsidRPr="00D73B3B">
              <w:rPr>
                <w:rStyle w:val="-"/>
                <w:noProof/>
                <w:lang w:val="el-GR"/>
              </w:rPr>
              <w:t>Αξιολόγηση προσφορών</w:t>
            </w:r>
            <w:r w:rsidR="00542FD1">
              <w:rPr>
                <w:noProof/>
                <w:webHidden/>
              </w:rPr>
              <w:tab/>
            </w:r>
            <w:r w:rsidR="00542FD1">
              <w:rPr>
                <w:noProof/>
                <w:webHidden/>
              </w:rPr>
              <w:fldChar w:fldCharType="begin"/>
            </w:r>
            <w:r w:rsidR="00542FD1">
              <w:rPr>
                <w:noProof/>
                <w:webHidden/>
              </w:rPr>
              <w:instrText xml:space="preserve"> PAGEREF _Toc128087083 \h </w:instrText>
            </w:r>
            <w:r w:rsidR="00542FD1">
              <w:rPr>
                <w:noProof/>
                <w:webHidden/>
              </w:rPr>
            </w:r>
            <w:r w:rsidR="00542FD1">
              <w:rPr>
                <w:noProof/>
                <w:webHidden/>
              </w:rPr>
              <w:fldChar w:fldCharType="separate"/>
            </w:r>
            <w:r w:rsidR="000C0A1F">
              <w:rPr>
                <w:noProof/>
                <w:webHidden/>
              </w:rPr>
              <w:t>49</w:t>
            </w:r>
            <w:r w:rsidR="00542FD1">
              <w:rPr>
                <w:noProof/>
                <w:webHidden/>
              </w:rPr>
              <w:fldChar w:fldCharType="end"/>
            </w:r>
          </w:hyperlink>
        </w:p>
        <w:p w14:paraId="6367549B" w14:textId="3B3A09E5" w:rsidR="00542FD1"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8087084" w:history="1">
            <w:r w:rsidR="00542FD1" w:rsidRPr="00D73B3B">
              <w:rPr>
                <w:rStyle w:val="-"/>
                <w:noProof/>
                <w:lang w:val="el-GR"/>
              </w:rPr>
              <w:t>3.2</w:t>
            </w:r>
            <w:r w:rsidR="00542FD1">
              <w:rPr>
                <w:rFonts w:asciiTheme="minorHAnsi" w:eastAsiaTheme="minorEastAsia" w:hAnsiTheme="minorHAnsi" w:cstheme="minorBidi"/>
                <w:smallCaps w:val="0"/>
                <w:noProof/>
                <w:sz w:val="22"/>
                <w:szCs w:val="22"/>
                <w:lang w:val="en-US"/>
              </w:rPr>
              <w:tab/>
            </w:r>
            <w:r w:rsidR="00542FD1" w:rsidRPr="00D73B3B">
              <w:rPr>
                <w:rStyle w:val="-"/>
                <w:noProof/>
                <w:lang w:val="el-GR"/>
              </w:rPr>
              <w:t>Πρόσκληση υποβολής δικαιολογητικών προσωρινού αναδόχου - Δικαιολογητικά προσωρινού αναδόχου</w:t>
            </w:r>
            <w:r w:rsidR="00542FD1">
              <w:rPr>
                <w:noProof/>
                <w:webHidden/>
              </w:rPr>
              <w:tab/>
            </w:r>
            <w:r w:rsidR="00542FD1">
              <w:rPr>
                <w:noProof/>
                <w:webHidden/>
              </w:rPr>
              <w:fldChar w:fldCharType="begin"/>
            </w:r>
            <w:r w:rsidR="00542FD1">
              <w:rPr>
                <w:noProof/>
                <w:webHidden/>
              </w:rPr>
              <w:instrText xml:space="preserve"> PAGEREF _Toc128087084 \h </w:instrText>
            </w:r>
            <w:r w:rsidR="00542FD1">
              <w:rPr>
                <w:noProof/>
                <w:webHidden/>
              </w:rPr>
            </w:r>
            <w:r w:rsidR="00542FD1">
              <w:rPr>
                <w:noProof/>
                <w:webHidden/>
              </w:rPr>
              <w:fldChar w:fldCharType="separate"/>
            </w:r>
            <w:r w:rsidR="000C0A1F">
              <w:rPr>
                <w:noProof/>
                <w:webHidden/>
              </w:rPr>
              <w:t>51</w:t>
            </w:r>
            <w:r w:rsidR="00542FD1">
              <w:rPr>
                <w:noProof/>
                <w:webHidden/>
              </w:rPr>
              <w:fldChar w:fldCharType="end"/>
            </w:r>
          </w:hyperlink>
        </w:p>
        <w:p w14:paraId="0E25A843" w14:textId="0847DCEE" w:rsidR="00542FD1"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8087085" w:history="1">
            <w:r w:rsidR="00542FD1" w:rsidRPr="00D73B3B">
              <w:rPr>
                <w:rStyle w:val="-"/>
                <w:noProof/>
                <w:lang w:val="el-GR"/>
              </w:rPr>
              <w:t>3.3</w:t>
            </w:r>
            <w:r w:rsidR="00542FD1">
              <w:rPr>
                <w:rFonts w:asciiTheme="minorHAnsi" w:eastAsiaTheme="minorEastAsia" w:hAnsiTheme="minorHAnsi" w:cstheme="minorBidi"/>
                <w:smallCaps w:val="0"/>
                <w:noProof/>
                <w:sz w:val="22"/>
                <w:szCs w:val="22"/>
                <w:lang w:val="en-US"/>
              </w:rPr>
              <w:tab/>
            </w:r>
            <w:r w:rsidR="00542FD1" w:rsidRPr="00D73B3B">
              <w:rPr>
                <w:rStyle w:val="-"/>
                <w:noProof/>
                <w:lang w:val="el-GR"/>
              </w:rPr>
              <w:t>Κατακύρωση - σύναψη σύμβασης</w:t>
            </w:r>
            <w:r w:rsidR="00542FD1">
              <w:rPr>
                <w:noProof/>
                <w:webHidden/>
              </w:rPr>
              <w:tab/>
            </w:r>
            <w:r w:rsidR="00542FD1">
              <w:rPr>
                <w:noProof/>
                <w:webHidden/>
              </w:rPr>
              <w:fldChar w:fldCharType="begin"/>
            </w:r>
            <w:r w:rsidR="00542FD1">
              <w:rPr>
                <w:noProof/>
                <w:webHidden/>
              </w:rPr>
              <w:instrText xml:space="preserve"> PAGEREF _Toc128087085 \h </w:instrText>
            </w:r>
            <w:r w:rsidR="00542FD1">
              <w:rPr>
                <w:noProof/>
                <w:webHidden/>
              </w:rPr>
            </w:r>
            <w:r w:rsidR="00542FD1">
              <w:rPr>
                <w:noProof/>
                <w:webHidden/>
              </w:rPr>
              <w:fldChar w:fldCharType="separate"/>
            </w:r>
            <w:r w:rsidR="000C0A1F">
              <w:rPr>
                <w:noProof/>
                <w:webHidden/>
              </w:rPr>
              <w:t>52</w:t>
            </w:r>
            <w:r w:rsidR="00542FD1">
              <w:rPr>
                <w:noProof/>
                <w:webHidden/>
              </w:rPr>
              <w:fldChar w:fldCharType="end"/>
            </w:r>
          </w:hyperlink>
        </w:p>
        <w:p w14:paraId="55B4BFAC" w14:textId="5E4DEC7E" w:rsidR="00542FD1"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8087086" w:history="1">
            <w:r w:rsidR="00542FD1" w:rsidRPr="00D73B3B">
              <w:rPr>
                <w:rStyle w:val="-"/>
                <w:noProof/>
                <w:lang w:val="el-GR"/>
              </w:rPr>
              <w:t>3.4</w:t>
            </w:r>
            <w:r w:rsidR="00542FD1">
              <w:rPr>
                <w:rFonts w:asciiTheme="minorHAnsi" w:eastAsiaTheme="minorEastAsia" w:hAnsiTheme="minorHAnsi" w:cstheme="minorBidi"/>
                <w:smallCaps w:val="0"/>
                <w:noProof/>
                <w:sz w:val="22"/>
                <w:szCs w:val="22"/>
                <w:lang w:val="en-US"/>
              </w:rPr>
              <w:tab/>
            </w:r>
            <w:r w:rsidR="00542FD1" w:rsidRPr="00D73B3B">
              <w:rPr>
                <w:rStyle w:val="-"/>
                <w:noProof/>
                <w:lang w:val="el-GR"/>
              </w:rPr>
              <w:t>Προδικαστικές Προσφυγές - Προσωρινή και Οριστική Δικαστική Προστασία</w:t>
            </w:r>
            <w:r w:rsidR="00542FD1">
              <w:rPr>
                <w:noProof/>
                <w:webHidden/>
              </w:rPr>
              <w:tab/>
            </w:r>
            <w:r w:rsidR="00542FD1">
              <w:rPr>
                <w:noProof/>
                <w:webHidden/>
              </w:rPr>
              <w:fldChar w:fldCharType="begin"/>
            </w:r>
            <w:r w:rsidR="00542FD1">
              <w:rPr>
                <w:noProof/>
                <w:webHidden/>
              </w:rPr>
              <w:instrText xml:space="preserve"> PAGEREF _Toc128087086 \h </w:instrText>
            </w:r>
            <w:r w:rsidR="00542FD1">
              <w:rPr>
                <w:noProof/>
                <w:webHidden/>
              </w:rPr>
            </w:r>
            <w:r w:rsidR="00542FD1">
              <w:rPr>
                <w:noProof/>
                <w:webHidden/>
              </w:rPr>
              <w:fldChar w:fldCharType="separate"/>
            </w:r>
            <w:r w:rsidR="000C0A1F">
              <w:rPr>
                <w:noProof/>
                <w:webHidden/>
              </w:rPr>
              <w:t>54</w:t>
            </w:r>
            <w:r w:rsidR="00542FD1">
              <w:rPr>
                <w:noProof/>
                <w:webHidden/>
              </w:rPr>
              <w:fldChar w:fldCharType="end"/>
            </w:r>
          </w:hyperlink>
        </w:p>
        <w:p w14:paraId="1229FF35" w14:textId="536A019A" w:rsidR="00542FD1"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8087087" w:history="1">
            <w:r w:rsidR="00542FD1" w:rsidRPr="00D73B3B">
              <w:rPr>
                <w:rStyle w:val="-"/>
                <w:noProof/>
                <w:lang w:val="el-GR"/>
              </w:rPr>
              <w:t>3.5</w:t>
            </w:r>
            <w:r w:rsidR="00542FD1">
              <w:rPr>
                <w:rFonts w:asciiTheme="minorHAnsi" w:eastAsiaTheme="minorEastAsia" w:hAnsiTheme="minorHAnsi" w:cstheme="minorBidi"/>
                <w:smallCaps w:val="0"/>
                <w:noProof/>
                <w:sz w:val="22"/>
                <w:szCs w:val="22"/>
                <w:lang w:val="en-US"/>
              </w:rPr>
              <w:tab/>
            </w:r>
            <w:r w:rsidR="00542FD1" w:rsidRPr="00D73B3B">
              <w:rPr>
                <w:rStyle w:val="-"/>
                <w:noProof/>
                <w:lang w:val="el-GR"/>
              </w:rPr>
              <w:t>Ματαίωση Διαδικασίας</w:t>
            </w:r>
            <w:r w:rsidR="00542FD1">
              <w:rPr>
                <w:noProof/>
                <w:webHidden/>
              </w:rPr>
              <w:tab/>
            </w:r>
            <w:r w:rsidR="00542FD1">
              <w:rPr>
                <w:noProof/>
                <w:webHidden/>
              </w:rPr>
              <w:fldChar w:fldCharType="begin"/>
            </w:r>
            <w:r w:rsidR="00542FD1">
              <w:rPr>
                <w:noProof/>
                <w:webHidden/>
              </w:rPr>
              <w:instrText xml:space="preserve"> PAGEREF _Toc128087087 \h </w:instrText>
            </w:r>
            <w:r w:rsidR="00542FD1">
              <w:rPr>
                <w:noProof/>
                <w:webHidden/>
              </w:rPr>
            </w:r>
            <w:r w:rsidR="00542FD1">
              <w:rPr>
                <w:noProof/>
                <w:webHidden/>
              </w:rPr>
              <w:fldChar w:fldCharType="separate"/>
            </w:r>
            <w:r w:rsidR="000C0A1F">
              <w:rPr>
                <w:noProof/>
                <w:webHidden/>
              </w:rPr>
              <w:t>57</w:t>
            </w:r>
            <w:r w:rsidR="00542FD1">
              <w:rPr>
                <w:noProof/>
                <w:webHidden/>
              </w:rPr>
              <w:fldChar w:fldCharType="end"/>
            </w:r>
          </w:hyperlink>
        </w:p>
        <w:p w14:paraId="70303FEF" w14:textId="4C18D5CB" w:rsidR="00542FD1" w:rsidRDefault="00000000">
          <w:pPr>
            <w:pStyle w:val="1c"/>
            <w:tabs>
              <w:tab w:val="left" w:pos="440"/>
              <w:tab w:val="right" w:leader="dot" w:pos="9628"/>
            </w:tabs>
            <w:rPr>
              <w:rFonts w:asciiTheme="minorHAnsi" w:eastAsiaTheme="minorEastAsia" w:hAnsiTheme="minorHAnsi" w:cstheme="minorBidi"/>
              <w:b w:val="0"/>
              <w:bCs w:val="0"/>
              <w:caps w:val="0"/>
              <w:noProof/>
              <w:sz w:val="22"/>
              <w:szCs w:val="22"/>
              <w:lang w:val="en-US"/>
            </w:rPr>
          </w:pPr>
          <w:hyperlink w:anchor="_Toc128087088" w:history="1">
            <w:r w:rsidR="00542FD1" w:rsidRPr="00D73B3B">
              <w:rPr>
                <w:rStyle w:val="-"/>
                <w:noProof/>
                <w14:scene3d>
                  <w14:camera w14:prst="orthographicFront"/>
                  <w14:lightRig w14:rig="threePt" w14:dir="t">
                    <w14:rot w14:lat="0" w14:lon="0" w14:rev="0"/>
                  </w14:lightRig>
                </w14:scene3d>
              </w:rPr>
              <w:t>4.</w:t>
            </w:r>
            <w:r w:rsidR="00542FD1">
              <w:rPr>
                <w:rFonts w:asciiTheme="minorHAnsi" w:eastAsiaTheme="minorEastAsia" w:hAnsiTheme="minorHAnsi" w:cstheme="minorBidi"/>
                <w:b w:val="0"/>
                <w:bCs w:val="0"/>
                <w:caps w:val="0"/>
                <w:noProof/>
                <w:sz w:val="22"/>
                <w:szCs w:val="22"/>
                <w:lang w:val="en-US"/>
              </w:rPr>
              <w:tab/>
            </w:r>
            <w:r w:rsidR="00542FD1" w:rsidRPr="00D73B3B">
              <w:rPr>
                <w:rStyle w:val="-"/>
                <w:noProof/>
              </w:rPr>
              <w:t>ΟΡΟΙ ΕΚΤΕΛΕΣΗΣ ΤΗΣ ΣΥΜΒΑΣΗΣ</w:t>
            </w:r>
            <w:r w:rsidR="00542FD1">
              <w:rPr>
                <w:noProof/>
                <w:webHidden/>
              </w:rPr>
              <w:tab/>
            </w:r>
            <w:r w:rsidR="00542FD1">
              <w:rPr>
                <w:noProof/>
                <w:webHidden/>
              </w:rPr>
              <w:fldChar w:fldCharType="begin"/>
            </w:r>
            <w:r w:rsidR="00542FD1">
              <w:rPr>
                <w:noProof/>
                <w:webHidden/>
              </w:rPr>
              <w:instrText xml:space="preserve"> PAGEREF _Toc128087088 \h </w:instrText>
            </w:r>
            <w:r w:rsidR="00542FD1">
              <w:rPr>
                <w:noProof/>
                <w:webHidden/>
              </w:rPr>
            </w:r>
            <w:r w:rsidR="00542FD1">
              <w:rPr>
                <w:noProof/>
                <w:webHidden/>
              </w:rPr>
              <w:fldChar w:fldCharType="separate"/>
            </w:r>
            <w:r w:rsidR="000C0A1F">
              <w:rPr>
                <w:noProof/>
                <w:webHidden/>
              </w:rPr>
              <w:t>58</w:t>
            </w:r>
            <w:r w:rsidR="00542FD1">
              <w:rPr>
                <w:noProof/>
                <w:webHidden/>
              </w:rPr>
              <w:fldChar w:fldCharType="end"/>
            </w:r>
          </w:hyperlink>
        </w:p>
        <w:p w14:paraId="0611B00F" w14:textId="691B34A8" w:rsidR="00542FD1"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8087089" w:history="1">
            <w:r w:rsidR="00542FD1" w:rsidRPr="00D73B3B">
              <w:rPr>
                <w:rStyle w:val="-"/>
                <w:noProof/>
                <w:lang w:val="el-GR"/>
              </w:rPr>
              <w:t>4.1</w:t>
            </w:r>
            <w:r w:rsidR="00542FD1">
              <w:rPr>
                <w:rFonts w:asciiTheme="minorHAnsi" w:eastAsiaTheme="minorEastAsia" w:hAnsiTheme="minorHAnsi" w:cstheme="minorBidi"/>
                <w:smallCaps w:val="0"/>
                <w:noProof/>
                <w:sz w:val="22"/>
                <w:szCs w:val="22"/>
                <w:lang w:val="en-US"/>
              </w:rPr>
              <w:tab/>
            </w:r>
            <w:r w:rsidR="00542FD1" w:rsidRPr="00D73B3B">
              <w:rPr>
                <w:rStyle w:val="-"/>
                <w:noProof/>
                <w:lang w:val="el-GR"/>
              </w:rPr>
              <w:t>Εγγυήσεις (καλής εκτέλεσης)</w:t>
            </w:r>
            <w:r w:rsidR="00542FD1">
              <w:rPr>
                <w:noProof/>
                <w:webHidden/>
              </w:rPr>
              <w:tab/>
            </w:r>
            <w:r w:rsidR="00542FD1">
              <w:rPr>
                <w:noProof/>
                <w:webHidden/>
              </w:rPr>
              <w:fldChar w:fldCharType="begin"/>
            </w:r>
            <w:r w:rsidR="00542FD1">
              <w:rPr>
                <w:noProof/>
                <w:webHidden/>
              </w:rPr>
              <w:instrText xml:space="preserve"> PAGEREF _Toc128087089 \h </w:instrText>
            </w:r>
            <w:r w:rsidR="00542FD1">
              <w:rPr>
                <w:noProof/>
                <w:webHidden/>
              </w:rPr>
            </w:r>
            <w:r w:rsidR="00542FD1">
              <w:rPr>
                <w:noProof/>
                <w:webHidden/>
              </w:rPr>
              <w:fldChar w:fldCharType="separate"/>
            </w:r>
            <w:r w:rsidR="000C0A1F">
              <w:rPr>
                <w:noProof/>
                <w:webHidden/>
              </w:rPr>
              <w:t>58</w:t>
            </w:r>
            <w:r w:rsidR="00542FD1">
              <w:rPr>
                <w:noProof/>
                <w:webHidden/>
              </w:rPr>
              <w:fldChar w:fldCharType="end"/>
            </w:r>
          </w:hyperlink>
        </w:p>
        <w:p w14:paraId="6F9BE937" w14:textId="09708756" w:rsidR="00542FD1"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8087090" w:history="1">
            <w:r w:rsidR="00542FD1" w:rsidRPr="00D73B3B">
              <w:rPr>
                <w:rStyle w:val="-"/>
                <w:noProof/>
                <w:lang w:val="el-GR"/>
              </w:rPr>
              <w:t>4.2</w:t>
            </w:r>
            <w:r w:rsidR="00542FD1">
              <w:rPr>
                <w:rFonts w:asciiTheme="minorHAnsi" w:eastAsiaTheme="minorEastAsia" w:hAnsiTheme="minorHAnsi" w:cstheme="minorBidi"/>
                <w:smallCaps w:val="0"/>
                <w:noProof/>
                <w:sz w:val="22"/>
                <w:szCs w:val="22"/>
                <w:lang w:val="en-US"/>
              </w:rPr>
              <w:tab/>
            </w:r>
            <w:r w:rsidR="00542FD1" w:rsidRPr="00D73B3B">
              <w:rPr>
                <w:rStyle w:val="-"/>
                <w:noProof/>
                <w:lang w:val="el-GR"/>
              </w:rPr>
              <w:t>Συμβατικό πλαίσιο – Εφαρμοστέα νομοθεσία</w:t>
            </w:r>
            <w:r w:rsidR="00542FD1">
              <w:rPr>
                <w:noProof/>
                <w:webHidden/>
              </w:rPr>
              <w:tab/>
            </w:r>
            <w:r w:rsidR="00542FD1">
              <w:rPr>
                <w:noProof/>
                <w:webHidden/>
              </w:rPr>
              <w:fldChar w:fldCharType="begin"/>
            </w:r>
            <w:r w:rsidR="00542FD1">
              <w:rPr>
                <w:noProof/>
                <w:webHidden/>
              </w:rPr>
              <w:instrText xml:space="preserve"> PAGEREF _Toc128087090 \h </w:instrText>
            </w:r>
            <w:r w:rsidR="00542FD1">
              <w:rPr>
                <w:noProof/>
                <w:webHidden/>
              </w:rPr>
            </w:r>
            <w:r w:rsidR="00542FD1">
              <w:rPr>
                <w:noProof/>
                <w:webHidden/>
              </w:rPr>
              <w:fldChar w:fldCharType="separate"/>
            </w:r>
            <w:r w:rsidR="000C0A1F">
              <w:rPr>
                <w:noProof/>
                <w:webHidden/>
              </w:rPr>
              <w:t>59</w:t>
            </w:r>
            <w:r w:rsidR="00542FD1">
              <w:rPr>
                <w:noProof/>
                <w:webHidden/>
              </w:rPr>
              <w:fldChar w:fldCharType="end"/>
            </w:r>
          </w:hyperlink>
        </w:p>
        <w:p w14:paraId="4B4EE4E8" w14:textId="75CE20BD" w:rsidR="00542FD1"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8087091" w:history="1">
            <w:r w:rsidR="00542FD1" w:rsidRPr="00D73B3B">
              <w:rPr>
                <w:rStyle w:val="-"/>
                <w:noProof/>
                <w:lang w:val="el-GR"/>
              </w:rPr>
              <w:t>4.3</w:t>
            </w:r>
            <w:r w:rsidR="00542FD1">
              <w:rPr>
                <w:rFonts w:asciiTheme="minorHAnsi" w:eastAsiaTheme="minorEastAsia" w:hAnsiTheme="minorHAnsi" w:cstheme="minorBidi"/>
                <w:smallCaps w:val="0"/>
                <w:noProof/>
                <w:sz w:val="22"/>
                <w:szCs w:val="22"/>
                <w:lang w:val="en-US"/>
              </w:rPr>
              <w:tab/>
            </w:r>
            <w:r w:rsidR="00542FD1" w:rsidRPr="00D73B3B">
              <w:rPr>
                <w:rStyle w:val="-"/>
                <w:noProof/>
                <w:lang w:val="el-GR"/>
              </w:rPr>
              <w:t>Όροι εκτέλεσης της σύμβασης</w:t>
            </w:r>
            <w:r w:rsidR="00542FD1">
              <w:rPr>
                <w:noProof/>
                <w:webHidden/>
              </w:rPr>
              <w:tab/>
            </w:r>
            <w:r w:rsidR="00542FD1">
              <w:rPr>
                <w:noProof/>
                <w:webHidden/>
              </w:rPr>
              <w:fldChar w:fldCharType="begin"/>
            </w:r>
            <w:r w:rsidR="00542FD1">
              <w:rPr>
                <w:noProof/>
                <w:webHidden/>
              </w:rPr>
              <w:instrText xml:space="preserve"> PAGEREF _Toc128087091 \h </w:instrText>
            </w:r>
            <w:r w:rsidR="00542FD1">
              <w:rPr>
                <w:noProof/>
                <w:webHidden/>
              </w:rPr>
            </w:r>
            <w:r w:rsidR="00542FD1">
              <w:rPr>
                <w:noProof/>
                <w:webHidden/>
              </w:rPr>
              <w:fldChar w:fldCharType="separate"/>
            </w:r>
            <w:r w:rsidR="000C0A1F">
              <w:rPr>
                <w:noProof/>
                <w:webHidden/>
              </w:rPr>
              <w:t>59</w:t>
            </w:r>
            <w:r w:rsidR="00542FD1">
              <w:rPr>
                <w:noProof/>
                <w:webHidden/>
              </w:rPr>
              <w:fldChar w:fldCharType="end"/>
            </w:r>
          </w:hyperlink>
        </w:p>
        <w:p w14:paraId="2CB070EC" w14:textId="240E057D" w:rsidR="00542FD1"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8087092" w:history="1">
            <w:r w:rsidR="00542FD1" w:rsidRPr="00D73B3B">
              <w:rPr>
                <w:rStyle w:val="-"/>
                <w:noProof/>
                <w:lang w:val="el-GR"/>
              </w:rPr>
              <w:t>4.4</w:t>
            </w:r>
            <w:r w:rsidR="00542FD1">
              <w:rPr>
                <w:rFonts w:asciiTheme="minorHAnsi" w:eastAsiaTheme="minorEastAsia" w:hAnsiTheme="minorHAnsi" w:cstheme="minorBidi"/>
                <w:smallCaps w:val="0"/>
                <w:noProof/>
                <w:sz w:val="22"/>
                <w:szCs w:val="22"/>
                <w:lang w:val="en-US"/>
              </w:rPr>
              <w:tab/>
            </w:r>
            <w:r w:rsidR="00542FD1" w:rsidRPr="00D73B3B">
              <w:rPr>
                <w:rStyle w:val="-"/>
                <w:noProof/>
                <w:lang w:val="el-GR"/>
              </w:rPr>
              <w:t>Υπεργολαβία</w:t>
            </w:r>
            <w:r w:rsidR="00542FD1">
              <w:rPr>
                <w:noProof/>
                <w:webHidden/>
              </w:rPr>
              <w:tab/>
            </w:r>
            <w:r w:rsidR="00542FD1">
              <w:rPr>
                <w:noProof/>
                <w:webHidden/>
              </w:rPr>
              <w:fldChar w:fldCharType="begin"/>
            </w:r>
            <w:r w:rsidR="00542FD1">
              <w:rPr>
                <w:noProof/>
                <w:webHidden/>
              </w:rPr>
              <w:instrText xml:space="preserve"> PAGEREF _Toc128087092 \h </w:instrText>
            </w:r>
            <w:r w:rsidR="00542FD1">
              <w:rPr>
                <w:noProof/>
                <w:webHidden/>
              </w:rPr>
            </w:r>
            <w:r w:rsidR="00542FD1">
              <w:rPr>
                <w:noProof/>
                <w:webHidden/>
              </w:rPr>
              <w:fldChar w:fldCharType="separate"/>
            </w:r>
            <w:r w:rsidR="000C0A1F">
              <w:rPr>
                <w:noProof/>
                <w:webHidden/>
              </w:rPr>
              <w:t>62</w:t>
            </w:r>
            <w:r w:rsidR="00542FD1">
              <w:rPr>
                <w:noProof/>
                <w:webHidden/>
              </w:rPr>
              <w:fldChar w:fldCharType="end"/>
            </w:r>
          </w:hyperlink>
        </w:p>
        <w:p w14:paraId="07E8E302" w14:textId="0527A78D" w:rsidR="00542FD1"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8087093" w:history="1">
            <w:r w:rsidR="00542FD1" w:rsidRPr="00D73B3B">
              <w:rPr>
                <w:rStyle w:val="-"/>
                <w:noProof/>
                <w:lang w:val="el-GR"/>
              </w:rPr>
              <w:t>4.5</w:t>
            </w:r>
            <w:r w:rsidR="00542FD1">
              <w:rPr>
                <w:rFonts w:asciiTheme="minorHAnsi" w:eastAsiaTheme="minorEastAsia" w:hAnsiTheme="minorHAnsi" w:cstheme="minorBidi"/>
                <w:smallCaps w:val="0"/>
                <w:noProof/>
                <w:sz w:val="22"/>
                <w:szCs w:val="22"/>
                <w:lang w:val="en-US"/>
              </w:rPr>
              <w:tab/>
            </w:r>
            <w:r w:rsidR="00542FD1" w:rsidRPr="00D73B3B">
              <w:rPr>
                <w:rStyle w:val="-"/>
                <w:noProof/>
                <w:lang w:val="el-GR"/>
              </w:rPr>
              <w:t>Τροποποίηση σύμβασης κατά τη διάρκειά της</w:t>
            </w:r>
            <w:r w:rsidR="00542FD1">
              <w:rPr>
                <w:noProof/>
                <w:webHidden/>
              </w:rPr>
              <w:tab/>
            </w:r>
            <w:r w:rsidR="00542FD1">
              <w:rPr>
                <w:noProof/>
                <w:webHidden/>
              </w:rPr>
              <w:fldChar w:fldCharType="begin"/>
            </w:r>
            <w:r w:rsidR="00542FD1">
              <w:rPr>
                <w:noProof/>
                <w:webHidden/>
              </w:rPr>
              <w:instrText xml:space="preserve"> PAGEREF _Toc128087093 \h </w:instrText>
            </w:r>
            <w:r w:rsidR="00542FD1">
              <w:rPr>
                <w:noProof/>
                <w:webHidden/>
              </w:rPr>
            </w:r>
            <w:r w:rsidR="00542FD1">
              <w:rPr>
                <w:noProof/>
                <w:webHidden/>
              </w:rPr>
              <w:fldChar w:fldCharType="separate"/>
            </w:r>
            <w:r w:rsidR="000C0A1F">
              <w:rPr>
                <w:noProof/>
                <w:webHidden/>
              </w:rPr>
              <w:t>63</w:t>
            </w:r>
            <w:r w:rsidR="00542FD1">
              <w:rPr>
                <w:noProof/>
                <w:webHidden/>
              </w:rPr>
              <w:fldChar w:fldCharType="end"/>
            </w:r>
          </w:hyperlink>
        </w:p>
        <w:p w14:paraId="0C596BF7" w14:textId="69846E9C" w:rsidR="00542FD1"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8087094" w:history="1">
            <w:r w:rsidR="00542FD1" w:rsidRPr="00D73B3B">
              <w:rPr>
                <w:rStyle w:val="-"/>
                <w:noProof/>
                <w:lang w:val="el-GR"/>
              </w:rPr>
              <w:t>4.6</w:t>
            </w:r>
            <w:r w:rsidR="00542FD1">
              <w:rPr>
                <w:rFonts w:asciiTheme="minorHAnsi" w:eastAsiaTheme="minorEastAsia" w:hAnsiTheme="minorHAnsi" w:cstheme="minorBidi"/>
                <w:smallCaps w:val="0"/>
                <w:noProof/>
                <w:sz w:val="22"/>
                <w:szCs w:val="22"/>
                <w:lang w:val="en-US"/>
              </w:rPr>
              <w:tab/>
            </w:r>
            <w:r w:rsidR="00542FD1" w:rsidRPr="00D73B3B">
              <w:rPr>
                <w:rStyle w:val="-"/>
                <w:noProof/>
                <w:lang w:val="el-GR"/>
              </w:rPr>
              <w:t>Δικαίωμα μονομερούς λύσης της σύμβασης</w:t>
            </w:r>
            <w:r w:rsidR="00542FD1">
              <w:rPr>
                <w:noProof/>
                <w:webHidden/>
              </w:rPr>
              <w:tab/>
            </w:r>
            <w:r w:rsidR="00542FD1">
              <w:rPr>
                <w:noProof/>
                <w:webHidden/>
              </w:rPr>
              <w:fldChar w:fldCharType="begin"/>
            </w:r>
            <w:r w:rsidR="00542FD1">
              <w:rPr>
                <w:noProof/>
                <w:webHidden/>
              </w:rPr>
              <w:instrText xml:space="preserve"> PAGEREF _Toc128087094 \h </w:instrText>
            </w:r>
            <w:r w:rsidR="00542FD1">
              <w:rPr>
                <w:noProof/>
                <w:webHidden/>
              </w:rPr>
            </w:r>
            <w:r w:rsidR="00542FD1">
              <w:rPr>
                <w:noProof/>
                <w:webHidden/>
              </w:rPr>
              <w:fldChar w:fldCharType="separate"/>
            </w:r>
            <w:r w:rsidR="000C0A1F">
              <w:rPr>
                <w:noProof/>
                <w:webHidden/>
              </w:rPr>
              <w:t>64</w:t>
            </w:r>
            <w:r w:rsidR="00542FD1">
              <w:rPr>
                <w:noProof/>
                <w:webHidden/>
              </w:rPr>
              <w:fldChar w:fldCharType="end"/>
            </w:r>
          </w:hyperlink>
        </w:p>
        <w:p w14:paraId="5D8FAAF6" w14:textId="08F05970" w:rsidR="00542FD1" w:rsidRDefault="00000000">
          <w:pPr>
            <w:pStyle w:val="1c"/>
            <w:tabs>
              <w:tab w:val="left" w:pos="440"/>
              <w:tab w:val="right" w:leader="dot" w:pos="9628"/>
            </w:tabs>
            <w:rPr>
              <w:rFonts w:asciiTheme="minorHAnsi" w:eastAsiaTheme="minorEastAsia" w:hAnsiTheme="minorHAnsi" w:cstheme="minorBidi"/>
              <w:b w:val="0"/>
              <w:bCs w:val="0"/>
              <w:caps w:val="0"/>
              <w:noProof/>
              <w:sz w:val="22"/>
              <w:szCs w:val="22"/>
              <w:lang w:val="en-US"/>
            </w:rPr>
          </w:pPr>
          <w:hyperlink w:anchor="_Toc128087095" w:history="1">
            <w:r w:rsidR="00542FD1" w:rsidRPr="00D73B3B">
              <w:rPr>
                <w:rStyle w:val="-"/>
                <w:noProof/>
                <w:lang w:val="el-GR"/>
                <w14:scene3d>
                  <w14:camera w14:prst="orthographicFront"/>
                  <w14:lightRig w14:rig="threePt" w14:dir="t">
                    <w14:rot w14:lat="0" w14:lon="0" w14:rev="0"/>
                  </w14:lightRig>
                </w14:scene3d>
              </w:rPr>
              <w:t>5.</w:t>
            </w:r>
            <w:r w:rsidR="00542FD1">
              <w:rPr>
                <w:rFonts w:asciiTheme="minorHAnsi" w:eastAsiaTheme="minorEastAsia" w:hAnsiTheme="minorHAnsi" w:cstheme="minorBidi"/>
                <w:b w:val="0"/>
                <w:bCs w:val="0"/>
                <w:caps w:val="0"/>
                <w:noProof/>
                <w:sz w:val="22"/>
                <w:szCs w:val="22"/>
                <w:lang w:val="en-US"/>
              </w:rPr>
              <w:tab/>
            </w:r>
            <w:r w:rsidR="00542FD1" w:rsidRPr="00D73B3B">
              <w:rPr>
                <w:rStyle w:val="-"/>
                <w:noProof/>
                <w:lang w:val="el-GR"/>
              </w:rPr>
              <w:t>ΕΙΔΙΚΟΙ ΟΡΟΙ ΕΚΤΕΛΕΣΗΣ ΤΗΣ ΣΥΜΒΑΣΗΣ</w:t>
            </w:r>
            <w:r w:rsidR="00542FD1">
              <w:rPr>
                <w:noProof/>
                <w:webHidden/>
              </w:rPr>
              <w:tab/>
            </w:r>
            <w:r w:rsidR="00542FD1">
              <w:rPr>
                <w:noProof/>
                <w:webHidden/>
              </w:rPr>
              <w:fldChar w:fldCharType="begin"/>
            </w:r>
            <w:r w:rsidR="00542FD1">
              <w:rPr>
                <w:noProof/>
                <w:webHidden/>
              </w:rPr>
              <w:instrText xml:space="preserve"> PAGEREF _Toc128087095 \h </w:instrText>
            </w:r>
            <w:r w:rsidR="00542FD1">
              <w:rPr>
                <w:noProof/>
                <w:webHidden/>
              </w:rPr>
            </w:r>
            <w:r w:rsidR="00542FD1">
              <w:rPr>
                <w:noProof/>
                <w:webHidden/>
              </w:rPr>
              <w:fldChar w:fldCharType="separate"/>
            </w:r>
            <w:r w:rsidR="000C0A1F">
              <w:rPr>
                <w:noProof/>
                <w:webHidden/>
              </w:rPr>
              <w:t>65</w:t>
            </w:r>
            <w:r w:rsidR="00542FD1">
              <w:rPr>
                <w:noProof/>
                <w:webHidden/>
              </w:rPr>
              <w:fldChar w:fldCharType="end"/>
            </w:r>
          </w:hyperlink>
        </w:p>
        <w:p w14:paraId="6B9E7D1A" w14:textId="31995592" w:rsidR="00542FD1"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8087096" w:history="1">
            <w:r w:rsidR="00542FD1" w:rsidRPr="00D73B3B">
              <w:rPr>
                <w:rStyle w:val="-"/>
                <w:noProof/>
                <w:lang w:val="el-GR"/>
              </w:rPr>
              <w:t>5.1</w:t>
            </w:r>
            <w:r w:rsidR="00542FD1">
              <w:rPr>
                <w:rFonts w:asciiTheme="minorHAnsi" w:eastAsiaTheme="minorEastAsia" w:hAnsiTheme="minorHAnsi" w:cstheme="minorBidi"/>
                <w:smallCaps w:val="0"/>
                <w:noProof/>
                <w:sz w:val="22"/>
                <w:szCs w:val="22"/>
                <w:lang w:val="en-US"/>
              </w:rPr>
              <w:tab/>
            </w:r>
            <w:r w:rsidR="00542FD1" w:rsidRPr="00D73B3B">
              <w:rPr>
                <w:rStyle w:val="-"/>
                <w:noProof/>
                <w:lang w:val="el-GR"/>
              </w:rPr>
              <w:t>Τρόπος πληρωμής</w:t>
            </w:r>
            <w:r w:rsidR="00542FD1">
              <w:rPr>
                <w:noProof/>
                <w:webHidden/>
              </w:rPr>
              <w:tab/>
            </w:r>
            <w:r w:rsidR="00542FD1">
              <w:rPr>
                <w:noProof/>
                <w:webHidden/>
              </w:rPr>
              <w:fldChar w:fldCharType="begin"/>
            </w:r>
            <w:r w:rsidR="00542FD1">
              <w:rPr>
                <w:noProof/>
                <w:webHidden/>
              </w:rPr>
              <w:instrText xml:space="preserve"> PAGEREF _Toc128087096 \h </w:instrText>
            </w:r>
            <w:r w:rsidR="00542FD1">
              <w:rPr>
                <w:noProof/>
                <w:webHidden/>
              </w:rPr>
            </w:r>
            <w:r w:rsidR="00542FD1">
              <w:rPr>
                <w:noProof/>
                <w:webHidden/>
              </w:rPr>
              <w:fldChar w:fldCharType="separate"/>
            </w:r>
            <w:r w:rsidR="000C0A1F">
              <w:rPr>
                <w:noProof/>
                <w:webHidden/>
              </w:rPr>
              <w:t>65</w:t>
            </w:r>
            <w:r w:rsidR="00542FD1">
              <w:rPr>
                <w:noProof/>
                <w:webHidden/>
              </w:rPr>
              <w:fldChar w:fldCharType="end"/>
            </w:r>
          </w:hyperlink>
        </w:p>
        <w:p w14:paraId="3A323134" w14:textId="2C92EF2C" w:rsidR="00542FD1"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8087097" w:history="1">
            <w:r w:rsidR="00542FD1" w:rsidRPr="00D73B3B">
              <w:rPr>
                <w:rStyle w:val="-"/>
                <w:noProof/>
                <w:lang w:val="el-GR"/>
              </w:rPr>
              <w:t>5.2</w:t>
            </w:r>
            <w:r w:rsidR="00542FD1">
              <w:rPr>
                <w:rFonts w:asciiTheme="minorHAnsi" w:eastAsiaTheme="minorEastAsia" w:hAnsiTheme="minorHAnsi" w:cstheme="minorBidi"/>
                <w:smallCaps w:val="0"/>
                <w:noProof/>
                <w:sz w:val="22"/>
                <w:szCs w:val="22"/>
                <w:lang w:val="en-US"/>
              </w:rPr>
              <w:tab/>
            </w:r>
            <w:r w:rsidR="00542FD1" w:rsidRPr="00D73B3B">
              <w:rPr>
                <w:rStyle w:val="-"/>
                <w:noProof/>
                <w:lang w:val="el-GR"/>
              </w:rPr>
              <w:t>Κήρυξη οικονομικού φορέα έκπτωτου - Κυρώσεις</w:t>
            </w:r>
            <w:r w:rsidR="00542FD1">
              <w:rPr>
                <w:noProof/>
                <w:webHidden/>
              </w:rPr>
              <w:tab/>
            </w:r>
            <w:r w:rsidR="00542FD1">
              <w:rPr>
                <w:noProof/>
                <w:webHidden/>
              </w:rPr>
              <w:fldChar w:fldCharType="begin"/>
            </w:r>
            <w:r w:rsidR="00542FD1">
              <w:rPr>
                <w:noProof/>
                <w:webHidden/>
              </w:rPr>
              <w:instrText xml:space="preserve"> PAGEREF _Toc128087097 \h </w:instrText>
            </w:r>
            <w:r w:rsidR="00542FD1">
              <w:rPr>
                <w:noProof/>
                <w:webHidden/>
              </w:rPr>
            </w:r>
            <w:r w:rsidR="00542FD1">
              <w:rPr>
                <w:noProof/>
                <w:webHidden/>
              </w:rPr>
              <w:fldChar w:fldCharType="separate"/>
            </w:r>
            <w:r w:rsidR="000C0A1F">
              <w:rPr>
                <w:noProof/>
                <w:webHidden/>
              </w:rPr>
              <w:t>66</w:t>
            </w:r>
            <w:r w:rsidR="00542FD1">
              <w:rPr>
                <w:noProof/>
                <w:webHidden/>
              </w:rPr>
              <w:fldChar w:fldCharType="end"/>
            </w:r>
          </w:hyperlink>
        </w:p>
        <w:p w14:paraId="32965AF4" w14:textId="1E37EB4F" w:rsidR="00542FD1"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8087098" w:history="1">
            <w:r w:rsidR="00542FD1" w:rsidRPr="00D73B3B">
              <w:rPr>
                <w:rStyle w:val="-"/>
                <w:noProof/>
                <w:lang w:val="el-GR"/>
              </w:rPr>
              <w:t>5.3</w:t>
            </w:r>
            <w:r w:rsidR="00542FD1">
              <w:rPr>
                <w:rFonts w:asciiTheme="minorHAnsi" w:eastAsiaTheme="minorEastAsia" w:hAnsiTheme="minorHAnsi" w:cstheme="minorBidi"/>
                <w:smallCaps w:val="0"/>
                <w:noProof/>
                <w:sz w:val="22"/>
                <w:szCs w:val="22"/>
                <w:lang w:val="en-US"/>
              </w:rPr>
              <w:tab/>
            </w:r>
            <w:r w:rsidR="00542FD1" w:rsidRPr="00D73B3B">
              <w:rPr>
                <w:rStyle w:val="-"/>
                <w:noProof/>
                <w:lang w:val="el-GR"/>
              </w:rPr>
              <w:t>Διοικητικές προσφυγές κατά τη διαδικασία εκτέλεσης</w:t>
            </w:r>
            <w:r w:rsidR="00542FD1">
              <w:rPr>
                <w:noProof/>
                <w:webHidden/>
              </w:rPr>
              <w:tab/>
            </w:r>
            <w:r w:rsidR="00542FD1">
              <w:rPr>
                <w:noProof/>
                <w:webHidden/>
              </w:rPr>
              <w:fldChar w:fldCharType="begin"/>
            </w:r>
            <w:r w:rsidR="00542FD1">
              <w:rPr>
                <w:noProof/>
                <w:webHidden/>
              </w:rPr>
              <w:instrText xml:space="preserve"> PAGEREF _Toc128087098 \h </w:instrText>
            </w:r>
            <w:r w:rsidR="00542FD1">
              <w:rPr>
                <w:noProof/>
                <w:webHidden/>
              </w:rPr>
            </w:r>
            <w:r w:rsidR="00542FD1">
              <w:rPr>
                <w:noProof/>
                <w:webHidden/>
              </w:rPr>
              <w:fldChar w:fldCharType="separate"/>
            </w:r>
            <w:r w:rsidR="000C0A1F">
              <w:rPr>
                <w:noProof/>
                <w:webHidden/>
              </w:rPr>
              <w:t>67</w:t>
            </w:r>
            <w:r w:rsidR="00542FD1">
              <w:rPr>
                <w:noProof/>
                <w:webHidden/>
              </w:rPr>
              <w:fldChar w:fldCharType="end"/>
            </w:r>
          </w:hyperlink>
        </w:p>
        <w:p w14:paraId="4D2C0BEC" w14:textId="736980C5" w:rsidR="00542FD1"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8087099" w:history="1">
            <w:r w:rsidR="00542FD1" w:rsidRPr="00D73B3B">
              <w:rPr>
                <w:rStyle w:val="-"/>
                <w:noProof/>
                <w:lang w:val="el-GR"/>
              </w:rPr>
              <w:t>5.4</w:t>
            </w:r>
            <w:r w:rsidR="00542FD1">
              <w:rPr>
                <w:rFonts w:asciiTheme="minorHAnsi" w:eastAsiaTheme="minorEastAsia" w:hAnsiTheme="minorHAnsi" w:cstheme="minorBidi"/>
                <w:smallCaps w:val="0"/>
                <w:noProof/>
                <w:sz w:val="22"/>
                <w:szCs w:val="22"/>
                <w:lang w:val="en-US"/>
              </w:rPr>
              <w:tab/>
            </w:r>
            <w:r w:rsidR="00542FD1" w:rsidRPr="00D73B3B">
              <w:rPr>
                <w:rStyle w:val="-"/>
                <w:noProof/>
                <w:lang w:val="el-GR"/>
              </w:rPr>
              <w:t>Δικαστική επίλυση διαφορών</w:t>
            </w:r>
            <w:r w:rsidR="00542FD1">
              <w:rPr>
                <w:noProof/>
                <w:webHidden/>
              </w:rPr>
              <w:tab/>
            </w:r>
            <w:r w:rsidR="00542FD1">
              <w:rPr>
                <w:noProof/>
                <w:webHidden/>
              </w:rPr>
              <w:fldChar w:fldCharType="begin"/>
            </w:r>
            <w:r w:rsidR="00542FD1">
              <w:rPr>
                <w:noProof/>
                <w:webHidden/>
              </w:rPr>
              <w:instrText xml:space="preserve"> PAGEREF _Toc128087099 \h </w:instrText>
            </w:r>
            <w:r w:rsidR="00542FD1">
              <w:rPr>
                <w:noProof/>
                <w:webHidden/>
              </w:rPr>
            </w:r>
            <w:r w:rsidR="00542FD1">
              <w:rPr>
                <w:noProof/>
                <w:webHidden/>
              </w:rPr>
              <w:fldChar w:fldCharType="separate"/>
            </w:r>
            <w:r w:rsidR="000C0A1F">
              <w:rPr>
                <w:noProof/>
                <w:webHidden/>
              </w:rPr>
              <w:t>68</w:t>
            </w:r>
            <w:r w:rsidR="00542FD1">
              <w:rPr>
                <w:noProof/>
                <w:webHidden/>
              </w:rPr>
              <w:fldChar w:fldCharType="end"/>
            </w:r>
          </w:hyperlink>
        </w:p>
        <w:p w14:paraId="2DD228F0" w14:textId="48548379" w:rsidR="00542FD1" w:rsidRDefault="00000000">
          <w:pPr>
            <w:pStyle w:val="1c"/>
            <w:tabs>
              <w:tab w:val="left" w:pos="440"/>
              <w:tab w:val="right" w:leader="dot" w:pos="9628"/>
            </w:tabs>
            <w:rPr>
              <w:rFonts w:asciiTheme="minorHAnsi" w:eastAsiaTheme="minorEastAsia" w:hAnsiTheme="minorHAnsi" w:cstheme="minorBidi"/>
              <w:b w:val="0"/>
              <w:bCs w:val="0"/>
              <w:caps w:val="0"/>
              <w:noProof/>
              <w:sz w:val="22"/>
              <w:szCs w:val="22"/>
              <w:lang w:val="en-US"/>
            </w:rPr>
          </w:pPr>
          <w:hyperlink w:anchor="_Toc128087100" w:history="1">
            <w:r w:rsidR="00542FD1" w:rsidRPr="00D73B3B">
              <w:rPr>
                <w:rStyle w:val="-"/>
                <w:noProof/>
                <w14:scene3d>
                  <w14:camera w14:prst="orthographicFront"/>
                  <w14:lightRig w14:rig="threePt" w14:dir="t">
                    <w14:rot w14:lat="0" w14:lon="0" w14:rev="0"/>
                  </w14:lightRig>
                </w14:scene3d>
              </w:rPr>
              <w:t>6.</w:t>
            </w:r>
            <w:r w:rsidR="00542FD1">
              <w:rPr>
                <w:rFonts w:asciiTheme="minorHAnsi" w:eastAsiaTheme="minorEastAsia" w:hAnsiTheme="minorHAnsi" w:cstheme="minorBidi"/>
                <w:b w:val="0"/>
                <w:bCs w:val="0"/>
                <w:caps w:val="0"/>
                <w:noProof/>
                <w:sz w:val="22"/>
                <w:szCs w:val="22"/>
                <w:lang w:val="en-US"/>
              </w:rPr>
              <w:tab/>
            </w:r>
            <w:r w:rsidR="00542FD1" w:rsidRPr="00D73B3B">
              <w:rPr>
                <w:rStyle w:val="-"/>
                <w:noProof/>
              </w:rPr>
              <w:t>ΧΡΟΝΟΣ ΚΑΙ ΤΡΟΠΟΣ ΕΚΤΕΛΕΣΗΣ</w:t>
            </w:r>
            <w:r w:rsidR="00542FD1">
              <w:rPr>
                <w:noProof/>
                <w:webHidden/>
              </w:rPr>
              <w:tab/>
            </w:r>
            <w:r w:rsidR="00542FD1">
              <w:rPr>
                <w:noProof/>
                <w:webHidden/>
              </w:rPr>
              <w:fldChar w:fldCharType="begin"/>
            </w:r>
            <w:r w:rsidR="00542FD1">
              <w:rPr>
                <w:noProof/>
                <w:webHidden/>
              </w:rPr>
              <w:instrText xml:space="preserve"> PAGEREF _Toc128087100 \h </w:instrText>
            </w:r>
            <w:r w:rsidR="00542FD1">
              <w:rPr>
                <w:noProof/>
                <w:webHidden/>
              </w:rPr>
            </w:r>
            <w:r w:rsidR="00542FD1">
              <w:rPr>
                <w:noProof/>
                <w:webHidden/>
              </w:rPr>
              <w:fldChar w:fldCharType="separate"/>
            </w:r>
            <w:r w:rsidR="000C0A1F">
              <w:rPr>
                <w:noProof/>
                <w:webHidden/>
              </w:rPr>
              <w:t>69</w:t>
            </w:r>
            <w:r w:rsidR="00542FD1">
              <w:rPr>
                <w:noProof/>
                <w:webHidden/>
              </w:rPr>
              <w:fldChar w:fldCharType="end"/>
            </w:r>
          </w:hyperlink>
        </w:p>
        <w:p w14:paraId="72794E9C" w14:textId="7930DFC1" w:rsidR="00542FD1"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8087101" w:history="1">
            <w:r w:rsidR="00542FD1" w:rsidRPr="00D73B3B">
              <w:rPr>
                <w:rStyle w:val="-"/>
                <w:noProof/>
                <w:lang w:val="el-GR"/>
              </w:rPr>
              <w:t>6.1</w:t>
            </w:r>
            <w:r w:rsidR="00542FD1">
              <w:rPr>
                <w:rFonts w:asciiTheme="minorHAnsi" w:eastAsiaTheme="minorEastAsia" w:hAnsiTheme="minorHAnsi" w:cstheme="minorBidi"/>
                <w:smallCaps w:val="0"/>
                <w:noProof/>
                <w:sz w:val="22"/>
                <w:szCs w:val="22"/>
                <w:lang w:val="en-US"/>
              </w:rPr>
              <w:tab/>
            </w:r>
            <w:r w:rsidR="00542FD1" w:rsidRPr="00D73B3B">
              <w:rPr>
                <w:rStyle w:val="-"/>
                <w:noProof/>
                <w:lang w:val="el-GR"/>
              </w:rPr>
              <w:t>Παρακολούθηση της σύμβασης</w:t>
            </w:r>
            <w:r w:rsidR="00542FD1">
              <w:rPr>
                <w:noProof/>
                <w:webHidden/>
              </w:rPr>
              <w:tab/>
            </w:r>
            <w:r w:rsidR="00542FD1">
              <w:rPr>
                <w:noProof/>
                <w:webHidden/>
              </w:rPr>
              <w:fldChar w:fldCharType="begin"/>
            </w:r>
            <w:r w:rsidR="00542FD1">
              <w:rPr>
                <w:noProof/>
                <w:webHidden/>
              </w:rPr>
              <w:instrText xml:space="preserve"> PAGEREF _Toc128087101 \h </w:instrText>
            </w:r>
            <w:r w:rsidR="00542FD1">
              <w:rPr>
                <w:noProof/>
                <w:webHidden/>
              </w:rPr>
            </w:r>
            <w:r w:rsidR="00542FD1">
              <w:rPr>
                <w:noProof/>
                <w:webHidden/>
              </w:rPr>
              <w:fldChar w:fldCharType="separate"/>
            </w:r>
            <w:r w:rsidR="000C0A1F">
              <w:rPr>
                <w:noProof/>
                <w:webHidden/>
              </w:rPr>
              <w:t>69</w:t>
            </w:r>
            <w:r w:rsidR="00542FD1">
              <w:rPr>
                <w:noProof/>
                <w:webHidden/>
              </w:rPr>
              <w:fldChar w:fldCharType="end"/>
            </w:r>
          </w:hyperlink>
        </w:p>
        <w:p w14:paraId="32C9A531" w14:textId="4EEACD58" w:rsidR="00542FD1"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8087102" w:history="1">
            <w:r w:rsidR="00542FD1" w:rsidRPr="00D73B3B">
              <w:rPr>
                <w:rStyle w:val="-"/>
                <w:noProof/>
                <w:lang w:val="el-GR"/>
              </w:rPr>
              <w:t>6.2</w:t>
            </w:r>
            <w:r w:rsidR="00542FD1">
              <w:rPr>
                <w:rFonts w:asciiTheme="minorHAnsi" w:eastAsiaTheme="minorEastAsia" w:hAnsiTheme="minorHAnsi" w:cstheme="minorBidi"/>
                <w:smallCaps w:val="0"/>
                <w:noProof/>
                <w:sz w:val="22"/>
                <w:szCs w:val="22"/>
                <w:lang w:val="en-US"/>
              </w:rPr>
              <w:tab/>
            </w:r>
            <w:r w:rsidR="00542FD1" w:rsidRPr="00D73B3B">
              <w:rPr>
                <w:rStyle w:val="-"/>
                <w:noProof/>
                <w:lang w:val="el-GR"/>
              </w:rPr>
              <w:t>Διάρκεια σύμβασης</w:t>
            </w:r>
            <w:r w:rsidR="00542FD1">
              <w:rPr>
                <w:noProof/>
                <w:webHidden/>
              </w:rPr>
              <w:tab/>
            </w:r>
            <w:r w:rsidR="00542FD1">
              <w:rPr>
                <w:noProof/>
                <w:webHidden/>
              </w:rPr>
              <w:fldChar w:fldCharType="begin"/>
            </w:r>
            <w:r w:rsidR="00542FD1">
              <w:rPr>
                <w:noProof/>
                <w:webHidden/>
              </w:rPr>
              <w:instrText xml:space="preserve"> PAGEREF _Toc128087102 \h </w:instrText>
            </w:r>
            <w:r w:rsidR="00542FD1">
              <w:rPr>
                <w:noProof/>
                <w:webHidden/>
              </w:rPr>
            </w:r>
            <w:r w:rsidR="00542FD1">
              <w:rPr>
                <w:noProof/>
                <w:webHidden/>
              </w:rPr>
              <w:fldChar w:fldCharType="separate"/>
            </w:r>
            <w:r w:rsidR="000C0A1F">
              <w:rPr>
                <w:noProof/>
                <w:webHidden/>
              </w:rPr>
              <w:t>69</w:t>
            </w:r>
            <w:r w:rsidR="00542FD1">
              <w:rPr>
                <w:noProof/>
                <w:webHidden/>
              </w:rPr>
              <w:fldChar w:fldCharType="end"/>
            </w:r>
          </w:hyperlink>
        </w:p>
        <w:p w14:paraId="7CD31FA4" w14:textId="165A11F7" w:rsidR="00542FD1"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8087103" w:history="1">
            <w:r w:rsidR="00542FD1" w:rsidRPr="00D73B3B">
              <w:rPr>
                <w:rStyle w:val="-"/>
                <w:noProof/>
                <w:lang w:val="el-GR"/>
              </w:rPr>
              <w:t>6.3</w:t>
            </w:r>
            <w:r w:rsidR="00542FD1">
              <w:rPr>
                <w:rFonts w:asciiTheme="minorHAnsi" w:eastAsiaTheme="minorEastAsia" w:hAnsiTheme="minorHAnsi" w:cstheme="minorBidi"/>
                <w:smallCaps w:val="0"/>
                <w:noProof/>
                <w:sz w:val="22"/>
                <w:szCs w:val="22"/>
                <w:lang w:val="en-US"/>
              </w:rPr>
              <w:tab/>
            </w:r>
            <w:r w:rsidR="00542FD1" w:rsidRPr="00D73B3B">
              <w:rPr>
                <w:rStyle w:val="-"/>
                <w:noProof/>
                <w:lang w:val="el-GR"/>
              </w:rPr>
              <w:t>Παραλαβή του αντικειμένου της σύμβασης</w:t>
            </w:r>
            <w:r w:rsidR="00542FD1">
              <w:rPr>
                <w:noProof/>
                <w:webHidden/>
              </w:rPr>
              <w:tab/>
            </w:r>
            <w:r w:rsidR="00542FD1">
              <w:rPr>
                <w:noProof/>
                <w:webHidden/>
              </w:rPr>
              <w:fldChar w:fldCharType="begin"/>
            </w:r>
            <w:r w:rsidR="00542FD1">
              <w:rPr>
                <w:noProof/>
                <w:webHidden/>
              </w:rPr>
              <w:instrText xml:space="preserve"> PAGEREF _Toc128087103 \h </w:instrText>
            </w:r>
            <w:r w:rsidR="00542FD1">
              <w:rPr>
                <w:noProof/>
                <w:webHidden/>
              </w:rPr>
            </w:r>
            <w:r w:rsidR="00542FD1">
              <w:rPr>
                <w:noProof/>
                <w:webHidden/>
              </w:rPr>
              <w:fldChar w:fldCharType="separate"/>
            </w:r>
            <w:r w:rsidR="000C0A1F">
              <w:rPr>
                <w:noProof/>
                <w:webHidden/>
              </w:rPr>
              <w:t>69</w:t>
            </w:r>
            <w:r w:rsidR="00542FD1">
              <w:rPr>
                <w:noProof/>
                <w:webHidden/>
              </w:rPr>
              <w:fldChar w:fldCharType="end"/>
            </w:r>
          </w:hyperlink>
        </w:p>
        <w:p w14:paraId="4A71C46C" w14:textId="1961621B" w:rsidR="00542FD1"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8087104" w:history="1">
            <w:r w:rsidR="00542FD1" w:rsidRPr="00D73B3B">
              <w:rPr>
                <w:rStyle w:val="-"/>
                <w:noProof/>
                <w:lang w:val="el-GR"/>
              </w:rPr>
              <w:t>6.4</w:t>
            </w:r>
            <w:r w:rsidR="00542FD1">
              <w:rPr>
                <w:rFonts w:asciiTheme="minorHAnsi" w:eastAsiaTheme="minorEastAsia" w:hAnsiTheme="minorHAnsi" w:cstheme="minorBidi"/>
                <w:smallCaps w:val="0"/>
                <w:noProof/>
                <w:sz w:val="22"/>
                <w:szCs w:val="22"/>
                <w:lang w:val="en-US"/>
              </w:rPr>
              <w:tab/>
            </w:r>
            <w:r w:rsidR="00542FD1" w:rsidRPr="00D73B3B">
              <w:rPr>
                <w:rStyle w:val="-"/>
                <w:noProof/>
                <w:lang w:val="el-GR"/>
              </w:rPr>
              <w:t>Απόρριψη παραδοτέων – Αντικατάσταση</w:t>
            </w:r>
            <w:r w:rsidR="00542FD1">
              <w:rPr>
                <w:noProof/>
                <w:webHidden/>
              </w:rPr>
              <w:tab/>
            </w:r>
            <w:r w:rsidR="00542FD1">
              <w:rPr>
                <w:noProof/>
                <w:webHidden/>
              </w:rPr>
              <w:fldChar w:fldCharType="begin"/>
            </w:r>
            <w:r w:rsidR="00542FD1">
              <w:rPr>
                <w:noProof/>
                <w:webHidden/>
              </w:rPr>
              <w:instrText xml:space="preserve"> PAGEREF _Toc128087104 \h </w:instrText>
            </w:r>
            <w:r w:rsidR="00542FD1">
              <w:rPr>
                <w:noProof/>
                <w:webHidden/>
              </w:rPr>
            </w:r>
            <w:r w:rsidR="00542FD1">
              <w:rPr>
                <w:noProof/>
                <w:webHidden/>
              </w:rPr>
              <w:fldChar w:fldCharType="separate"/>
            </w:r>
            <w:r w:rsidR="000C0A1F">
              <w:rPr>
                <w:noProof/>
                <w:webHidden/>
              </w:rPr>
              <w:t>71</w:t>
            </w:r>
            <w:r w:rsidR="00542FD1">
              <w:rPr>
                <w:noProof/>
                <w:webHidden/>
              </w:rPr>
              <w:fldChar w:fldCharType="end"/>
            </w:r>
          </w:hyperlink>
        </w:p>
        <w:p w14:paraId="0989482B" w14:textId="61538947" w:rsidR="00542FD1"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8087105" w:history="1">
            <w:r w:rsidR="00542FD1" w:rsidRPr="00D73B3B">
              <w:rPr>
                <w:rStyle w:val="-"/>
                <w:noProof/>
                <w:lang w:val="el-GR"/>
              </w:rPr>
              <w:t>6.5</w:t>
            </w:r>
            <w:r w:rsidR="00542FD1">
              <w:rPr>
                <w:rFonts w:asciiTheme="minorHAnsi" w:eastAsiaTheme="minorEastAsia" w:hAnsiTheme="minorHAnsi" w:cstheme="minorBidi"/>
                <w:smallCaps w:val="0"/>
                <w:noProof/>
                <w:sz w:val="22"/>
                <w:szCs w:val="22"/>
                <w:lang w:val="en-US"/>
              </w:rPr>
              <w:tab/>
            </w:r>
            <w:r w:rsidR="00542FD1" w:rsidRPr="00D73B3B">
              <w:rPr>
                <w:rStyle w:val="-"/>
                <w:noProof/>
                <w:lang w:val="el-GR"/>
              </w:rPr>
              <w:t>Αναπροσαρμογή τιμής</w:t>
            </w:r>
            <w:r w:rsidR="00542FD1">
              <w:rPr>
                <w:noProof/>
                <w:webHidden/>
              </w:rPr>
              <w:tab/>
            </w:r>
            <w:r w:rsidR="00542FD1">
              <w:rPr>
                <w:noProof/>
                <w:webHidden/>
              </w:rPr>
              <w:fldChar w:fldCharType="begin"/>
            </w:r>
            <w:r w:rsidR="00542FD1">
              <w:rPr>
                <w:noProof/>
                <w:webHidden/>
              </w:rPr>
              <w:instrText xml:space="preserve"> PAGEREF _Toc128087105 \h </w:instrText>
            </w:r>
            <w:r w:rsidR="00542FD1">
              <w:rPr>
                <w:noProof/>
                <w:webHidden/>
              </w:rPr>
            </w:r>
            <w:r w:rsidR="00542FD1">
              <w:rPr>
                <w:noProof/>
                <w:webHidden/>
              </w:rPr>
              <w:fldChar w:fldCharType="separate"/>
            </w:r>
            <w:r w:rsidR="000C0A1F">
              <w:rPr>
                <w:noProof/>
                <w:webHidden/>
              </w:rPr>
              <w:t>72</w:t>
            </w:r>
            <w:r w:rsidR="00542FD1">
              <w:rPr>
                <w:noProof/>
                <w:webHidden/>
              </w:rPr>
              <w:fldChar w:fldCharType="end"/>
            </w:r>
          </w:hyperlink>
        </w:p>
        <w:p w14:paraId="72A2406E" w14:textId="41DF3A02" w:rsidR="00542FD1" w:rsidRDefault="00000000">
          <w:pPr>
            <w:pStyle w:val="1c"/>
            <w:tabs>
              <w:tab w:val="left" w:pos="440"/>
              <w:tab w:val="right" w:leader="dot" w:pos="9628"/>
            </w:tabs>
            <w:rPr>
              <w:rFonts w:asciiTheme="minorHAnsi" w:eastAsiaTheme="minorEastAsia" w:hAnsiTheme="minorHAnsi" w:cstheme="minorBidi"/>
              <w:b w:val="0"/>
              <w:bCs w:val="0"/>
              <w:caps w:val="0"/>
              <w:noProof/>
              <w:sz w:val="22"/>
              <w:szCs w:val="22"/>
              <w:lang w:val="en-US"/>
            </w:rPr>
          </w:pPr>
          <w:hyperlink w:anchor="_Toc128087106" w:history="1">
            <w:r w:rsidR="00542FD1" w:rsidRPr="00D73B3B">
              <w:rPr>
                <w:rStyle w:val="-"/>
                <w:noProof/>
                <w14:scene3d>
                  <w14:camera w14:prst="orthographicFront"/>
                  <w14:lightRig w14:rig="threePt" w14:dir="t">
                    <w14:rot w14:lat="0" w14:lon="0" w14:rev="0"/>
                  </w14:lightRig>
                </w14:scene3d>
              </w:rPr>
              <w:t>7.</w:t>
            </w:r>
            <w:r w:rsidR="00542FD1">
              <w:rPr>
                <w:rFonts w:asciiTheme="minorHAnsi" w:eastAsiaTheme="minorEastAsia" w:hAnsiTheme="minorHAnsi" w:cstheme="minorBidi"/>
                <w:b w:val="0"/>
                <w:bCs w:val="0"/>
                <w:caps w:val="0"/>
                <w:noProof/>
                <w:sz w:val="22"/>
                <w:szCs w:val="22"/>
                <w:lang w:val="en-US"/>
              </w:rPr>
              <w:tab/>
            </w:r>
            <w:r w:rsidR="00542FD1" w:rsidRPr="00D73B3B">
              <w:rPr>
                <w:rStyle w:val="-"/>
                <w:noProof/>
              </w:rPr>
              <w:t>ΠΑΡΑΡΤΗΜΑΤΑ</w:t>
            </w:r>
            <w:r w:rsidR="00542FD1">
              <w:rPr>
                <w:noProof/>
                <w:webHidden/>
              </w:rPr>
              <w:tab/>
            </w:r>
            <w:r w:rsidR="00542FD1">
              <w:rPr>
                <w:noProof/>
                <w:webHidden/>
              </w:rPr>
              <w:fldChar w:fldCharType="begin"/>
            </w:r>
            <w:r w:rsidR="00542FD1">
              <w:rPr>
                <w:noProof/>
                <w:webHidden/>
              </w:rPr>
              <w:instrText xml:space="preserve"> PAGEREF _Toc128087106 \h </w:instrText>
            </w:r>
            <w:r w:rsidR="00542FD1">
              <w:rPr>
                <w:noProof/>
                <w:webHidden/>
              </w:rPr>
            </w:r>
            <w:r w:rsidR="00542FD1">
              <w:rPr>
                <w:noProof/>
                <w:webHidden/>
              </w:rPr>
              <w:fldChar w:fldCharType="separate"/>
            </w:r>
            <w:r w:rsidR="000C0A1F">
              <w:rPr>
                <w:noProof/>
                <w:webHidden/>
              </w:rPr>
              <w:t>73</w:t>
            </w:r>
            <w:r w:rsidR="00542FD1">
              <w:rPr>
                <w:noProof/>
                <w:webHidden/>
              </w:rPr>
              <w:fldChar w:fldCharType="end"/>
            </w:r>
          </w:hyperlink>
        </w:p>
        <w:p w14:paraId="558EBF9C" w14:textId="2EE60160" w:rsidR="00542FD1" w:rsidRDefault="00000000">
          <w:pPr>
            <w:pStyle w:val="28"/>
            <w:tabs>
              <w:tab w:val="right" w:leader="dot" w:pos="9628"/>
            </w:tabs>
            <w:rPr>
              <w:rFonts w:asciiTheme="minorHAnsi" w:eastAsiaTheme="minorEastAsia" w:hAnsiTheme="minorHAnsi" w:cstheme="minorBidi"/>
              <w:smallCaps w:val="0"/>
              <w:noProof/>
              <w:sz w:val="22"/>
              <w:szCs w:val="22"/>
              <w:lang w:val="en-US"/>
            </w:rPr>
          </w:pPr>
          <w:hyperlink w:anchor="_Toc128087107" w:history="1">
            <w:r w:rsidR="00542FD1" w:rsidRPr="00D73B3B">
              <w:rPr>
                <w:rStyle w:val="-"/>
                <w:noProof/>
                <w:lang w:val="el-GR"/>
              </w:rPr>
              <w:t>ΠΑΡΑΡΤΗΜΑ Ι – Αναλυτική Περιγραφή Φυσικού και Οικονομικού Αντικειμένου της Σύμβασης</w:t>
            </w:r>
            <w:r w:rsidR="00542FD1">
              <w:rPr>
                <w:noProof/>
                <w:webHidden/>
              </w:rPr>
              <w:tab/>
            </w:r>
            <w:r w:rsidR="00542FD1">
              <w:rPr>
                <w:noProof/>
                <w:webHidden/>
              </w:rPr>
              <w:fldChar w:fldCharType="begin"/>
            </w:r>
            <w:r w:rsidR="00542FD1">
              <w:rPr>
                <w:noProof/>
                <w:webHidden/>
              </w:rPr>
              <w:instrText xml:space="preserve"> PAGEREF _Toc128087107 \h </w:instrText>
            </w:r>
            <w:r w:rsidR="00542FD1">
              <w:rPr>
                <w:noProof/>
                <w:webHidden/>
              </w:rPr>
            </w:r>
            <w:r w:rsidR="00542FD1">
              <w:rPr>
                <w:noProof/>
                <w:webHidden/>
              </w:rPr>
              <w:fldChar w:fldCharType="separate"/>
            </w:r>
            <w:r w:rsidR="000C0A1F">
              <w:rPr>
                <w:noProof/>
                <w:webHidden/>
              </w:rPr>
              <w:t>73</w:t>
            </w:r>
            <w:r w:rsidR="00542FD1">
              <w:rPr>
                <w:noProof/>
                <w:webHidden/>
              </w:rPr>
              <w:fldChar w:fldCharType="end"/>
            </w:r>
          </w:hyperlink>
        </w:p>
        <w:p w14:paraId="6059A30E" w14:textId="5C82D318" w:rsidR="00542FD1" w:rsidRDefault="00000000">
          <w:pPr>
            <w:pStyle w:val="31"/>
            <w:tabs>
              <w:tab w:val="left" w:pos="880"/>
              <w:tab w:val="right" w:leader="dot" w:pos="9628"/>
            </w:tabs>
            <w:rPr>
              <w:rFonts w:asciiTheme="minorHAnsi" w:eastAsiaTheme="minorEastAsia" w:hAnsiTheme="minorHAnsi" w:cstheme="minorBidi"/>
              <w:i w:val="0"/>
              <w:iCs w:val="0"/>
              <w:noProof/>
              <w:sz w:val="22"/>
              <w:szCs w:val="22"/>
              <w:lang w:val="en-US"/>
            </w:rPr>
          </w:pPr>
          <w:hyperlink w:anchor="_Toc128087108" w:history="1">
            <w:r w:rsidR="00542FD1" w:rsidRPr="00D73B3B">
              <w:rPr>
                <w:rStyle w:val="-"/>
                <w:noProof/>
                <w:lang w:val="el-GR"/>
              </w:rPr>
              <w:t>1.</w:t>
            </w:r>
            <w:r w:rsidR="00542FD1">
              <w:rPr>
                <w:rFonts w:asciiTheme="minorHAnsi" w:eastAsiaTheme="minorEastAsia" w:hAnsiTheme="minorHAnsi" w:cstheme="minorBidi"/>
                <w:i w:val="0"/>
                <w:iCs w:val="0"/>
                <w:noProof/>
                <w:sz w:val="22"/>
                <w:szCs w:val="22"/>
                <w:lang w:val="en-US"/>
              </w:rPr>
              <w:tab/>
            </w:r>
            <w:r w:rsidR="00542FD1" w:rsidRPr="00D73B3B">
              <w:rPr>
                <w:rStyle w:val="-"/>
                <w:noProof/>
                <w:lang w:val="el-GR"/>
              </w:rPr>
              <w:t>Περιβάλλον της Σύμβασης</w:t>
            </w:r>
            <w:r w:rsidR="00542FD1">
              <w:rPr>
                <w:noProof/>
                <w:webHidden/>
              </w:rPr>
              <w:tab/>
            </w:r>
            <w:r w:rsidR="00542FD1">
              <w:rPr>
                <w:noProof/>
                <w:webHidden/>
              </w:rPr>
              <w:fldChar w:fldCharType="begin"/>
            </w:r>
            <w:r w:rsidR="00542FD1">
              <w:rPr>
                <w:noProof/>
                <w:webHidden/>
              </w:rPr>
              <w:instrText xml:space="preserve"> PAGEREF _Toc128087108 \h </w:instrText>
            </w:r>
            <w:r w:rsidR="00542FD1">
              <w:rPr>
                <w:noProof/>
                <w:webHidden/>
              </w:rPr>
            </w:r>
            <w:r w:rsidR="00542FD1">
              <w:rPr>
                <w:noProof/>
                <w:webHidden/>
              </w:rPr>
              <w:fldChar w:fldCharType="separate"/>
            </w:r>
            <w:r w:rsidR="000C0A1F">
              <w:rPr>
                <w:noProof/>
                <w:webHidden/>
              </w:rPr>
              <w:t>73</w:t>
            </w:r>
            <w:r w:rsidR="00542FD1">
              <w:rPr>
                <w:noProof/>
                <w:webHidden/>
              </w:rPr>
              <w:fldChar w:fldCharType="end"/>
            </w:r>
          </w:hyperlink>
        </w:p>
        <w:p w14:paraId="69D132B0" w14:textId="0985D218" w:rsidR="00542FD1" w:rsidRDefault="00000000">
          <w:pPr>
            <w:pStyle w:val="40"/>
            <w:tabs>
              <w:tab w:val="left" w:pos="1320"/>
              <w:tab w:val="right" w:leader="dot" w:pos="9628"/>
            </w:tabs>
            <w:rPr>
              <w:rFonts w:asciiTheme="minorHAnsi" w:eastAsiaTheme="minorEastAsia" w:hAnsiTheme="minorHAnsi" w:cstheme="minorBidi"/>
              <w:noProof/>
              <w:sz w:val="22"/>
              <w:szCs w:val="22"/>
              <w:lang w:val="en-US"/>
            </w:rPr>
          </w:pPr>
          <w:hyperlink w:anchor="_Toc128087109" w:history="1">
            <w:r w:rsidR="00542FD1" w:rsidRPr="00D73B3B">
              <w:rPr>
                <w:rStyle w:val="-"/>
                <w:rFonts w:eastAsia="SimSun"/>
                <w:noProof/>
                <w:lang w:val="el-GR"/>
              </w:rPr>
              <w:t>1.1.</w:t>
            </w:r>
            <w:r w:rsidR="00542FD1">
              <w:rPr>
                <w:rFonts w:asciiTheme="minorHAnsi" w:eastAsiaTheme="minorEastAsia" w:hAnsiTheme="minorHAnsi" w:cstheme="minorBidi"/>
                <w:noProof/>
                <w:sz w:val="22"/>
                <w:szCs w:val="22"/>
                <w:lang w:val="en-US"/>
              </w:rPr>
              <w:tab/>
            </w:r>
            <w:r w:rsidR="00542FD1" w:rsidRPr="00D73B3B">
              <w:rPr>
                <w:rStyle w:val="-"/>
                <w:rFonts w:eastAsia="SimSun"/>
                <w:noProof/>
                <w:lang w:val="el-GR"/>
              </w:rPr>
              <w:t>Εμπλεκόμενοι στην υλοποίηση της Σύμβασης</w:t>
            </w:r>
            <w:r w:rsidR="00542FD1">
              <w:rPr>
                <w:noProof/>
                <w:webHidden/>
              </w:rPr>
              <w:tab/>
            </w:r>
            <w:r w:rsidR="00542FD1">
              <w:rPr>
                <w:noProof/>
                <w:webHidden/>
              </w:rPr>
              <w:fldChar w:fldCharType="begin"/>
            </w:r>
            <w:r w:rsidR="00542FD1">
              <w:rPr>
                <w:noProof/>
                <w:webHidden/>
              </w:rPr>
              <w:instrText xml:space="preserve"> PAGEREF _Toc128087109 \h </w:instrText>
            </w:r>
            <w:r w:rsidR="00542FD1">
              <w:rPr>
                <w:noProof/>
                <w:webHidden/>
              </w:rPr>
            </w:r>
            <w:r w:rsidR="00542FD1">
              <w:rPr>
                <w:noProof/>
                <w:webHidden/>
              </w:rPr>
              <w:fldChar w:fldCharType="separate"/>
            </w:r>
            <w:r w:rsidR="000C0A1F">
              <w:rPr>
                <w:noProof/>
                <w:webHidden/>
              </w:rPr>
              <w:t>73</w:t>
            </w:r>
            <w:r w:rsidR="00542FD1">
              <w:rPr>
                <w:noProof/>
                <w:webHidden/>
              </w:rPr>
              <w:fldChar w:fldCharType="end"/>
            </w:r>
          </w:hyperlink>
        </w:p>
        <w:p w14:paraId="19928BA4" w14:textId="51271988" w:rsidR="00542FD1" w:rsidRDefault="00000000">
          <w:pPr>
            <w:pStyle w:val="50"/>
            <w:tabs>
              <w:tab w:val="left" w:pos="1760"/>
              <w:tab w:val="right" w:leader="dot" w:pos="9628"/>
            </w:tabs>
            <w:rPr>
              <w:rFonts w:asciiTheme="minorHAnsi" w:eastAsiaTheme="minorEastAsia" w:hAnsiTheme="minorHAnsi" w:cstheme="minorBidi"/>
              <w:noProof/>
              <w:sz w:val="22"/>
              <w:szCs w:val="22"/>
              <w:lang w:val="en-US"/>
            </w:rPr>
          </w:pPr>
          <w:hyperlink w:anchor="_Toc128087110" w:history="1">
            <w:r w:rsidR="00542FD1" w:rsidRPr="00D73B3B">
              <w:rPr>
                <w:rStyle w:val="-"/>
                <w:rFonts w:eastAsia="SimSun"/>
                <w:noProof/>
              </w:rPr>
              <w:t>1.1.1.</w:t>
            </w:r>
            <w:r w:rsidR="00542FD1">
              <w:rPr>
                <w:rFonts w:asciiTheme="minorHAnsi" w:eastAsiaTheme="minorEastAsia" w:hAnsiTheme="minorHAnsi" w:cstheme="minorBidi"/>
                <w:noProof/>
                <w:sz w:val="22"/>
                <w:szCs w:val="22"/>
                <w:lang w:val="en-US"/>
              </w:rPr>
              <w:tab/>
            </w:r>
            <w:r w:rsidR="00542FD1" w:rsidRPr="00D73B3B">
              <w:rPr>
                <w:rStyle w:val="-"/>
                <w:rFonts w:eastAsia="SimSun"/>
                <w:bCs/>
                <w:noProof/>
              </w:rPr>
              <w:t>Φορέας Υλοποίησης – Αναθέτουσα Αρχή</w:t>
            </w:r>
            <w:r w:rsidR="00542FD1">
              <w:rPr>
                <w:noProof/>
                <w:webHidden/>
              </w:rPr>
              <w:tab/>
            </w:r>
            <w:r w:rsidR="00542FD1">
              <w:rPr>
                <w:noProof/>
                <w:webHidden/>
              </w:rPr>
              <w:fldChar w:fldCharType="begin"/>
            </w:r>
            <w:r w:rsidR="00542FD1">
              <w:rPr>
                <w:noProof/>
                <w:webHidden/>
              </w:rPr>
              <w:instrText xml:space="preserve"> PAGEREF _Toc128087110 \h </w:instrText>
            </w:r>
            <w:r w:rsidR="00542FD1">
              <w:rPr>
                <w:noProof/>
                <w:webHidden/>
              </w:rPr>
            </w:r>
            <w:r w:rsidR="00542FD1">
              <w:rPr>
                <w:noProof/>
                <w:webHidden/>
              </w:rPr>
              <w:fldChar w:fldCharType="separate"/>
            </w:r>
            <w:r w:rsidR="000C0A1F">
              <w:rPr>
                <w:noProof/>
                <w:webHidden/>
              </w:rPr>
              <w:t>73</w:t>
            </w:r>
            <w:r w:rsidR="00542FD1">
              <w:rPr>
                <w:noProof/>
                <w:webHidden/>
              </w:rPr>
              <w:fldChar w:fldCharType="end"/>
            </w:r>
          </w:hyperlink>
        </w:p>
        <w:p w14:paraId="2603D62A" w14:textId="21CA4A49" w:rsidR="00542FD1" w:rsidRDefault="00000000">
          <w:pPr>
            <w:pStyle w:val="50"/>
            <w:tabs>
              <w:tab w:val="left" w:pos="1760"/>
              <w:tab w:val="right" w:leader="dot" w:pos="9628"/>
            </w:tabs>
            <w:rPr>
              <w:rFonts w:asciiTheme="minorHAnsi" w:eastAsiaTheme="minorEastAsia" w:hAnsiTheme="minorHAnsi" w:cstheme="minorBidi"/>
              <w:noProof/>
              <w:sz w:val="22"/>
              <w:szCs w:val="22"/>
              <w:lang w:val="en-US"/>
            </w:rPr>
          </w:pPr>
          <w:hyperlink w:anchor="_Toc128087111" w:history="1">
            <w:r w:rsidR="00542FD1" w:rsidRPr="00D73B3B">
              <w:rPr>
                <w:rStyle w:val="-"/>
                <w:rFonts w:eastAsia="SimSun"/>
                <w:noProof/>
                <w:lang w:val="el-GR"/>
              </w:rPr>
              <w:t>1.1.2.</w:t>
            </w:r>
            <w:r w:rsidR="00542FD1">
              <w:rPr>
                <w:rFonts w:asciiTheme="minorHAnsi" w:eastAsiaTheme="minorEastAsia" w:hAnsiTheme="minorHAnsi" w:cstheme="minorBidi"/>
                <w:noProof/>
                <w:sz w:val="22"/>
                <w:szCs w:val="22"/>
                <w:lang w:val="en-US"/>
              </w:rPr>
              <w:tab/>
            </w:r>
            <w:r w:rsidR="00542FD1" w:rsidRPr="00D73B3B">
              <w:rPr>
                <w:rStyle w:val="-"/>
                <w:rFonts w:eastAsia="SimSun"/>
                <w:bCs/>
                <w:noProof/>
                <w:lang w:val="el-GR"/>
              </w:rPr>
              <w:t>Φορέας Χρηματοδότησης - Κύριος του Έργου – Φορέας Λειτουργίας</w:t>
            </w:r>
            <w:r w:rsidR="00542FD1">
              <w:rPr>
                <w:noProof/>
                <w:webHidden/>
              </w:rPr>
              <w:tab/>
            </w:r>
            <w:r w:rsidR="00542FD1">
              <w:rPr>
                <w:noProof/>
                <w:webHidden/>
              </w:rPr>
              <w:fldChar w:fldCharType="begin"/>
            </w:r>
            <w:r w:rsidR="00542FD1">
              <w:rPr>
                <w:noProof/>
                <w:webHidden/>
              </w:rPr>
              <w:instrText xml:space="preserve"> PAGEREF _Toc128087111 \h </w:instrText>
            </w:r>
            <w:r w:rsidR="00542FD1">
              <w:rPr>
                <w:noProof/>
                <w:webHidden/>
              </w:rPr>
            </w:r>
            <w:r w:rsidR="00542FD1">
              <w:rPr>
                <w:noProof/>
                <w:webHidden/>
              </w:rPr>
              <w:fldChar w:fldCharType="separate"/>
            </w:r>
            <w:r w:rsidR="000C0A1F">
              <w:rPr>
                <w:noProof/>
                <w:webHidden/>
              </w:rPr>
              <w:t>74</w:t>
            </w:r>
            <w:r w:rsidR="00542FD1">
              <w:rPr>
                <w:noProof/>
                <w:webHidden/>
              </w:rPr>
              <w:fldChar w:fldCharType="end"/>
            </w:r>
          </w:hyperlink>
        </w:p>
        <w:p w14:paraId="7C3BDCF3" w14:textId="0C1811D0" w:rsidR="00542FD1" w:rsidRDefault="00000000">
          <w:pPr>
            <w:pStyle w:val="50"/>
            <w:tabs>
              <w:tab w:val="left" w:pos="1760"/>
              <w:tab w:val="right" w:leader="dot" w:pos="9628"/>
            </w:tabs>
            <w:rPr>
              <w:rFonts w:asciiTheme="minorHAnsi" w:eastAsiaTheme="minorEastAsia" w:hAnsiTheme="minorHAnsi" w:cstheme="minorBidi"/>
              <w:noProof/>
              <w:sz w:val="22"/>
              <w:szCs w:val="22"/>
              <w:lang w:val="en-US"/>
            </w:rPr>
          </w:pPr>
          <w:hyperlink w:anchor="_Toc128087112" w:history="1">
            <w:r w:rsidR="00542FD1" w:rsidRPr="00D73B3B">
              <w:rPr>
                <w:rStyle w:val="-"/>
                <w:rFonts w:eastAsia="SimSun"/>
                <w:noProof/>
                <w:lang w:val="el-GR"/>
              </w:rPr>
              <w:t>1.1.3.</w:t>
            </w:r>
            <w:r w:rsidR="00542FD1">
              <w:rPr>
                <w:rFonts w:asciiTheme="minorHAnsi" w:eastAsiaTheme="minorEastAsia" w:hAnsiTheme="minorHAnsi" w:cstheme="minorBidi"/>
                <w:noProof/>
                <w:sz w:val="22"/>
                <w:szCs w:val="22"/>
                <w:lang w:val="en-US"/>
              </w:rPr>
              <w:tab/>
            </w:r>
            <w:r w:rsidR="00542FD1" w:rsidRPr="00D73B3B">
              <w:rPr>
                <w:rStyle w:val="-"/>
                <w:rFonts w:eastAsia="SimSun"/>
                <w:bCs/>
                <w:noProof/>
                <w:lang w:val="el-GR"/>
              </w:rPr>
              <w:t>Όργανα &amp; Επιτροπές Παρακολούθησης, Διακυβέρνησης και Ελέγχου του Έργου</w:t>
            </w:r>
            <w:r w:rsidR="00542FD1">
              <w:rPr>
                <w:noProof/>
                <w:webHidden/>
              </w:rPr>
              <w:tab/>
            </w:r>
            <w:r w:rsidR="00542FD1">
              <w:rPr>
                <w:noProof/>
                <w:webHidden/>
              </w:rPr>
              <w:fldChar w:fldCharType="begin"/>
            </w:r>
            <w:r w:rsidR="00542FD1">
              <w:rPr>
                <w:noProof/>
                <w:webHidden/>
              </w:rPr>
              <w:instrText xml:space="preserve"> PAGEREF _Toc128087112 \h </w:instrText>
            </w:r>
            <w:r w:rsidR="00542FD1">
              <w:rPr>
                <w:noProof/>
                <w:webHidden/>
              </w:rPr>
            </w:r>
            <w:r w:rsidR="00542FD1">
              <w:rPr>
                <w:noProof/>
                <w:webHidden/>
              </w:rPr>
              <w:fldChar w:fldCharType="separate"/>
            </w:r>
            <w:r w:rsidR="000C0A1F">
              <w:rPr>
                <w:noProof/>
                <w:webHidden/>
              </w:rPr>
              <w:t>75</w:t>
            </w:r>
            <w:r w:rsidR="00542FD1">
              <w:rPr>
                <w:noProof/>
                <w:webHidden/>
              </w:rPr>
              <w:fldChar w:fldCharType="end"/>
            </w:r>
          </w:hyperlink>
        </w:p>
        <w:p w14:paraId="1F98525C" w14:textId="6E263D57" w:rsidR="00542FD1" w:rsidRDefault="00000000">
          <w:pPr>
            <w:pStyle w:val="31"/>
            <w:tabs>
              <w:tab w:val="left" w:pos="880"/>
              <w:tab w:val="right" w:leader="dot" w:pos="9628"/>
            </w:tabs>
            <w:rPr>
              <w:rFonts w:asciiTheme="minorHAnsi" w:eastAsiaTheme="minorEastAsia" w:hAnsiTheme="minorHAnsi" w:cstheme="minorBidi"/>
              <w:i w:val="0"/>
              <w:iCs w:val="0"/>
              <w:noProof/>
              <w:sz w:val="22"/>
              <w:szCs w:val="22"/>
              <w:lang w:val="en-US"/>
            </w:rPr>
          </w:pPr>
          <w:hyperlink w:anchor="_Toc128087113" w:history="1">
            <w:r w:rsidR="00542FD1" w:rsidRPr="00D73B3B">
              <w:rPr>
                <w:rStyle w:val="-"/>
                <w:noProof/>
                <w:lang w:val="el-GR"/>
              </w:rPr>
              <w:t>2.</w:t>
            </w:r>
            <w:r w:rsidR="00542FD1">
              <w:rPr>
                <w:rFonts w:asciiTheme="minorHAnsi" w:eastAsiaTheme="minorEastAsia" w:hAnsiTheme="minorHAnsi" w:cstheme="minorBidi"/>
                <w:i w:val="0"/>
                <w:iCs w:val="0"/>
                <w:noProof/>
                <w:sz w:val="22"/>
                <w:szCs w:val="22"/>
                <w:lang w:val="en-US"/>
              </w:rPr>
              <w:tab/>
            </w:r>
            <w:r w:rsidR="00542FD1" w:rsidRPr="00D73B3B">
              <w:rPr>
                <w:rStyle w:val="-"/>
                <w:noProof/>
                <w:lang w:val="el-GR"/>
              </w:rPr>
              <w:t>Περιγραφή Φυσικού Αντικειμένου της Σύμβασης</w:t>
            </w:r>
            <w:r w:rsidR="00542FD1">
              <w:rPr>
                <w:noProof/>
                <w:webHidden/>
              </w:rPr>
              <w:tab/>
            </w:r>
            <w:r w:rsidR="00542FD1">
              <w:rPr>
                <w:noProof/>
                <w:webHidden/>
              </w:rPr>
              <w:fldChar w:fldCharType="begin"/>
            </w:r>
            <w:r w:rsidR="00542FD1">
              <w:rPr>
                <w:noProof/>
                <w:webHidden/>
              </w:rPr>
              <w:instrText xml:space="preserve"> PAGEREF _Toc128087113 \h </w:instrText>
            </w:r>
            <w:r w:rsidR="00542FD1">
              <w:rPr>
                <w:noProof/>
                <w:webHidden/>
              </w:rPr>
            </w:r>
            <w:r w:rsidR="00542FD1">
              <w:rPr>
                <w:noProof/>
                <w:webHidden/>
              </w:rPr>
              <w:fldChar w:fldCharType="separate"/>
            </w:r>
            <w:r w:rsidR="000C0A1F">
              <w:rPr>
                <w:noProof/>
                <w:webHidden/>
              </w:rPr>
              <w:t>75</w:t>
            </w:r>
            <w:r w:rsidR="00542FD1">
              <w:rPr>
                <w:noProof/>
                <w:webHidden/>
              </w:rPr>
              <w:fldChar w:fldCharType="end"/>
            </w:r>
          </w:hyperlink>
        </w:p>
        <w:p w14:paraId="319C6578" w14:textId="070C6EBB" w:rsidR="00542FD1" w:rsidRDefault="00000000">
          <w:pPr>
            <w:pStyle w:val="40"/>
            <w:tabs>
              <w:tab w:val="left" w:pos="1320"/>
              <w:tab w:val="right" w:leader="dot" w:pos="9628"/>
            </w:tabs>
            <w:rPr>
              <w:rFonts w:asciiTheme="minorHAnsi" w:eastAsiaTheme="minorEastAsia" w:hAnsiTheme="minorHAnsi" w:cstheme="minorBidi"/>
              <w:noProof/>
              <w:sz w:val="22"/>
              <w:szCs w:val="22"/>
              <w:lang w:val="en-US"/>
            </w:rPr>
          </w:pPr>
          <w:hyperlink w:anchor="_Toc128087114" w:history="1">
            <w:r w:rsidR="00542FD1" w:rsidRPr="00D73B3B">
              <w:rPr>
                <w:rStyle w:val="-"/>
                <w:noProof/>
                <w:lang w:val="el-GR"/>
              </w:rPr>
              <w:t>2.1</w:t>
            </w:r>
            <w:r w:rsidR="00542FD1">
              <w:rPr>
                <w:rFonts w:asciiTheme="minorHAnsi" w:eastAsiaTheme="minorEastAsia" w:hAnsiTheme="minorHAnsi" w:cstheme="minorBidi"/>
                <w:noProof/>
                <w:sz w:val="22"/>
                <w:szCs w:val="22"/>
                <w:lang w:val="en-US"/>
              </w:rPr>
              <w:tab/>
            </w:r>
            <w:r w:rsidR="00542FD1" w:rsidRPr="00D73B3B">
              <w:rPr>
                <w:rStyle w:val="-"/>
                <w:noProof/>
                <w:lang w:val="el-GR"/>
              </w:rPr>
              <w:t>ΠΕΡΙΒΑΛΛΟΝ ΤΟΥ ΕΡΓΟΥ</w:t>
            </w:r>
            <w:r w:rsidR="00542FD1">
              <w:rPr>
                <w:noProof/>
                <w:webHidden/>
              </w:rPr>
              <w:tab/>
            </w:r>
            <w:r w:rsidR="00542FD1">
              <w:rPr>
                <w:noProof/>
                <w:webHidden/>
              </w:rPr>
              <w:fldChar w:fldCharType="begin"/>
            </w:r>
            <w:r w:rsidR="00542FD1">
              <w:rPr>
                <w:noProof/>
                <w:webHidden/>
              </w:rPr>
              <w:instrText xml:space="preserve"> PAGEREF _Toc128087114 \h </w:instrText>
            </w:r>
            <w:r w:rsidR="00542FD1">
              <w:rPr>
                <w:noProof/>
                <w:webHidden/>
              </w:rPr>
            </w:r>
            <w:r w:rsidR="00542FD1">
              <w:rPr>
                <w:noProof/>
                <w:webHidden/>
              </w:rPr>
              <w:fldChar w:fldCharType="separate"/>
            </w:r>
            <w:r w:rsidR="000C0A1F">
              <w:rPr>
                <w:noProof/>
                <w:webHidden/>
              </w:rPr>
              <w:t>75</w:t>
            </w:r>
            <w:r w:rsidR="00542FD1">
              <w:rPr>
                <w:noProof/>
                <w:webHidden/>
              </w:rPr>
              <w:fldChar w:fldCharType="end"/>
            </w:r>
          </w:hyperlink>
        </w:p>
        <w:p w14:paraId="57ED8276" w14:textId="4D7873C1" w:rsidR="00542FD1" w:rsidRDefault="00000000">
          <w:pPr>
            <w:pStyle w:val="40"/>
            <w:tabs>
              <w:tab w:val="left" w:pos="1320"/>
              <w:tab w:val="right" w:leader="dot" w:pos="9628"/>
            </w:tabs>
            <w:rPr>
              <w:rFonts w:asciiTheme="minorHAnsi" w:eastAsiaTheme="minorEastAsia" w:hAnsiTheme="minorHAnsi" w:cstheme="minorBidi"/>
              <w:noProof/>
              <w:sz w:val="22"/>
              <w:szCs w:val="22"/>
              <w:lang w:val="en-US"/>
            </w:rPr>
          </w:pPr>
          <w:hyperlink w:anchor="_Toc128087115" w:history="1">
            <w:r w:rsidR="00542FD1" w:rsidRPr="00D73B3B">
              <w:rPr>
                <w:rStyle w:val="-"/>
                <w:noProof/>
                <w:lang w:val="el-GR"/>
              </w:rPr>
              <w:t>2.2</w:t>
            </w:r>
            <w:r w:rsidR="00542FD1">
              <w:rPr>
                <w:rFonts w:asciiTheme="minorHAnsi" w:eastAsiaTheme="minorEastAsia" w:hAnsiTheme="minorHAnsi" w:cstheme="minorBidi"/>
                <w:noProof/>
                <w:sz w:val="22"/>
                <w:szCs w:val="22"/>
                <w:lang w:val="en-US"/>
              </w:rPr>
              <w:tab/>
            </w:r>
            <w:r w:rsidR="00542FD1" w:rsidRPr="00D73B3B">
              <w:rPr>
                <w:rStyle w:val="-"/>
                <w:noProof/>
                <w:lang w:val="el-GR"/>
              </w:rPr>
              <w:t>Αντικείμενο της Σύμβασης</w:t>
            </w:r>
            <w:r w:rsidR="00542FD1">
              <w:rPr>
                <w:noProof/>
                <w:webHidden/>
              </w:rPr>
              <w:tab/>
            </w:r>
            <w:r w:rsidR="00542FD1">
              <w:rPr>
                <w:noProof/>
                <w:webHidden/>
              </w:rPr>
              <w:fldChar w:fldCharType="begin"/>
            </w:r>
            <w:r w:rsidR="00542FD1">
              <w:rPr>
                <w:noProof/>
                <w:webHidden/>
              </w:rPr>
              <w:instrText xml:space="preserve"> PAGEREF _Toc128087115 \h </w:instrText>
            </w:r>
            <w:r w:rsidR="00542FD1">
              <w:rPr>
                <w:noProof/>
                <w:webHidden/>
              </w:rPr>
            </w:r>
            <w:r w:rsidR="00542FD1">
              <w:rPr>
                <w:noProof/>
                <w:webHidden/>
              </w:rPr>
              <w:fldChar w:fldCharType="separate"/>
            </w:r>
            <w:r w:rsidR="000C0A1F">
              <w:rPr>
                <w:noProof/>
                <w:webHidden/>
              </w:rPr>
              <w:t>77</w:t>
            </w:r>
            <w:r w:rsidR="00542FD1">
              <w:rPr>
                <w:noProof/>
                <w:webHidden/>
              </w:rPr>
              <w:fldChar w:fldCharType="end"/>
            </w:r>
          </w:hyperlink>
        </w:p>
        <w:p w14:paraId="4DB2C8DA" w14:textId="3AE16C22" w:rsidR="00542FD1" w:rsidRDefault="00000000">
          <w:pPr>
            <w:pStyle w:val="31"/>
            <w:tabs>
              <w:tab w:val="left" w:pos="880"/>
              <w:tab w:val="right" w:leader="dot" w:pos="9628"/>
            </w:tabs>
            <w:rPr>
              <w:rFonts w:asciiTheme="minorHAnsi" w:eastAsiaTheme="minorEastAsia" w:hAnsiTheme="minorHAnsi" w:cstheme="minorBidi"/>
              <w:i w:val="0"/>
              <w:iCs w:val="0"/>
              <w:noProof/>
              <w:sz w:val="22"/>
              <w:szCs w:val="22"/>
              <w:lang w:val="en-US"/>
            </w:rPr>
          </w:pPr>
          <w:hyperlink w:anchor="_Toc128087116" w:history="1">
            <w:r w:rsidR="00542FD1" w:rsidRPr="00D73B3B">
              <w:rPr>
                <w:rStyle w:val="-"/>
                <w:noProof/>
                <w:lang w:val="el-GR"/>
              </w:rPr>
              <w:t>3.</w:t>
            </w:r>
            <w:r w:rsidR="00542FD1">
              <w:rPr>
                <w:rFonts w:asciiTheme="minorHAnsi" w:eastAsiaTheme="minorEastAsia" w:hAnsiTheme="minorHAnsi" w:cstheme="minorBidi"/>
                <w:i w:val="0"/>
                <w:iCs w:val="0"/>
                <w:noProof/>
                <w:sz w:val="22"/>
                <w:szCs w:val="22"/>
                <w:lang w:val="en-US"/>
              </w:rPr>
              <w:tab/>
            </w:r>
            <w:r w:rsidR="00542FD1" w:rsidRPr="00D73B3B">
              <w:rPr>
                <w:rStyle w:val="-"/>
                <w:noProof/>
                <w:lang w:val="el-GR"/>
              </w:rPr>
              <w:t>Μεθοδολογία Υλοποίησης</w:t>
            </w:r>
            <w:r w:rsidR="00542FD1">
              <w:rPr>
                <w:noProof/>
                <w:webHidden/>
              </w:rPr>
              <w:tab/>
            </w:r>
            <w:r w:rsidR="00542FD1">
              <w:rPr>
                <w:noProof/>
                <w:webHidden/>
              </w:rPr>
              <w:fldChar w:fldCharType="begin"/>
            </w:r>
            <w:r w:rsidR="00542FD1">
              <w:rPr>
                <w:noProof/>
                <w:webHidden/>
              </w:rPr>
              <w:instrText xml:space="preserve"> PAGEREF _Toc128087116 \h </w:instrText>
            </w:r>
            <w:r w:rsidR="00542FD1">
              <w:rPr>
                <w:noProof/>
                <w:webHidden/>
              </w:rPr>
            </w:r>
            <w:r w:rsidR="00542FD1">
              <w:rPr>
                <w:noProof/>
                <w:webHidden/>
              </w:rPr>
              <w:fldChar w:fldCharType="separate"/>
            </w:r>
            <w:r w:rsidR="000C0A1F">
              <w:rPr>
                <w:noProof/>
                <w:webHidden/>
              </w:rPr>
              <w:t>79</w:t>
            </w:r>
            <w:r w:rsidR="00542FD1">
              <w:rPr>
                <w:noProof/>
                <w:webHidden/>
              </w:rPr>
              <w:fldChar w:fldCharType="end"/>
            </w:r>
          </w:hyperlink>
        </w:p>
        <w:p w14:paraId="5ED020D2" w14:textId="56F6D732" w:rsidR="00542FD1" w:rsidRDefault="00000000">
          <w:pPr>
            <w:pStyle w:val="40"/>
            <w:tabs>
              <w:tab w:val="left" w:pos="1320"/>
              <w:tab w:val="right" w:leader="dot" w:pos="9628"/>
            </w:tabs>
            <w:rPr>
              <w:rFonts w:asciiTheme="minorHAnsi" w:eastAsiaTheme="minorEastAsia" w:hAnsiTheme="minorHAnsi" w:cstheme="minorBidi"/>
              <w:noProof/>
              <w:sz w:val="22"/>
              <w:szCs w:val="22"/>
              <w:lang w:val="en-US"/>
            </w:rPr>
          </w:pPr>
          <w:hyperlink w:anchor="_Toc128087117" w:history="1">
            <w:r w:rsidR="00542FD1" w:rsidRPr="00D73B3B">
              <w:rPr>
                <w:rStyle w:val="-"/>
                <w:noProof/>
                <w:lang w:val="el-GR"/>
              </w:rPr>
              <w:t>3.1</w:t>
            </w:r>
            <w:r w:rsidR="00542FD1">
              <w:rPr>
                <w:rFonts w:asciiTheme="minorHAnsi" w:eastAsiaTheme="minorEastAsia" w:hAnsiTheme="minorHAnsi" w:cstheme="minorBidi"/>
                <w:noProof/>
                <w:sz w:val="22"/>
                <w:szCs w:val="22"/>
                <w:lang w:val="en-US"/>
              </w:rPr>
              <w:tab/>
            </w:r>
            <w:r w:rsidR="00542FD1" w:rsidRPr="00D73B3B">
              <w:rPr>
                <w:rStyle w:val="-"/>
                <w:noProof/>
                <w:lang w:val="el-GR"/>
              </w:rPr>
              <w:t>Χρονοδιάγραμμα</w:t>
            </w:r>
            <w:r w:rsidR="00542FD1">
              <w:rPr>
                <w:noProof/>
                <w:webHidden/>
              </w:rPr>
              <w:tab/>
            </w:r>
            <w:r w:rsidR="00542FD1">
              <w:rPr>
                <w:noProof/>
                <w:webHidden/>
              </w:rPr>
              <w:fldChar w:fldCharType="begin"/>
            </w:r>
            <w:r w:rsidR="00542FD1">
              <w:rPr>
                <w:noProof/>
                <w:webHidden/>
              </w:rPr>
              <w:instrText xml:space="preserve"> PAGEREF _Toc128087117 \h </w:instrText>
            </w:r>
            <w:r w:rsidR="00542FD1">
              <w:rPr>
                <w:noProof/>
                <w:webHidden/>
              </w:rPr>
            </w:r>
            <w:r w:rsidR="00542FD1">
              <w:rPr>
                <w:noProof/>
                <w:webHidden/>
              </w:rPr>
              <w:fldChar w:fldCharType="separate"/>
            </w:r>
            <w:r w:rsidR="000C0A1F">
              <w:rPr>
                <w:noProof/>
                <w:webHidden/>
              </w:rPr>
              <w:t>79</w:t>
            </w:r>
            <w:r w:rsidR="00542FD1">
              <w:rPr>
                <w:noProof/>
                <w:webHidden/>
              </w:rPr>
              <w:fldChar w:fldCharType="end"/>
            </w:r>
          </w:hyperlink>
        </w:p>
        <w:p w14:paraId="7187F905" w14:textId="64B73746" w:rsidR="00542FD1" w:rsidRDefault="00000000">
          <w:pPr>
            <w:pStyle w:val="40"/>
            <w:tabs>
              <w:tab w:val="left" w:pos="1320"/>
              <w:tab w:val="right" w:leader="dot" w:pos="9628"/>
            </w:tabs>
            <w:rPr>
              <w:rFonts w:asciiTheme="minorHAnsi" w:eastAsiaTheme="minorEastAsia" w:hAnsiTheme="minorHAnsi" w:cstheme="minorBidi"/>
              <w:noProof/>
              <w:sz w:val="22"/>
              <w:szCs w:val="22"/>
              <w:lang w:val="en-US"/>
            </w:rPr>
          </w:pPr>
          <w:hyperlink w:anchor="_Toc128087118" w:history="1">
            <w:r w:rsidR="00542FD1" w:rsidRPr="00D73B3B">
              <w:rPr>
                <w:rStyle w:val="-"/>
                <w:noProof/>
                <w:lang w:val="el-GR"/>
              </w:rPr>
              <w:t>3.2</w:t>
            </w:r>
            <w:r w:rsidR="00542FD1">
              <w:rPr>
                <w:rFonts w:asciiTheme="minorHAnsi" w:eastAsiaTheme="minorEastAsia" w:hAnsiTheme="minorHAnsi" w:cstheme="minorBidi"/>
                <w:noProof/>
                <w:sz w:val="22"/>
                <w:szCs w:val="22"/>
                <w:lang w:val="en-US"/>
              </w:rPr>
              <w:tab/>
            </w:r>
            <w:r w:rsidR="00542FD1" w:rsidRPr="00D73B3B">
              <w:rPr>
                <w:rStyle w:val="-"/>
                <w:noProof/>
                <w:lang w:val="el-GR"/>
              </w:rPr>
              <w:t>Χρόνος Υποβολής και Διαδικασία Οριστικοποίησης Παραδοτέων</w:t>
            </w:r>
            <w:r w:rsidR="00542FD1">
              <w:rPr>
                <w:noProof/>
                <w:webHidden/>
              </w:rPr>
              <w:tab/>
            </w:r>
            <w:r w:rsidR="00542FD1">
              <w:rPr>
                <w:noProof/>
                <w:webHidden/>
              </w:rPr>
              <w:fldChar w:fldCharType="begin"/>
            </w:r>
            <w:r w:rsidR="00542FD1">
              <w:rPr>
                <w:noProof/>
                <w:webHidden/>
              </w:rPr>
              <w:instrText xml:space="preserve"> PAGEREF _Toc128087118 \h </w:instrText>
            </w:r>
            <w:r w:rsidR="00542FD1">
              <w:rPr>
                <w:noProof/>
                <w:webHidden/>
              </w:rPr>
            </w:r>
            <w:r w:rsidR="00542FD1">
              <w:rPr>
                <w:noProof/>
                <w:webHidden/>
              </w:rPr>
              <w:fldChar w:fldCharType="separate"/>
            </w:r>
            <w:r w:rsidR="000C0A1F">
              <w:rPr>
                <w:noProof/>
                <w:webHidden/>
              </w:rPr>
              <w:t>80</w:t>
            </w:r>
            <w:r w:rsidR="00542FD1">
              <w:rPr>
                <w:noProof/>
                <w:webHidden/>
              </w:rPr>
              <w:fldChar w:fldCharType="end"/>
            </w:r>
          </w:hyperlink>
        </w:p>
        <w:p w14:paraId="086921C4" w14:textId="4D100EC9" w:rsidR="00542FD1" w:rsidRDefault="00000000">
          <w:pPr>
            <w:pStyle w:val="40"/>
            <w:tabs>
              <w:tab w:val="left" w:pos="1320"/>
              <w:tab w:val="right" w:leader="dot" w:pos="9628"/>
            </w:tabs>
            <w:rPr>
              <w:rFonts w:asciiTheme="minorHAnsi" w:eastAsiaTheme="minorEastAsia" w:hAnsiTheme="minorHAnsi" w:cstheme="minorBidi"/>
              <w:noProof/>
              <w:sz w:val="22"/>
              <w:szCs w:val="22"/>
              <w:lang w:val="en-US"/>
            </w:rPr>
          </w:pPr>
          <w:hyperlink w:anchor="_Toc128087119" w:history="1">
            <w:r w:rsidR="00542FD1" w:rsidRPr="00D73B3B">
              <w:rPr>
                <w:rStyle w:val="-"/>
                <w:noProof/>
                <w:lang w:val="el-GR"/>
              </w:rPr>
              <w:t>3.3</w:t>
            </w:r>
            <w:r w:rsidR="00542FD1">
              <w:rPr>
                <w:rFonts w:asciiTheme="minorHAnsi" w:eastAsiaTheme="minorEastAsia" w:hAnsiTheme="minorHAnsi" w:cstheme="minorBidi"/>
                <w:noProof/>
                <w:sz w:val="22"/>
                <w:szCs w:val="22"/>
                <w:lang w:val="en-US"/>
              </w:rPr>
              <w:tab/>
            </w:r>
            <w:r w:rsidR="00542FD1" w:rsidRPr="00D73B3B">
              <w:rPr>
                <w:rStyle w:val="-"/>
                <w:noProof/>
                <w:lang w:val="el-GR"/>
              </w:rPr>
              <w:t>Ομάδα Έργου/Σχήμα Διοίκησης Έργου</w:t>
            </w:r>
            <w:r w:rsidR="00542FD1">
              <w:rPr>
                <w:noProof/>
                <w:webHidden/>
              </w:rPr>
              <w:tab/>
            </w:r>
            <w:r w:rsidR="00542FD1">
              <w:rPr>
                <w:noProof/>
                <w:webHidden/>
              </w:rPr>
              <w:fldChar w:fldCharType="begin"/>
            </w:r>
            <w:r w:rsidR="00542FD1">
              <w:rPr>
                <w:noProof/>
                <w:webHidden/>
              </w:rPr>
              <w:instrText xml:space="preserve"> PAGEREF _Toc128087119 \h </w:instrText>
            </w:r>
            <w:r w:rsidR="00542FD1">
              <w:rPr>
                <w:noProof/>
                <w:webHidden/>
              </w:rPr>
            </w:r>
            <w:r w:rsidR="00542FD1">
              <w:rPr>
                <w:noProof/>
                <w:webHidden/>
              </w:rPr>
              <w:fldChar w:fldCharType="separate"/>
            </w:r>
            <w:r w:rsidR="000C0A1F">
              <w:rPr>
                <w:noProof/>
                <w:webHidden/>
              </w:rPr>
              <w:t>81</w:t>
            </w:r>
            <w:r w:rsidR="00542FD1">
              <w:rPr>
                <w:noProof/>
                <w:webHidden/>
              </w:rPr>
              <w:fldChar w:fldCharType="end"/>
            </w:r>
          </w:hyperlink>
        </w:p>
        <w:p w14:paraId="444113E0" w14:textId="2942D752" w:rsidR="00542FD1" w:rsidRDefault="00000000">
          <w:pPr>
            <w:pStyle w:val="40"/>
            <w:tabs>
              <w:tab w:val="left" w:pos="1320"/>
              <w:tab w:val="right" w:leader="dot" w:pos="9628"/>
            </w:tabs>
            <w:rPr>
              <w:rFonts w:asciiTheme="minorHAnsi" w:eastAsiaTheme="minorEastAsia" w:hAnsiTheme="minorHAnsi" w:cstheme="minorBidi"/>
              <w:noProof/>
              <w:sz w:val="22"/>
              <w:szCs w:val="22"/>
              <w:lang w:val="en-US"/>
            </w:rPr>
          </w:pPr>
          <w:hyperlink w:anchor="_Toc128087120" w:history="1">
            <w:r w:rsidR="00542FD1" w:rsidRPr="00D73B3B">
              <w:rPr>
                <w:rStyle w:val="-"/>
                <w:noProof/>
                <w:lang w:val="el-GR"/>
              </w:rPr>
              <w:t>3.4</w:t>
            </w:r>
            <w:r w:rsidR="00542FD1">
              <w:rPr>
                <w:rFonts w:asciiTheme="minorHAnsi" w:eastAsiaTheme="minorEastAsia" w:hAnsiTheme="minorHAnsi" w:cstheme="minorBidi"/>
                <w:noProof/>
                <w:sz w:val="22"/>
                <w:szCs w:val="22"/>
                <w:lang w:val="en-US"/>
              </w:rPr>
              <w:tab/>
            </w:r>
            <w:r w:rsidR="00542FD1" w:rsidRPr="00D73B3B">
              <w:rPr>
                <w:rStyle w:val="-"/>
                <w:noProof/>
                <w:lang w:val="el-GR"/>
              </w:rPr>
              <w:t>Μεθοδολογία διασφάλισης ποιότητας</w:t>
            </w:r>
            <w:r w:rsidR="00542FD1">
              <w:rPr>
                <w:noProof/>
                <w:webHidden/>
              </w:rPr>
              <w:tab/>
            </w:r>
            <w:r w:rsidR="00542FD1">
              <w:rPr>
                <w:noProof/>
                <w:webHidden/>
              </w:rPr>
              <w:fldChar w:fldCharType="begin"/>
            </w:r>
            <w:r w:rsidR="00542FD1">
              <w:rPr>
                <w:noProof/>
                <w:webHidden/>
              </w:rPr>
              <w:instrText xml:space="preserve"> PAGEREF _Toc128087120 \h </w:instrText>
            </w:r>
            <w:r w:rsidR="00542FD1">
              <w:rPr>
                <w:noProof/>
                <w:webHidden/>
              </w:rPr>
            </w:r>
            <w:r w:rsidR="00542FD1">
              <w:rPr>
                <w:noProof/>
                <w:webHidden/>
              </w:rPr>
              <w:fldChar w:fldCharType="separate"/>
            </w:r>
            <w:r w:rsidR="000C0A1F">
              <w:rPr>
                <w:noProof/>
                <w:webHidden/>
              </w:rPr>
              <w:t>82</w:t>
            </w:r>
            <w:r w:rsidR="00542FD1">
              <w:rPr>
                <w:noProof/>
                <w:webHidden/>
              </w:rPr>
              <w:fldChar w:fldCharType="end"/>
            </w:r>
          </w:hyperlink>
        </w:p>
        <w:p w14:paraId="0FA450A5" w14:textId="509B329D" w:rsidR="00542FD1" w:rsidRDefault="00000000">
          <w:pPr>
            <w:pStyle w:val="40"/>
            <w:tabs>
              <w:tab w:val="left" w:pos="1320"/>
              <w:tab w:val="right" w:leader="dot" w:pos="9628"/>
            </w:tabs>
            <w:rPr>
              <w:rFonts w:asciiTheme="minorHAnsi" w:eastAsiaTheme="minorEastAsia" w:hAnsiTheme="minorHAnsi" w:cstheme="minorBidi"/>
              <w:noProof/>
              <w:sz w:val="22"/>
              <w:szCs w:val="22"/>
              <w:lang w:val="en-US"/>
            </w:rPr>
          </w:pPr>
          <w:hyperlink w:anchor="_Toc128087121" w:history="1">
            <w:r w:rsidR="00542FD1" w:rsidRPr="00D73B3B">
              <w:rPr>
                <w:rStyle w:val="-"/>
                <w:noProof/>
                <w:lang w:val="el-GR"/>
              </w:rPr>
              <w:t>3.5</w:t>
            </w:r>
            <w:r w:rsidR="00542FD1">
              <w:rPr>
                <w:rFonts w:asciiTheme="minorHAnsi" w:eastAsiaTheme="minorEastAsia" w:hAnsiTheme="minorHAnsi" w:cstheme="minorBidi"/>
                <w:noProof/>
                <w:sz w:val="22"/>
                <w:szCs w:val="22"/>
                <w:lang w:val="en-US"/>
              </w:rPr>
              <w:tab/>
            </w:r>
            <w:r w:rsidR="00542FD1" w:rsidRPr="00D73B3B">
              <w:rPr>
                <w:rStyle w:val="-"/>
                <w:noProof/>
                <w:lang w:val="el-GR"/>
              </w:rPr>
              <w:t>Τόπος υλοποίησης/ παροχής των υπηρεσιών</w:t>
            </w:r>
            <w:r w:rsidR="00542FD1">
              <w:rPr>
                <w:noProof/>
                <w:webHidden/>
              </w:rPr>
              <w:tab/>
            </w:r>
            <w:r w:rsidR="00542FD1">
              <w:rPr>
                <w:noProof/>
                <w:webHidden/>
              </w:rPr>
              <w:fldChar w:fldCharType="begin"/>
            </w:r>
            <w:r w:rsidR="00542FD1">
              <w:rPr>
                <w:noProof/>
                <w:webHidden/>
              </w:rPr>
              <w:instrText xml:space="preserve"> PAGEREF _Toc128087121 \h </w:instrText>
            </w:r>
            <w:r w:rsidR="00542FD1">
              <w:rPr>
                <w:noProof/>
                <w:webHidden/>
              </w:rPr>
            </w:r>
            <w:r w:rsidR="00542FD1">
              <w:rPr>
                <w:noProof/>
                <w:webHidden/>
              </w:rPr>
              <w:fldChar w:fldCharType="separate"/>
            </w:r>
            <w:r w:rsidR="000C0A1F">
              <w:rPr>
                <w:noProof/>
                <w:webHidden/>
              </w:rPr>
              <w:t>82</w:t>
            </w:r>
            <w:r w:rsidR="00542FD1">
              <w:rPr>
                <w:noProof/>
                <w:webHidden/>
              </w:rPr>
              <w:fldChar w:fldCharType="end"/>
            </w:r>
          </w:hyperlink>
        </w:p>
        <w:p w14:paraId="2DB67C5F" w14:textId="0C88A119" w:rsidR="00542FD1" w:rsidRDefault="00000000">
          <w:pPr>
            <w:pStyle w:val="28"/>
            <w:tabs>
              <w:tab w:val="right" w:leader="dot" w:pos="9628"/>
            </w:tabs>
            <w:rPr>
              <w:rFonts w:asciiTheme="minorHAnsi" w:eastAsiaTheme="minorEastAsia" w:hAnsiTheme="minorHAnsi" w:cstheme="minorBidi"/>
              <w:smallCaps w:val="0"/>
              <w:noProof/>
              <w:sz w:val="22"/>
              <w:szCs w:val="22"/>
              <w:lang w:val="en-US"/>
            </w:rPr>
          </w:pPr>
          <w:hyperlink w:anchor="_Toc128087122" w:history="1">
            <w:r w:rsidR="00542FD1" w:rsidRPr="00D73B3B">
              <w:rPr>
                <w:rStyle w:val="-"/>
                <w:noProof/>
                <w:lang w:val="el-GR"/>
              </w:rPr>
              <w:t>ΠΑΡΑΡΤΗΜΑ ΙΙ – Πίνακες Συμμόρφωσης</w:t>
            </w:r>
            <w:r w:rsidR="00542FD1">
              <w:rPr>
                <w:noProof/>
                <w:webHidden/>
              </w:rPr>
              <w:tab/>
            </w:r>
            <w:r w:rsidR="00542FD1">
              <w:rPr>
                <w:noProof/>
                <w:webHidden/>
              </w:rPr>
              <w:fldChar w:fldCharType="begin"/>
            </w:r>
            <w:r w:rsidR="00542FD1">
              <w:rPr>
                <w:noProof/>
                <w:webHidden/>
              </w:rPr>
              <w:instrText xml:space="preserve"> PAGEREF _Toc128087122 \h </w:instrText>
            </w:r>
            <w:r w:rsidR="00542FD1">
              <w:rPr>
                <w:noProof/>
                <w:webHidden/>
              </w:rPr>
            </w:r>
            <w:r w:rsidR="00542FD1">
              <w:rPr>
                <w:noProof/>
                <w:webHidden/>
              </w:rPr>
              <w:fldChar w:fldCharType="separate"/>
            </w:r>
            <w:r w:rsidR="000C0A1F">
              <w:rPr>
                <w:noProof/>
                <w:webHidden/>
              </w:rPr>
              <w:t>83</w:t>
            </w:r>
            <w:r w:rsidR="00542FD1">
              <w:rPr>
                <w:noProof/>
                <w:webHidden/>
              </w:rPr>
              <w:fldChar w:fldCharType="end"/>
            </w:r>
          </w:hyperlink>
        </w:p>
        <w:p w14:paraId="4CCE055A" w14:textId="36E30A58" w:rsidR="00542FD1" w:rsidRDefault="00000000">
          <w:pPr>
            <w:pStyle w:val="28"/>
            <w:tabs>
              <w:tab w:val="right" w:leader="dot" w:pos="9628"/>
            </w:tabs>
            <w:rPr>
              <w:rFonts w:asciiTheme="minorHAnsi" w:eastAsiaTheme="minorEastAsia" w:hAnsiTheme="minorHAnsi" w:cstheme="minorBidi"/>
              <w:smallCaps w:val="0"/>
              <w:noProof/>
              <w:sz w:val="22"/>
              <w:szCs w:val="22"/>
              <w:lang w:val="en-US"/>
            </w:rPr>
          </w:pPr>
          <w:hyperlink w:anchor="_Toc128087123" w:history="1">
            <w:r w:rsidR="00542FD1" w:rsidRPr="00D73B3B">
              <w:rPr>
                <w:rStyle w:val="-"/>
                <w:noProof/>
                <w:lang w:val="el-GR"/>
              </w:rPr>
              <w:t>ΠΑΡΑΡΤΗΜΑ ΙΙI – ΕΥΡΩΠΑΙΚΟ ΕΝΙΑΙΟ ΕΓΓΡΑΦΟ ΣΥΜΒΑΣΗΣ (ΕΕΕΣ)</w:t>
            </w:r>
            <w:r w:rsidR="00542FD1">
              <w:rPr>
                <w:noProof/>
                <w:webHidden/>
              </w:rPr>
              <w:tab/>
            </w:r>
            <w:r w:rsidR="00542FD1">
              <w:rPr>
                <w:noProof/>
                <w:webHidden/>
              </w:rPr>
              <w:fldChar w:fldCharType="begin"/>
            </w:r>
            <w:r w:rsidR="00542FD1">
              <w:rPr>
                <w:noProof/>
                <w:webHidden/>
              </w:rPr>
              <w:instrText xml:space="preserve"> PAGEREF _Toc128087123 \h </w:instrText>
            </w:r>
            <w:r w:rsidR="00542FD1">
              <w:rPr>
                <w:noProof/>
                <w:webHidden/>
              </w:rPr>
            </w:r>
            <w:r w:rsidR="00542FD1">
              <w:rPr>
                <w:noProof/>
                <w:webHidden/>
              </w:rPr>
              <w:fldChar w:fldCharType="separate"/>
            </w:r>
            <w:r w:rsidR="000C0A1F">
              <w:rPr>
                <w:noProof/>
                <w:webHidden/>
              </w:rPr>
              <w:t>84</w:t>
            </w:r>
            <w:r w:rsidR="00542FD1">
              <w:rPr>
                <w:noProof/>
                <w:webHidden/>
              </w:rPr>
              <w:fldChar w:fldCharType="end"/>
            </w:r>
          </w:hyperlink>
        </w:p>
        <w:p w14:paraId="16B03A6B" w14:textId="7E486E1C" w:rsidR="00542FD1" w:rsidRDefault="00000000">
          <w:pPr>
            <w:pStyle w:val="40"/>
            <w:tabs>
              <w:tab w:val="right" w:leader="dot" w:pos="9628"/>
            </w:tabs>
            <w:rPr>
              <w:rFonts w:asciiTheme="minorHAnsi" w:eastAsiaTheme="minorEastAsia" w:hAnsiTheme="minorHAnsi" w:cstheme="minorBidi"/>
              <w:noProof/>
              <w:sz w:val="22"/>
              <w:szCs w:val="22"/>
              <w:lang w:val="en-US"/>
            </w:rPr>
          </w:pPr>
          <w:hyperlink w:anchor="_Toc128087124" w:history="1">
            <w:r w:rsidR="00542FD1" w:rsidRPr="00D73B3B">
              <w:rPr>
                <w:rStyle w:val="-"/>
                <w:noProof/>
                <w:lang w:val="el-GR"/>
              </w:rPr>
              <w:t>ΕΥΡΩΠΑΙΚΟ ΕΝΙΑΙΟ ΕΓΓΡΑΦΟ ΣΥΜΒΑΣΗΣ (ΕΕΕΣ)</w:t>
            </w:r>
            <w:r w:rsidR="00542FD1">
              <w:rPr>
                <w:noProof/>
                <w:webHidden/>
              </w:rPr>
              <w:tab/>
            </w:r>
            <w:r w:rsidR="00542FD1">
              <w:rPr>
                <w:noProof/>
                <w:webHidden/>
              </w:rPr>
              <w:fldChar w:fldCharType="begin"/>
            </w:r>
            <w:r w:rsidR="00542FD1">
              <w:rPr>
                <w:noProof/>
                <w:webHidden/>
              </w:rPr>
              <w:instrText xml:space="preserve"> PAGEREF _Toc128087124 \h </w:instrText>
            </w:r>
            <w:r w:rsidR="00542FD1">
              <w:rPr>
                <w:noProof/>
                <w:webHidden/>
              </w:rPr>
            </w:r>
            <w:r w:rsidR="00542FD1">
              <w:rPr>
                <w:noProof/>
                <w:webHidden/>
              </w:rPr>
              <w:fldChar w:fldCharType="separate"/>
            </w:r>
            <w:r w:rsidR="000C0A1F">
              <w:rPr>
                <w:noProof/>
                <w:webHidden/>
              </w:rPr>
              <w:t>84</w:t>
            </w:r>
            <w:r w:rsidR="00542FD1">
              <w:rPr>
                <w:noProof/>
                <w:webHidden/>
              </w:rPr>
              <w:fldChar w:fldCharType="end"/>
            </w:r>
          </w:hyperlink>
        </w:p>
        <w:p w14:paraId="01BDE3DB" w14:textId="2D3A1AE3" w:rsidR="00542FD1" w:rsidRDefault="00000000">
          <w:pPr>
            <w:pStyle w:val="28"/>
            <w:tabs>
              <w:tab w:val="right" w:leader="dot" w:pos="9628"/>
            </w:tabs>
            <w:rPr>
              <w:rFonts w:asciiTheme="minorHAnsi" w:eastAsiaTheme="minorEastAsia" w:hAnsiTheme="minorHAnsi" w:cstheme="minorBidi"/>
              <w:smallCaps w:val="0"/>
              <w:noProof/>
              <w:sz w:val="22"/>
              <w:szCs w:val="22"/>
              <w:lang w:val="en-US"/>
            </w:rPr>
          </w:pPr>
          <w:hyperlink w:anchor="_Toc128087125" w:history="1">
            <w:r w:rsidR="00542FD1" w:rsidRPr="00D73B3B">
              <w:rPr>
                <w:rStyle w:val="-"/>
                <w:noProof/>
                <w:lang w:val="el-GR"/>
              </w:rPr>
              <w:t>ΠΑΡΑΡΤΗΜΑ Ι</w:t>
            </w:r>
            <w:r w:rsidR="00542FD1" w:rsidRPr="00D73B3B">
              <w:rPr>
                <w:rStyle w:val="-"/>
                <w:noProof/>
              </w:rPr>
              <w:t>V</w:t>
            </w:r>
            <w:r w:rsidR="00542FD1" w:rsidRPr="00D73B3B">
              <w:rPr>
                <w:rStyle w:val="-"/>
                <w:noProof/>
                <w:lang w:val="el-GR"/>
              </w:rPr>
              <w:t xml:space="preserve"> – Υπόδειγμα Βιογραφικού Σημειώματος</w:t>
            </w:r>
            <w:r w:rsidR="00542FD1">
              <w:rPr>
                <w:noProof/>
                <w:webHidden/>
              </w:rPr>
              <w:tab/>
            </w:r>
            <w:r w:rsidR="00542FD1">
              <w:rPr>
                <w:noProof/>
                <w:webHidden/>
              </w:rPr>
              <w:fldChar w:fldCharType="begin"/>
            </w:r>
            <w:r w:rsidR="00542FD1">
              <w:rPr>
                <w:noProof/>
                <w:webHidden/>
              </w:rPr>
              <w:instrText xml:space="preserve"> PAGEREF _Toc128087125 \h </w:instrText>
            </w:r>
            <w:r w:rsidR="00542FD1">
              <w:rPr>
                <w:noProof/>
                <w:webHidden/>
              </w:rPr>
            </w:r>
            <w:r w:rsidR="00542FD1">
              <w:rPr>
                <w:noProof/>
                <w:webHidden/>
              </w:rPr>
              <w:fldChar w:fldCharType="separate"/>
            </w:r>
            <w:r w:rsidR="000C0A1F">
              <w:rPr>
                <w:noProof/>
                <w:webHidden/>
              </w:rPr>
              <w:t>85</w:t>
            </w:r>
            <w:r w:rsidR="00542FD1">
              <w:rPr>
                <w:noProof/>
                <w:webHidden/>
              </w:rPr>
              <w:fldChar w:fldCharType="end"/>
            </w:r>
          </w:hyperlink>
        </w:p>
        <w:p w14:paraId="6CDAF8E3" w14:textId="39E71FEB" w:rsidR="00542FD1" w:rsidRDefault="00000000">
          <w:pPr>
            <w:pStyle w:val="28"/>
            <w:tabs>
              <w:tab w:val="right" w:leader="dot" w:pos="9628"/>
            </w:tabs>
            <w:rPr>
              <w:rFonts w:asciiTheme="minorHAnsi" w:eastAsiaTheme="minorEastAsia" w:hAnsiTheme="minorHAnsi" w:cstheme="minorBidi"/>
              <w:smallCaps w:val="0"/>
              <w:noProof/>
              <w:sz w:val="22"/>
              <w:szCs w:val="22"/>
              <w:lang w:val="en-US"/>
            </w:rPr>
          </w:pPr>
          <w:hyperlink w:anchor="_Toc128087126" w:history="1">
            <w:r w:rsidR="00542FD1" w:rsidRPr="00D73B3B">
              <w:rPr>
                <w:rStyle w:val="-"/>
                <w:noProof/>
              </w:rPr>
              <w:t>ΠΑΡΑΡΤΗΜΑ V – Υπόδειγμα Τεχνικής Προσφοράς</w:t>
            </w:r>
            <w:r w:rsidR="00542FD1">
              <w:rPr>
                <w:noProof/>
                <w:webHidden/>
              </w:rPr>
              <w:tab/>
            </w:r>
            <w:r w:rsidR="00542FD1">
              <w:rPr>
                <w:noProof/>
                <w:webHidden/>
              </w:rPr>
              <w:fldChar w:fldCharType="begin"/>
            </w:r>
            <w:r w:rsidR="00542FD1">
              <w:rPr>
                <w:noProof/>
                <w:webHidden/>
              </w:rPr>
              <w:instrText xml:space="preserve"> PAGEREF _Toc128087126 \h </w:instrText>
            </w:r>
            <w:r w:rsidR="00542FD1">
              <w:rPr>
                <w:noProof/>
                <w:webHidden/>
              </w:rPr>
            </w:r>
            <w:r w:rsidR="00542FD1">
              <w:rPr>
                <w:noProof/>
                <w:webHidden/>
              </w:rPr>
              <w:fldChar w:fldCharType="separate"/>
            </w:r>
            <w:r w:rsidR="000C0A1F">
              <w:rPr>
                <w:noProof/>
                <w:webHidden/>
              </w:rPr>
              <w:t>88</w:t>
            </w:r>
            <w:r w:rsidR="00542FD1">
              <w:rPr>
                <w:noProof/>
                <w:webHidden/>
              </w:rPr>
              <w:fldChar w:fldCharType="end"/>
            </w:r>
          </w:hyperlink>
        </w:p>
        <w:p w14:paraId="278AFC61" w14:textId="58208524" w:rsidR="00542FD1" w:rsidRDefault="00000000">
          <w:pPr>
            <w:pStyle w:val="28"/>
            <w:tabs>
              <w:tab w:val="right" w:leader="dot" w:pos="9628"/>
            </w:tabs>
            <w:rPr>
              <w:rFonts w:asciiTheme="minorHAnsi" w:eastAsiaTheme="minorEastAsia" w:hAnsiTheme="minorHAnsi" w:cstheme="minorBidi"/>
              <w:smallCaps w:val="0"/>
              <w:noProof/>
              <w:sz w:val="22"/>
              <w:szCs w:val="22"/>
              <w:lang w:val="en-US"/>
            </w:rPr>
          </w:pPr>
          <w:hyperlink w:anchor="_Toc128087127" w:history="1">
            <w:r w:rsidR="00542FD1" w:rsidRPr="00D73B3B">
              <w:rPr>
                <w:rStyle w:val="-"/>
                <w:noProof/>
                <w:lang w:val="el-GR"/>
              </w:rPr>
              <w:t xml:space="preserve">ΠΑΡΑΡΤΗΜΑ </w:t>
            </w:r>
            <w:r w:rsidR="00542FD1" w:rsidRPr="00D73B3B">
              <w:rPr>
                <w:rStyle w:val="-"/>
                <w:noProof/>
              </w:rPr>
              <w:t>VI</w:t>
            </w:r>
            <w:r w:rsidR="00542FD1" w:rsidRPr="00D73B3B">
              <w:rPr>
                <w:rStyle w:val="-"/>
                <w:noProof/>
                <w:lang w:val="el-GR"/>
              </w:rPr>
              <w:t xml:space="preserve"> – Υπόδειγμα Οικονομικής Προσφοράς</w:t>
            </w:r>
            <w:r w:rsidR="00542FD1">
              <w:rPr>
                <w:noProof/>
                <w:webHidden/>
              </w:rPr>
              <w:tab/>
            </w:r>
            <w:r w:rsidR="00542FD1">
              <w:rPr>
                <w:noProof/>
                <w:webHidden/>
              </w:rPr>
              <w:fldChar w:fldCharType="begin"/>
            </w:r>
            <w:r w:rsidR="00542FD1">
              <w:rPr>
                <w:noProof/>
                <w:webHidden/>
              </w:rPr>
              <w:instrText xml:space="preserve"> PAGEREF _Toc128087127 \h </w:instrText>
            </w:r>
            <w:r w:rsidR="00542FD1">
              <w:rPr>
                <w:noProof/>
                <w:webHidden/>
              </w:rPr>
            </w:r>
            <w:r w:rsidR="00542FD1">
              <w:rPr>
                <w:noProof/>
                <w:webHidden/>
              </w:rPr>
              <w:fldChar w:fldCharType="separate"/>
            </w:r>
            <w:r w:rsidR="000C0A1F">
              <w:rPr>
                <w:noProof/>
                <w:webHidden/>
              </w:rPr>
              <w:t>89</w:t>
            </w:r>
            <w:r w:rsidR="00542FD1">
              <w:rPr>
                <w:noProof/>
                <w:webHidden/>
              </w:rPr>
              <w:fldChar w:fldCharType="end"/>
            </w:r>
          </w:hyperlink>
        </w:p>
        <w:p w14:paraId="1A00CC9D" w14:textId="1605AD4D" w:rsidR="00542FD1" w:rsidRDefault="00000000">
          <w:pPr>
            <w:pStyle w:val="31"/>
            <w:tabs>
              <w:tab w:val="left" w:pos="880"/>
              <w:tab w:val="right" w:leader="dot" w:pos="9628"/>
            </w:tabs>
            <w:rPr>
              <w:rFonts w:asciiTheme="minorHAnsi" w:eastAsiaTheme="minorEastAsia" w:hAnsiTheme="minorHAnsi" w:cstheme="minorBidi"/>
              <w:i w:val="0"/>
              <w:iCs w:val="0"/>
              <w:noProof/>
              <w:sz w:val="22"/>
              <w:szCs w:val="22"/>
              <w:lang w:val="en-US"/>
            </w:rPr>
          </w:pPr>
          <w:hyperlink w:anchor="_Toc128087128" w:history="1">
            <w:r w:rsidR="00542FD1" w:rsidRPr="00D73B3B">
              <w:rPr>
                <w:rStyle w:val="-"/>
                <w:noProof/>
                <w:lang w:val="el-GR"/>
              </w:rPr>
              <w:t>1.</w:t>
            </w:r>
            <w:r w:rsidR="00542FD1">
              <w:rPr>
                <w:rFonts w:asciiTheme="minorHAnsi" w:eastAsiaTheme="minorEastAsia" w:hAnsiTheme="minorHAnsi" w:cstheme="minorBidi"/>
                <w:i w:val="0"/>
                <w:iCs w:val="0"/>
                <w:noProof/>
                <w:sz w:val="22"/>
                <w:szCs w:val="22"/>
                <w:lang w:val="en-US"/>
              </w:rPr>
              <w:tab/>
            </w:r>
            <w:r w:rsidR="00542FD1" w:rsidRPr="00D73B3B">
              <w:rPr>
                <w:rStyle w:val="-"/>
                <w:noProof/>
                <w:lang w:val="el-GR"/>
              </w:rPr>
              <w:t>Συγκεντρωτικός Πίνακας Οικονομικής Προσφοράς Έργου</w:t>
            </w:r>
            <w:r w:rsidR="00542FD1">
              <w:rPr>
                <w:noProof/>
                <w:webHidden/>
              </w:rPr>
              <w:tab/>
            </w:r>
            <w:r w:rsidR="00542FD1">
              <w:rPr>
                <w:noProof/>
                <w:webHidden/>
              </w:rPr>
              <w:fldChar w:fldCharType="begin"/>
            </w:r>
            <w:r w:rsidR="00542FD1">
              <w:rPr>
                <w:noProof/>
                <w:webHidden/>
              </w:rPr>
              <w:instrText xml:space="preserve"> PAGEREF _Toc128087128 \h </w:instrText>
            </w:r>
            <w:r w:rsidR="00542FD1">
              <w:rPr>
                <w:noProof/>
                <w:webHidden/>
              </w:rPr>
            </w:r>
            <w:r w:rsidR="00542FD1">
              <w:rPr>
                <w:noProof/>
                <w:webHidden/>
              </w:rPr>
              <w:fldChar w:fldCharType="separate"/>
            </w:r>
            <w:r w:rsidR="000C0A1F">
              <w:rPr>
                <w:noProof/>
                <w:webHidden/>
              </w:rPr>
              <w:t>89</w:t>
            </w:r>
            <w:r w:rsidR="00542FD1">
              <w:rPr>
                <w:noProof/>
                <w:webHidden/>
              </w:rPr>
              <w:fldChar w:fldCharType="end"/>
            </w:r>
          </w:hyperlink>
        </w:p>
        <w:p w14:paraId="2BB65F6E" w14:textId="1E6C5A4F" w:rsidR="00542FD1" w:rsidRDefault="00000000">
          <w:pPr>
            <w:pStyle w:val="28"/>
            <w:tabs>
              <w:tab w:val="right" w:leader="dot" w:pos="9628"/>
            </w:tabs>
            <w:rPr>
              <w:rFonts w:asciiTheme="minorHAnsi" w:eastAsiaTheme="minorEastAsia" w:hAnsiTheme="minorHAnsi" w:cstheme="minorBidi"/>
              <w:smallCaps w:val="0"/>
              <w:noProof/>
              <w:sz w:val="22"/>
              <w:szCs w:val="22"/>
              <w:lang w:val="en-US"/>
            </w:rPr>
          </w:pPr>
          <w:hyperlink w:anchor="_Toc128087129" w:history="1">
            <w:r w:rsidR="00542FD1" w:rsidRPr="00D73B3B">
              <w:rPr>
                <w:rStyle w:val="-"/>
                <w:noProof/>
                <w:lang w:val="el-GR"/>
              </w:rPr>
              <w:t xml:space="preserve">ΠΑΡΑΡΤΗΜΑ </w:t>
            </w:r>
            <w:r w:rsidR="00542FD1" w:rsidRPr="00D73B3B">
              <w:rPr>
                <w:rStyle w:val="-"/>
                <w:noProof/>
              </w:rPr>
              <w:t>VI</w:t>
            </w:r>
            <w:r w:rsidR="00542FD1" w:rsidRPr="00D73B3B">
              <w:rPr>
                <w:rStyle w:val="-"/>
                <w:noProof/>
                <w:lang w:val="el-GR"/>
              </w:rPr>
              <w:t>Ι – Άλλες Δηλώσεις</w:t>
            </w:r>
            <w:r w:rsidR="00542FD1">
              <w:rPr>
                <w:noProof/>
                <w:webHidden/>
              </w:rPr>
              <w:tab/>
            </w:r>
            <w:r w:rsidR="00542FD1">
              <w:rPr>
                <w:noProof/>
                <w:webHidden/>
              </w:rPr>
              <w:fldChar w:fldCharType="begin"/>
            </w:r>
            <w:r w:rsidR="00542FD1">
              <w:rPr>
                <w:noProof/>
                <w:webHidden/>
              </w:rPr>
              <w:instrText xml:space="preserve"> PAGEREF _Toc128087129 \h </w:instrText>
            </w:r>
            <w:r w:rsidR="00542FD1">
              <w:rPr>
                <w:noProof/>
                <w:webHidden/>
              </w:rPr>
            </w:r>
            <w:r w:rsidR="00542FD1">
              <w:rPr>
                <w:noProof/>
                <w:webHidden/>
              </w:rPr>
              <w:fldChar w:fldCharType="separate"/>
            </w:r>
            <w:r w:rsidR="000C0A1F">
              <w:rPr>
                <w:noProof/>
                <w:webHidden/>
              </w:rPr>
              <w:t>90</w:t>
            </w:r>
            <w:r w:rsidR="00542FD1">
              <w:rPr>
                <w:noProof/>
                <w:webHidden/>
              </w:rPr>
              <w:fldChar w:fldCharType="end"/>
            </w:r>
          </w:hyperlink>
        </w:p>
        <w:p w14:paraId="0E77C1E0" w14:textId="1FFB50A4" w:rsidR="00542FD1" w:rsidRDefault="00000000">
          <w:pPr>
            <w:pStyle w:val="28"/>
            <w:tabs>
              <w:tab w:val="right" w:leader="dot" w:pos="9628"/>
            </w:tabs>
            <w:rPr>
              <w:rFonts w:asciiTheme="minorHAnsi" w:eastAsiaTheme="minorEastAsia" w:hAnsiTheme="minorHAnsi" w:cstheme="minorBidi"/>
              <w:smallCaps w:val="0"/>
              <w:noProof/>
              <w:sz w:val="22"/>
              <w:szCs w:val="22"/>
              <w:lang w:val="en-US"/>
            </w:rPr>
          </w:pPr>
          <w:hyperlink w:anchor="_Toc128087130" w:history="1">
            <w:r w:rsidR="00542FD1" w:rsidRPr="00D73B3B">
              <w:rPr>
                <w:rStyle w:val="-"/>
                <w:noProof/>
                <w:lang w:val="el-GR"/>
              </w:rPr>
              <w:t xml:space="preserve">ΠΑΡΑΡΤΗΜΑ </w:t>
            </w:r>
            <w:r w:rsidR="00542FD1" w:rsidRPr="00D73B3B">
              <w:rPr>
                <w:rStyle w:val="-"/>
                <w:noProof/>
              </w:rPr>
              <w:t>VIII</w:t>
            </w:r>
            <w:r w:rsidR="00542FD1" w:rsidRPr="00D73B3B">
              <w:rPr>
                <w:rStyle w:val="-"/>
                <w:noProof/>
                <w:lang w:val="el-GR"/>
              </w:rPr>
              <w:t xml:space="preserve"> – Υποδείγματα Εγγυητικών Επιστολών</w:t>
            </w:r>
            <w:r w:rsidR="00542FD1">
              <w:rPr>
                <w:noProof/>
                <w:webHidden/>
              </w:rPr>
              <w:tab/>
            </w:r>
            <w:r w:rsidR="00542FD1">
              <w:rPr>
                <w:noProof/>
                <w:webHidden/>
              </w:rPr>
              <w:fldChar w:fldCharType="begin"/>
            </w:r>
            <w:r w:rsidR="00542FD1">
              <w:rPr>
                <w:noProof/>
                <w:webHidden/>
              </w:rPr>
              <w:instrText xml:space="preserve"> PAGEREF _Toc128087130 \h </w:instrText>
            </w:r>
            <w:r w:rsidR="00542FD1">
              <w:rPr>
                <w:noProof/>
                <w:webHidden/>
              </w:rPr>
            </w:r>
            <w:r w:rsidR="00542FD1">
              <w:rPr>
                <w:noProof/>
                <w:webHidden/>
              </w:rPr>
              <w:fldChar w:fldCharType="separate"/>
            </w:r>
            <w:r w:rsidR="000C0A1F">
              <w:rPr>
                <w:noProof/>
                <w:webHidden/>
              </w:rPr>
              <w:t>91</w:t>
            </w:r>
            <w:r w:rsidR="00542FD1">
              <w:rPr>
                <w:noProof/>
                <w:webHidden/>
              </w:rPr>
              <w:fldChar w:fldCharType="end"/>
            </w:r>
          </w:hyperlink>
        </w:p>
        <w:p w14:paraId="235569B8" w14:textId="59992252" w:rsidR="00542FD1" w:rsidRDefault="00000000">
          <w:pPr>
            <w:pStyle w:val="31"/>
            <w:tabs>
              <w:tab w:val="left" w:pos="880"/>
              <w:tab w:val="right" w:leader="dot" w:pos="9628"/>
            </w:tabs>
            <w:rPr>
              <w:rFonts w:asciiTheme="minorHAnsi" w:eastAsiaTheme="minorEastAsia" w:hAnsiTheme="minorHAnsi" w:cstheme="minorBidi"/>
              <w:i w:val="0"/>
              <w:iCs w:val="0"/>
              <w:noProof/>
              <w:sz w:val="22"/>
              <w:szCs w:val="22"/>
              <w:lang w:val="en-US"/>
            </w:rPr>
          </w:pPr>
          <w:hyperlink w:anchor="_Toc128087131" w:history="1">
            <w:r w:rsidR="00542FD1" w:rsidRPr="00D73B3B">
              <w:rPr>
                <w:rStyle w:val="-"/>
                <w:noProof/>
                <w:lang w:val="el-GR"/>
              </w:rPr>
              <w:t>I.</w:t>
            </w:r>
            <w:r w:rsidR="00542FD1">
              <w:rPr>
                <w:rFonts w:asciiTheme="minorHAnsi" w:eastAsiaTheme="minorEastAsia" w:hAnsiTheme="minorHAnsi" w:cstheme="minorBidi"/>
                <w:i w:val="0"/>
                <w:iCs w:val="0"/>
                <w:noProof/>
                <w:sz w:val="22"/>
                <w:szCs w:val="22"/>
                <w:lang w:val="en-US"/>
              </w:rPr>
              <w:tab/>
            </w:r>
            <w:r w:rsidR="00542FD1" w:rsidRPr="00D73B3B">
              <w:rPr>
                <w:rStyle w:val="-"/>
                <w:noProof/>
                <w:lang w:val="el-GR"/>
              </w:rPr>
              <w:t>Εγγυητική Επιστολή Συμμετοχής</w:t>
            </w:r>
            <w:r w:rsidR="00542FD1">
              <w:rPr>
                <w:noProof/>
                <w:webHidden/>
              </w:rPr>
              <w:tab/>
            </w:r>
            <w:r w:rsidR="00542FD1">
              <w:rPr>
                <w:noProof/>
                <w:webHidden/>
              </w:rPr>
              <w:fldChar w:fldCharType="begin"/>
            </w:r>
            <w:r w:rsidR="00542FD1">
              <w:rPr>
                <w:noProof/>
                <w:webHidden/>
              </w:rPr>
              <w:instrText xml:space="preserve"> PAGEREF _Toc128087131 \h </w:instrText>
            </w:r>
            <w:r w:rsidR="00542FD1">
              <w:rPr>
                <w:noProof/>
                <w:webHidden/>
              </w:rPr>
            </w:r>
            <w:r w:rsidR="00542FD1">
              <w:rPr>
                <w:noProof/>
                <w:webHidden/>
              </w:rPr>
              <w:fldChar w:fldCharType="separate"/>
            </w:r>
            <w:r w:rsidR="000C0A1F">
              <w:rPr>
                <w:noProof/>
                <w:webHidden/>
              </w:rPr>
              <w:t>91</w:t>
            </w:r>
            <w:r w:rsidR="00542FD1">
              <w:rPr>
                <w:noProof/>
                <w:webHidden/>
              </w:rPr>
              <w:fldChar w:fldCharType="end"/>
            </w:r>
          </w:hyperlink>
        </w:p>
        <w:p w14:paraId="1EC58C4A" w14:textId="76FEB66E" w:rsidR="00542FD1" w:rsidRDefault="00000000">
          <w:pPr>
            <w:pStyle w:val="31"/>
            <w:tabs>
              <w:tab w:val="left" w:pos="880"/>
              <w:tab w:val="right" w:leader="dot" w:pos="9628"/>
            </w:tabs>
            <w:rPr>
              <w:rFonts w:asciiTheme="minorHAnsi" w:eastAsiaTheme="minorEastAsia" w:hAnsiTheme="minorHAnsi" w:cstheme="minorBidi"/>
              <w:i w:val="0"/>
              <w:iCs w:val="0"/>
              <w:noProof/>
              <w:sz w:val="22"/>
              <w:szCs w:val="22"/>
              <w:lang w:val="en-US"/>
            </w:rPr>
          </w:pPr>
          <w:hyperlink w:anchor="_Toc128087132" w:history="1">
            <w:r w:rsidR="00542FD1" w:rsidRPr="00D73B3B">
              <w:rPr>
                <w:rStyle w:val="-"/>
                <w:noProof/>
                <w:lang w:val="el-GR"/>
              </w:rPr>
              <w:t>II.</w:t>
            </w:r>
            <w:r w:rsidR="00542FD1">
              <w:rPr>
                <w:rFonts w:asciiTheme="minorHAnsi" w:eastAsiaTheme="minorEastAsia" w:hAnsiTheme="minorHAnsi" w:cstheme="minorBidi"/>
                <w:i w:val="0"/>
                <w:iCs w:val="0"/>
                <w:noProof/>
                <w:sz w:val="22"/>
                <w:szCs w:val="22"/>
                <w:lang w:val="en-US"/>
              </w:rPr>
              <w:tab/>
            </w:r>
            <w:r w:rsidR="00542FD1" w:rsidRPr="00D73B3B">
              <w:rPr>
                <w:rStyle w:val="-"/>
                <w:noProof/>
                <w:lang w:val="el-GR"/>
              </w:rPr>
              <w:t>Εγγυητική Επιστολή Καλής Εκτέλεσης</w:t>
            </w:r>
            <w:r w:rsidR="00542FD1">
              <w:rPr>
                <w:noProof/>
                <w:webHidden/>
              </w:rPr>
              <w:tab/>
            </w:r>
            <w:r w:rsidR="00542FD1">
              <w:rPr>
                <w:noProof/>
                <w:webHidden/>
              </w:rPr>
              <w:fldChar w:fldCharType="begin"/>
            </w:r>
            <w:r w:rsidR="00542FD1">
              <w:rPr>
                <w:noProof/>
                <w:webHidden/>
              </w:rPr>
              <w:instrText xml:space="preserve"> PAGEREF _Toc128087132 \h </w:instrText>
            </w:r>
            <w:r w:rsidR="00542FD1">
              <w:rPr>
                <w:noProof/>
                <w:webHidden/>
              </w:rPr>
            </w:r>
            <w:r w:rsidR="00542FD1">
              <w:rPr>
                <w:noProof/>
                <w:webHidden/>
              </w:rPr>
              <w:fldChar w:fldCharType="separate"/>
            </w:r>
            <w:r w:rsidR="000C0A1F">
              <w:rPr>
                <w:noProof/>
                <w:webHidden/>
              </w:rPr>
              <w:t>92</w:t>
            </w:r>
            <w:r w:rsidR="00542FD1">
              <w:rPr>
                <w:noProof/>
                <w:webHidden/>
              </w:rPr>
              <w:fldChar w:fldCharType="end"/>
            </w:r>
          </w:hyperlink>
        </w:p>
        <w:p w14:paraId="1BA3C18F" w14:textId="168F7168" w:rsidR="00542FD1" w:rsidRDefault="00000000">
          <w:pPr>
            <w:pStyle w:val="28"/>
            <w:tabs>
              <w:tab w:val="right" w:leader="dot" w:pos="9628"/>
            </w:tabs>
            <w:rPr>
              <w:rFonts w:asciiTheme="minorHAnsi" w:eastAsiaTheme="minorEastAsia" w:hAnsiTheme="minorHAnsi" w:cstheme="minorBidi"/>
              <w:smallCaps w:val="0"/>
              <w:noProof/>
              <w:sz w:val="22"/>
              <w:szCs w:val="22"/>
              <w:lang w:val="en-US"/>
            </w:rPr>
          </w:pPr>
          <w:hyperlink w:anchor="_Toc128087133" w:history="1">
            <w:r w:rsidR="00542FD1" w:rsidRPr="00D73B3B">
              <w:rPr>
                <w:rStyle w:val="-"/>
                <w:noProof/>
                <w:lang w:val="el-GR"/>
              </w:rPr>
              <w:t>ΠΑΡΑΡΤΗΜΑ IX– ΕΝΗΜΕΡΩΣΗ ΓΙΑ ΤΗΝ ΕΠΕΞΕΡΓΑΣΙΑ ΠΡΟΣΩΠΙΚΩΝ ΔΕΔΟΜΕΝΩΝ</w:t>
            </w:r>
            <w:r w:rsidR="00542FD1">
              <w:rPr>
                <w:noProof/>
                <w:webHidden/>
              </w:rPr>
              <w:tab/>
            </w:r>
            <w:r w:rsidR="00542FD1">
              <w:rPr>
                <w:noProof/>
                <w:webHidden/>
              </w:rPr>
              <w:fldChar w:fldCharType="begin"/>
            </w:r>
            <w:r w:rsidR="00542FD1">
              <w:rPr>
                <w:noProof/>
                <w:webHidden/>
              </w:rPr>
              <w:instrText xml:space="preserve"> PAGEREF _Toc128087133 \h </w:instrText>
            </w:r>
            <w:r w:rsidR="00542FD1">
              <w:rPr>
                <w:noProof/>
                <w:webHidden/>
              </w:rPr>
            </w:r>
            <w:r w:rsidR="00542FD1">
              <w:rPr>
                <w:noProof/>
                <w:webHidden/>
              </w:rPr>
              <w:fldChar w:fldCharType="separate"/>
            </w:r>
            <w:r w:rsidR="000C0A1F">
              <w:rPr>
                <w:noProof/>
                <w:webHidden/>
              </w:rPr>
              <w:t>93</w:t>
            </w:r>
            <w:r w:rsidR="00542FD1">
              <w:rPr>
                <w:noProof/>
                <w:webHidden/>
              </w:rPr>
              <w:fldChar w:fldCharType="end"/>
            </w:r>
          </w:hyperlink>
        </w:p>
        <w:p w14:paraId="74455A25" w14:textId="17872261" w:rsidR="00542FD1" w:rsidRDefault="00000000">
          <w:pPr>
            <w:pStyle w:val="28"/>
            <w:tabs>
              <w:tab w:val="right" w:leader="dot" w:pos="9628"/>
            </w:tabs>
            <w:rPr>
              <w:rFonts w:asciiTheme="minorHAnsi" w:eastAsiaTheme="minorEastAsia" w:hAnsiTheme="minorHAnsi" w:cstheme="minorBidi"/>
              <w:smallCaps w:val="0"/>
              <w:noProof/>
              <w:sz w:val="22"/>
              <w:szCs w:val="22"/>
              <w:lang w:val="en-US"/>
            </w:rPr>
          </w:pPr>
          <w:hyperlink w:anchor="_Toc128087134" w:history="1">
            <w:r w:rsidR="00542FD1" w:rsidRPr="00D73B3B">
              <w:rPr>
                <w:rStyle w:val="-"/>
                <w:noProof/>
                <w:lang w:val="el-GR"/>
              </w:rPr>
              <w:t xml:space="preserve">ΠΑΡΑΡΤΗΜΑ </w:t>
            </w:r>
            <w:r w:rsidR="00542FD1" w:rsidRPr="00D73B3B">
              <w:rPr>
                <w:rStyle w:val="-"/>
                <w:noProof/>
              </w:rPr>
              <w:t>X</w:t>
            </w:r>
            <w:r w:rsidR="00542FD1" w:rsidRPr="00D73B3B">
              <w:rPr>
                <w:rStyle w:val="-"/>
                <w:noProof/>
                <w:lang w:val="el-GR"/>
              </w:rPr>
              <w:t xml:space="preserve"> – Ρήτρα Ακεραιότητας</w:t>
            </w:r>
            <w:r w:rsidR="00542FD1">
              <w:rPr>
                <w:noProof/>
                <w:webHidden/>
              </w:rPr>
              <w:tab/>
            </w:r>
            <w:r w:rsidR="00542FD1">
              <w:rPr>
                <w:noProof/>
                <w:webHidden/>
              </w:rPr>
              <w:fldChar w:fldCharType="begin"/>
            </w:r>
            <w:r w:rsidR="00542FD1">
              <w:rPr>
                <w:noProof/>
                <w:webHidden/>
              </w:rPr>
              <w:instrText xml:space="preserve"> PAGEREF _Toc128087134 \h </w:instrText>
            </w:r>
            <w:r w:rsidR="00542FD1">
              <w:rPr>
                <w:noProof/>
                <w:webHidden/>
              </w:rPr>
            </w:r>
            <w:r w:rsidR="00542FD1">
              <w:rPr>
                <w:noProof/>
                <w:webHidden/>
              </w:rPr>
              <w:fldChar w:fldCharType="separate"/>
            </w:r>
            <w:r w:rsidR="000C0A1F">
              <w:rPr>
                <w:noProof/>
                <w:webHidden/>
              </w:rPr>
              <w:t>94</w:t>
            </w:r>
            <w:r w:rsidR="00542FD1">
              <w:rPr>
                <w:noProof/>
                <w:webHidden/>
              </w:rPr>
              <w:fldChar w:fldCharType="end"/>
            </w:r>
          </w:hyperlink>
        </w:p>
        <w:p w14:paraId="25698511" w14:textId="23A03D6C" w:rsidR="00A81D32" w:rsidRDefault="005D6014">
          <w:r>
            <w:rPr>
              <w:b/>
              <w:bCs/>
              <w:caps/>
              <w:sz w:val="20"/>
              <w:szCs w:val="20"/>
            </w:rPr>
            <w:fldChar w:fldCharType="end"/>
          </w:r>
        </w:p>
      </w:sdtContent>
    </w:sdt>
    <w:p w14:paraId="71AEB11C" w14:textId="77777777" w:rsidR="008E18C3" w:rsidRPr="00603221" w:rsidRDefault="008E18C3">
      <w:pPr>
        <w:rPr>
          <w:rFonts w:eastAsia="MS Mincho"/>
          <w:b/>
          <w:bCs/>
          <w:caps/>
          <w:lang w:val="el-GR" w:eastAsia="el-GR"/>
        </w:rPr>
        <w:sectPr w:rsidR="008E18C3" w:rsidRPr="00603221" w:rsidSect="00DF02B0">
          <w:headerReference w:type="first" r:id="rId12"/>
          <w:pgSz w:w="11906" w:h="16838"/>
          <w:pgMar w:top="1134" w:right="1134" w:bottom="1134" w:left="1134" w:header="720" w:footer="709" w:gutter="0"/>
          <w:cols w:space="720"/>
          <w:titlePg/>
          <w:docGrid w:linePitch="360"/>
        </w:sectPr>
      </w:pPr>
    </w:p>
    <w:p w14:paraId="55CD7CD3" w14:textId="77777777" w:rsidR="008338F0" w:rsidRPr="003329FF" w:rsidRDefault="003355E7">
      <w:pPr>
        <w:pStyle w:val="1"/>
        <w:numPr>
          <w:ilvl w:val="0"/>
          <w:numId w:val="18"/>
        </w:numPr>
        <w:rPr>
          <w:lang w:val="el-GR"/>
        </w:rPr>
      </w:pPr>
      <w:bookmarkStart w:id="9" w:name="_Toc97194404"/>
      <w:bookmarkStart w:id="10" w:name="_Toc128087035"/>
      <w:r w:rsidRPr="003329FF">
        <w:rPr>
          <w:lang w:val="el-GR"/>
        </w:rPr>
        <w:lastRenderedPageBreak/>
        <w:t>ΑΝΑΘΕΤΟΥΣΑ ΑΡΧΗ ΚΑΙ ΑΝΤΙΚΕΙΜΕΝΟ ΣΥΜΒΑΣΗΣ</w:t>
      </w:r>
      <w:bookmarkEnd w:id="9"/>
      <w:bookmarkEnd w:id="10"/>
    </w:p>
    <w:p w14:paraId="473A9C05" w14:textId="77777777" w:rsidR="008338F0" w:rsidRPr="0032146B" w:rsidRDefault="003355E7">
      <w:pPr>
        <w:pStyle w:val="2"/>
        <w:numPr>
          <w:ilvl w:val="1"/>
          <w:numId w:val="19"/>
        </w:numPr>
        <w:rPr>
          <w:lang w:val="el-GR"/>
        </w:rPr>
      </w:pPr>
      <w:bookmarkStart w:id="11" w:name="_Toc97194256"/>
      <w:bookmarkStart w:id="12" w:name="_Toc97194405"/>
      <w:bookmarkStart w:id="13" w:name="_Toc128087036"/>
      <w:r w:rsidRPr="0032146B">
        <w:rPr>
          <w:lang w:val="el-GR"/>
        </w:rPr>
        <w:t>Στοιχεία Αναθέτουσας Αρχής</w:t>
      </w:r>
      <w:bookmarkEnd w:id="11"/>
      <w:bookmarkEnd w:id="12"/>
      <w:bookmarkEnd w:id="13"/>
      <w:r w:rsidRPr="0032146B">
        <w:rPr>
          <w:lang w:val="el-GR"/>
        </w:rPr>
        <w:t xml:space="preserve"> </w:t>
      </w:r>
    </w:p>
    <w:p w14:paraId="2E803ED7"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0C0A1F" w14:paraId="1271556F" w14:textId="77777777">
        <w:tc>
          <w:tcPr>
            <w:tcW w:w="5245" w:type="dxa"/>
            <w:tcBorders>
              <w:top w:val="single" w:sz="4" w:space="0" w:color="000000"/>
              <w:left w:val="single" w:sz="4" w:space="0" w:color="000000"/>
              <w:bottom w:val="single" w:sz="4" w:space="0" w:color="000000"/>
            </w:tcBorders>
            <w:shd w:val="clear" w:color="auto" w:fill="auto"/>
          </w:tcPr>
          <w:p w14:paraId="08F77B7A"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48A1BB"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3EDA0799" w14:textId="77777777">
        <w:tc>
          <w:tcPr>
            <w:tcW w:w="5245" w:type="dxa"/>
            <w:tcBorders>
              <w:top w:val="single" w:sz="4" w:space="0" w:color="000000"/>
              <w:left w:val="single" w:sz="4" w:space="0" w:color="000000"/>
              <w:bottom w:val="single" w:sz="4" w:space="0" w:color="000000"/>
            </w:tcBorders>
            <w:shd w:val="clear" w:color="auto" w:fill="auto"/>
          </w:tcPr>
          <w:p w14:paraId="20E73647" w14:textId="77777777" w:rsidR="004D0444" w:rsidRPr="00EF0725" w:rsidRDefault="004D0444" w:rsidP="004D0444">
            <w:pPr>
              <w:pStyle w:val="normalwithoutspacing"/>
              <w:rPr>
                <w:lang w:val="en-US"/>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1A090C" w14:textId="77777777" w:rsidR="004D0444" w:rsidRPr="00603221" w:rsidRDefault="004D0444" w:rsidP="004D0444">
            <w:pPr>
              <w:pStyle w:val="normalwithoutspacing"/>
              <w:snapToGrid w:val="0"/>
            </w:pPr>
            <w:r w:rsidRPr="00782EAD">
              <w:t>999983307</w:t>
            </w:r>
          </w:p>
        </w:tc>
      </w:tr>
      <w:tr w:rsidR="004D0444" w:rsidRPr="004D0444" w14:paraId="71326871" w14:textId="77777777">
        <w:tc>
          <w:tcPr>
            <w:tcW w:w="5245" w:type="dxa"/>
            <w:tcBorders>
              <w:top w:val="single" w:sz="4" w:space="0" w:color="000000"/>
              <w:left w:val="single" w:sz="4" w:space="0" w:color="000000"/>
              <w:bottom w:val="single" w:sz="4" w:space="0" w:color="000000"/>
            </w:tcBorders>
            <w:shd w:val="clear" w:color="auto" w:fill="auto"/>
          </w:tcPr>
          <w:p w14:paraId="4D62442F"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DEA37A" w14:textId="77777777" w:rsidR="004D0444" w:rsidRPr="00603221" w:rsidRDefault="004D0444" w:rsidP="004D0444">
            <w:pPr>
              <w:pStyle w:val="normalwithoutspacing"/>
              <w:snapToGrid w:val="0"/>
            </w:pPr>
            <w:r w:rsidRPr="00782EAD">
              <w:t>1053.E00553.00005</w:t>
            </w:r>
          </w:p>
        </w:tc>
      </w:tr>
      <w:tr w:rsidR="008338F0" w:rsidRPr="00DF02B0" w14:paraId="6B71AA81" w14:textId="77777777">
        <w:tc>
          <w:tcPr>
            <w:tcW w:w="5245" w:type="dxa"/>
            <w:tcBorders>
              <w:top w:val="single" w:sz="4" w:space="0" w:color="000000"/>
              <w:left w:val="single" w:sz="4" w:space="0" w:color="000000"/>
              <w:bottom w:val="single" w:sz="4" w:space="0" w:color="000000"/>
            </w:tcBorders>
            <w:shd w:val="clear" w:color="auto" w:fill="auto"/>
          </w:tcPr>
          <w:p w14:paraId="35DDB12F"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E334EA" w14:textId="297C7FCB" w:rsidR="008338F0" w:rsidRPr="00372204" w:rsidRDefault="00372204" w:rsidP="007D3A48">
            <w:pPr>
              <w:pStyle w:val="normalwithoutspacing"/>
              <w:snapToGrid w:val="0"/>
            </w:pPr>
            <w:r>
              <w:t>Λεωφ. Συγγρού 194</w:t>
            </w:r>
          </w:p>
        </w:tc>
      </w:tr>
      <w:tr w:rsidR="008338F0" w:rsidRPr="00DF02B0" w14:paraId="4249BB5F" w14:textId="77777777">
        <w:tc>
          <w:tcPr>
            <w:tcW w:w="5245" w:type="dxa"/>
            <w:tcBorders>
              <w:top w:val="single" w:sz="4" w:space="0" w:color="000000"/>
              <w:left w:val="single" w:sz="4" w:space="0" w:color="000000"/>
              <w:bottom w:val="single" w:sz="4" w:space="0" w:color="000000"/>
            </w:tcBorders>
            <w:shd w:val="clear" w:color="auto" w:fill="auto"/>
          </w:tcPr>
          <w:p w14:paraId="02A70B3B"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668D5B" w14:textId="03FDB925" w:rsidR="008338F0" w:rsidRPr="00603221" w:rsidRDefault="00372204">
            <w:pPr>
              <w:pStyle w:val="normalwithoutspacing"/>
              <w:snapToGrid w:val="0"/>
            </w:pPr>
            <w:r>
              <w:t>Καλλιθέα</w:t>
            </w:r>
          </w:p>
        </w:tc>
      </w:tr>
      <w:tr w:rsidR="008338F0" w:rsidRPr="00DF02B0" w14:paraId="1B7F5455" w14:textId="77777777">
        <w:tc>
          <w:tcPr>
            <w:tcW w:w="5245" w:type="dxa"/>
            <w:tcBorders>
              <w:top w:val="single" w:sz="4" w:space="0" w:color="000000"/>
              <w:left w:val="single" w:sz="4" w:space="0" w:color="000000"/>
              <w:bottom w:val="single" w:sz="4" w:space="0" w:color="000000"/>
            </w:tcBorders>
            <w:shd w:val="clear" w:color="auto" w:fill="auto"/>
          </w:tcPr>
          <w:p w14:paraId="21A5F7CA"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1FD6C6" w14:textId="7711587A" w:rsidR="008338F0" w:rsidRPr="00603221" w:rsidRDefault="00372204">
            <w:pPr>
              <w:pStyle w:val="normalwithoutspacing"/>
              <w:snapToGrid w:val="0"/>
            </w:pPr>
            <w:r>
              <w:t>176</w:t>
            </w:r>
            <w:r w:rsidRPr="00603221">
              <w:t xml:space="preserve"> </w:t>
            </w:r>
            <w:r>
              <w:t>71</w:t>
            </w:r>
          </w:p>
        </w:tc>
      </w:tr>
      <w:tr w:rsidR="008338F0" w:rsidRPr="00DF02B0" w14:paraId="3CDBB369" w14:textId="77777777">
        <w:tc>
          <w:tcPr>
            <w:tcW w:w="5245" w:type="dxa"/>
            <w:tcBorders>
              <w:top w:val="single" w:sz="4" w:space="0" w:color="000000"/>
              <w:left w:val="single" w:sz="4" w:space="0" w:color="000000"/>
              <w:bottom w:val="single" w:sz="4" w:space="0" w:color="000000"/>
            </w:tcBorders>
            <w:shd w:val="clear" w:color="auto" w:fill="auto"/>
          </w:tcPr>
          <w:p w14:paraId="7ED2F1A7" w14:textId="385F060D" w:rsidR="008338F0" w:rsidRPr="00603221" w:rsidRDefault="003355E7">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8D9D62" w14:textId="77777777" w:rsidR="008338F0" w:rsidRPr="00603221" w:rsidRDefault="007D3A48">
            <w:pPr>
              <w:pStyle w:val="normalwithoutspacing"/>
              <w:snapToGrid w:val="0"/>
              <w:rPr>
                <w:lang w:val="en-US"/>
              </w:rPr>
            </w:pPr>
            <w:r w:rsidRPr="00603221">
              <w:t>ΕΛΛΑΔΑ</w:t>
            </w:r>
          </w:p>
        </w:tc>
      </w:tr>
      <w:tr w:rsidR="008338F0" w:rsidRPr="00DF02B0" w14:paraId="2972A2EB" w14:textId="77777777">
        <w:tc>
          <w:tcPr>
            <w:tcW w:w="5245" w:type="dxa"/>
            <w:tcBorders>
              <w:top w:val="single" w:sz="4" w:space="0" w:color="000000"/>
              <w:left w:val="single" w:sz="4" w:space="0" w:color="000000"/>
              <w:bottom w:val="single" w:sz="4" w:space="0" w:color="000000"/>
            </w:tcBorders>
            <w:shd w:val="clear" w:color="auto" w:fill="auto"/>
          </w:tcPr>
          <w:p w14:paraId="537E91E5" w14:textId="512D4DA7" w:rsidR="008338F0" w:rsidRPr="00603221" w:rsidRDefault="003355E7">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AFD45C" w14:textId="77777777" w:rsidR="008338F0" w:rsidRPr="00603221" w:rsidRDefault="0036512D">
            <w:pPr>
              <w:pStyle w:val="normalwithoutspacing"/>
              <w:snapToGrid w:val="0"/>
              <w:rPr>
                <w:lang w:val="de-DE"/>
              </w:rPr>
            </w:pPr>
            <w:r w:rsidRPr="003329FF">
              <w:t>GR 300</w:t>
            </w:r>
          </w:p>
        </w:tc>
      </w:tr>
      <w:tr w:rsidR="008338F0" w:rsidRPr="00DF02B0" w14:paraId="7905AC25" w14:textId="77777777">
        <w:tc>
          <w:tcPr>
            <w:tcW w:w="5245" w:type="dxa"/>
            <w:tcBorders>
              <w:top w:val="single" w:sz="4" w:space="0" w:color="000000"/>
              <w:left w:val="single" w:sz="4" w:space="0" w:color="000000"/>
              <w:bottom w:val="single" w:sz="4" w:space="0" w:color="000000"/>
            </w:tcBorders>
            <w:shd w:val="clear" w:color="auto" w:fill="auto"/>
          </w:tcPr>
          <w:p w14:paraId="2DE0CE84"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5F59D3" w14:textId="77777777" w:rsidR="008338F0" w:rsidRPr="00603221" w:rsidRDefault="00865C7D">
            <w:pPr>
              <w:pStyle w:val="normalwithoutspacing"/>
              <w:snapToGrid w:val="0"/>
              <w:rPr>
                <w:lang w:val="en-US"/>
              </w:rPr>
            </w:pPr>
            <w:r w:rsidRPr="00603221">
              <w:rPr>
                <w:lang w:val="en-US"/>
              </w:rPr>
              <w:t>213 1300700</w:t>
            </w:r>
          </w:p>
        </w:tc>
      </w:tr>
      <w:tr w:rsidR="008338F0" w:rsidRPr="00DF02B0" w14:paraId="470A24B3" w14:textId="77777777">
        <w:tc>
          <w:tcPr>
            <w:tcW w:w="5245" w:type="dxa"/>
            <w:tcBorders>
              <w:top w:val="single" w:sz="4" w:space="0" w:color="000000"/>
              <w:left w:val="single" w:sz="4" w:space="0" w:color="000000"/>
              <w:bottom w:val="single" w:sz="4" w:space="0" w:color="000000"/>
            </w:tcBorders>
            <w:shd w:val="clear" w:color="auto" w:fill="auto"/>
          </w:tcPr>
          <w:p w14:paraId="69AA05FE" w14:textId="77777777" w:rsidR="008338F0" w:rsidRPr="00603221" w:rsidRDefault="003355E7">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AB4D989" w14:textId="77777777" w:rsidR="008338F0" w:rsidRPr="00603221" w:rsidRDefault="00865C7D">
            <w:pPr>
              <w:pStyle w:val="normalwithoutspacing"/>
              <w:snapToGrid w:val="0"/>
              <w:rPr>
                <w:lang w:val="en-US"/>
              </w:rPr>
            </w:pPr>
            <w:r w:rsidRPr="00603221">
              <w:rPr>
                <w:lang w:val="en-US"/>
              </w:rPr>
              <w:t>213 1300801</w:t>
            </w:r>
          </w:p>
        </w:tc>
      </w:tr>
      <w:tr w:rsidR="008338F0" w:rsidRPr="00DF02B0" w14:paraId="725F4C55" w14:textId="77777777">
        <w:tc>
          <w:tcPr>
            <w:tcW w:w="5245" w:type="dxa"/>
            <w:tcBorders>
              <w:top w:val="single" w:sz="4" w:space="0" w:color="000000"/>
              <w:left w:val="single" w:sz="4" w:space="0" w:color="000000"/>
              <w:bottom w:val="single" w:sz="4" w:space="0" w:color="000000"/>
            </w:tcBorders>
            <w:shd w:val="clear" w:color="auto" w:fill="auto"/>
          </w:tcPr>
          <w:p w14:paraId="6B2ECF40"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D1BD7C" w14:textId="7356EA38" w:rsidR="008338F0" w:rsidRPr="00603221" w:rsidRDefault="00000000">
            <w:pPr>
              <w:pStyle w:val="normalwithoutspacing"/>
              <w:snapToGrid w:val="0"/>
              <w:rPr>
                <w:lang w:val="en-US"/>
              </w:rPr>
            </w:pPr>
            <w:hyperlink r:id="rId13" w:history="1">
              <w:r w:rsidR="00E817D9" w:rsidRPr="00D009BC">
                <w:rPr>
                  <w:rStyle w:val="-"/>
                  <w:lang w:val="en-US"/>
                </w:rPr>
                <w:t>info@ktpae.gr</w:t>
              </w:r>
            </w:hyperlink>
          </w:p>
        </w:tc>
      </w:tr>
      <w:tr w:rsidR="008338F0" w:rsidRPr="00DF02B0" w14:paraId="23BFA2BC" w14:textId="77777777">
        <w:tc>
          <w:tcPr>
            <w:tcW w:w="5245" w:type="dxa"/>
            <w:tcBorders>
              <w:top w:val="single" w:sz="4" w:space="0" w:color="000000"/>
              <w:left w:val="single" w:sz="4" w:space="0" w:color="000000"/>
              <w:bottom w:val="single" w:sz="4" w:space="0" w:color="000000"/>
            </w:tcBorders>
            <w:shd w:val="clear" w:color="auto" w:fill="auto"/>
          </w:tcPr>
          <w:p w14:paraId="4D0056AF"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0A5084" w14:textId="7A97DBCB" w:rsidR="008338F0" w:rsidRPr="001222C1" w:rsidRDefault="001222C1">
            <w:pPr>
              <w:pStyle w:val="normalwithoutspacing"/>
              <w:snapToGrid w:val="0"/>
              <w:rPr>
                <w:highlight w:val="magenta"/>
              </w:rPr>
            </w:pPr>
            <w:r w:rsidRPr="008F654E">
              <w:rPr>
                <w:lang w:val="en-US"/>
              </w:rPr>
              <w:t>Μερόπη Δράκου</w:t>
            </w:r>
          </w:p>
        </w:tc>
      </w:tr>
      <w:tr w:rsidR="008338F0" w:rsidRPr="00DF02B0" w14:paraId="433853CF" w14:textId="77777777">
        <w:tc>
          <w:tcPr>
            <w:tcW w:w="5245" w:type="dxa"/>
            <w:tcBorders>
              <w:top w:val="single" w:sz="4" w:space="0" w:color="000000"/>
              <w:left w:val="single" w:sz="4" w:space="0" w:color="000000"/>
              <w:bottom w:val="single" w:sz="4" w:space="0" w:color="000000"/>
            </w:tcBorders>
            <w:shd w:val="clear" w:color="auto" w:fill="auto"/>
          </w:tcPr>
          <w:p w14:paraId="09D2C46B"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C5E03C" w14:textId="6D744967" w:rsidR="008338F0" w:rsidRPr="00603221" w:rsidRDefault="00000000">
            <w:pPr>
              <w:pStyle w:val="normalwithoutspacing"/>
              <w:snapToGrid w:val="0"/>
            </w:pPr>
            <w:hyperlink r:id="rId14" w:history="1">
              <w:r w:rsidR="00E817D9" w:rsidRPr="00D009BC">
                <w:rPr>
                  <w:rStyle w:val="-"/>
                </w:rPr>
                <w:t>http://www.ktpae.gr</w:t>
              </w:r>
            </w:hyperlink>
          </w:p>
        </w:tc>
      </w:tr>
      <w:tr w:rsidR="008338F0" w:rsidRPr="00D72C0C" w14:paraId="5772DFEA" w14:textId="77777777">
        <w:tc>
          <w:tcPr>
            <w:tcW w:w="5245" w:type="dxa"/>
            <w:tcBorders>
              <w:top w:val="single" w:sz="4" w:space="0" w:color="000000"/>
              <w:left w:val="single" w:sz="4" w:space="0" w:color="000000"/>
              <w:bottom w:val="single" w:sz="4" w:space="0" w:color="000000"/>
            </w:tcBorders>
            <w:shd w:val="clear" w:color="auto" w:fill="auto"/>
          </w:tcPr>
          <w:p w14:paraId="62F40955"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16F99D" w14:textId="77777777" w:rsidR="008338F0" w:rsidRPr="00603221" w:rsidRDefault="00E817D9">
            <w:pPr>
              <w:pStyle w:val="normalwithoutspacing"/>
              <w:snapToGrid w:val="0"/>
            </w:pPr>
            <w:r w:rsidRPr="004A4152">
              <w:t>https://www.ktpae.gr/</w:t>
            </w:r>
          </w:p>
        </w:tc>
      </w:tr>
    </w:tbl>
    <w:p w14:paraId="6D04F2B7" w14:textId="77777777" w:rsidR="008338F0" w:rsidRPr="00603221" w:rsidRDefault="008338F0">
      <w:pPr>
        <w:pStyle w:val="normalwithoutspacing"/>
      </w:pPr>
    </w:p>
    <w:p w14:paraId="71E04718" w14:textId="77777777" w:rsidR="008338F0" w:rsidRPr="00603221" w:rsidRDefault="003355E7">
      <w:pPr>
        <w:pStyle w:val="normalwithoutspacing"/>
      </w:pPr>
      <w:r w:rsidRPr="00603221">
        <w:rPr>
          <w:b/>
        </w:rPr>
        <w:t xml:space="preserve">Είδος Αναθέτουσας Αρχής </w:t>
      </w:r>
    </w:p>
    <w:p w14:paraId="44146439" w14:textId="77777777" w:rsidR="008338F0" w:rsidRPr="00603221" w:rsidRDefault="003355E7">
      <w:pPr>
        <w:pStyle w:val="normalwithoutspacing"/>
        <w:rPr>
          <w:rFonts w:eastAsia="Calibri"/>
        </w:rPr>
      </w:pPr>
      <w:r w:rsidRPr="00603221">
        <w:t>Η Αναθέτουσα Αρχή είναι</w:t>
      </w:r>
      <w:r w:rsidR="00E1337D" w:rsidRPr="00603221">
        <w:t xml:space="preserve"> </w:t>
      </w:r>
      <w:r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Υποτομέας Νομικά Πρόσωπα Κεντρικής Κυβέρνησης και Δημόσιες Επιχειρήσεις </w:t>
      </w:r>
    </w:p>
    <w:p w14:paraId="06989723" w14:textId="77777777" w:rsidR="006F0660" w:rsidRDefault="006F0660">
      <w:pPr>
        <w:pStyle w:val="normalwithoutspacing"/>
        <w:rPr>
          <w:b/>
        </w:rPr>
      </w:pPr>
    </w:p>
    <w:p w14:paraId="5D55A5F6" w14:textId="1FC93F92" w:rsidR="008338F0" w:rsidRPr="00603221" w:rsidRDefault="003355E7">
      <w:pPr>
        <w:pStyle w:val="normalwithoutspacing"/>
      </w:pPr>
      <w:r w:rsidRPr="00603221">
        <w:rPr>
          <w:b/>
        </w:rPr>
        <w:t>Κύρια δραστηριότητα Α.Α.</w:t>
      </w:r>
    </w:p>
    <w:p w14:paraId="39CCC49B"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7F9F39E8" w14:textId="77777777"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E1337D" w:rsidRPr="00603221">
        <w:t xml:space="preserve"> </w:t>
      </w:r>
      <w:r w:rsidRPr="00603221">
        <w:t xml:space="preserve">: </w:t>
      </w:r>
    </w:p>
    <w:p w14:paraId="7B26BA15" w14:textId="77777777" w:rsidR="006F0660" w:rsidRDefault="006F0660" w:rsidP="00D157B7">
      <w:pPr>
        <w:suppressAutoHyphens w:val="0"/>
        <w:spacing w:after="0"/>
        <w:jc w:val="left"/>
        <w:rPr>
          <w:b/>
          <w:lang w:val="el-GR"/>
        </w:rPr>
      </w:pPr>
    </w:p>
    <w:p w14:paraId="1A7D840D" w14:textId="5AC60E7D"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5C3FA97B" w14:textId="029708AB" w:rsidR="002E1FDE" w:rsidRDefault="003355E7" w:rsidP="002E1FDE">
      <w:pPr>
        <w:pStyle w:val="normalwithoutspacing"/>
        <w:ind w:left="567" w:hanging="567"/>
        <w:rPr>
          <w:rStyle w:val="-"/>
        </w:rPr>
      </w:pPr>
      <w:r w:rsidRPr="00603221">
        <w:t>α)</w:t>
      </w:r>
      <w:r w:rsidRPr="00603221">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603221">
        <w:t xml:space="preserve"> και μέσω της διαδικτυακής πύλης της Αναθέτουσας Αρχής </w:t>
      </w:r>
      <w:hyperlink r:id="rId15" w:history="1">
        <w:r w:rsidR="00154623" w:rsidRPr="009344C5">
          <w:rPr>
            <w:rStyle w:val="-"/>
          </w:rPr>
          <w:t>http://www.ktpae.gr</w:t>
        </w:r>
      </w:hyperlink>
    </w:p>
    <w:p w14:paraId="1155CDD2" w14:textId="15105E63" w:rsidR="00154623" w:rsidRPr="00603221" w:rsidRDefault="006F0660" w:rsidP="006F0660">
      <w:pPr>
        <w:pStyle w:val="normalwithoutspacing"/>
        <w:ind w:left="567" w:hanging="567"/>
      </w:pPr>
      <w:r w:rsidRPr="00EF0725">
        <w:t xml:space="preserve">β) </w:t>
      </w:r>
      <w:r>
        <w:t xml:space="preserve">     </w:t>
      </w:r>
      <w:r w:rsidR="00154623" w:rsidRPr="00154623">
        <w:t>Κάθε είδους επικοινωνία και ανταλλαγή πληροφοριών πραγματοποιείται μέσω της διαδικτυακής πύλης www.promitheus.gov.gr του Ε.Σ.Η.ΔΗ.Σ.</w:t>
      </w:r>
    </w:p>
    <w:p w14:paraId="23C5A79D" w14:textId="6656A225" w:rsidR="008338F0" w:rsidRDefault="006F0660">
      <w:pPr>
        <w:pStyle w:val="normalwithoutspacing"/>
        <w:ind w:left="567" w:hanging="567"/>
        <w:rPr>
          <w:color w:val="000000"/>
          <w:shd w:val="clear" w:color="auto" w:fill="FFFFFF"/>
        </w:rPr>
      </w:pPr>
      <w:r>
        <w:t>γ</w:t>
      </w:r>
      <w:r w:rsidR="003355E7" w:rsidRPr="00603221">
        <w:t>)</w:t>
      </w:r>
      <w:r w:rsidR="003355E7" w:rsidRPr="00603221">
        <w:tab/>
        <w:t xml:space="preserve">Οι προσφορές πρέπει να υποβάλλονται ηλεκτρονικά στην διεύθυνση : </w:t>
      </w:r>
      <w:hyperlink r:id="rId16" w:history="1">
        <w:r w:rsidR="003355E7" w:rsidRPr="00603221">
          <w:rPr>
            <w:rStyle w:val="-"/>
            <w:shd w:val="clear" w:color="auto" w:fill="FFFFFF"/>
          </w:rPr>
          <w:t>www.promitheus.gov.gr</w:t>
        </w:r>
      </w:hyperlink>
      <w:r w:rsidR="003355E7" w:rsidRPr="00603221">
        <w:rPr>
          <w:color w:val="000000"/>
          <w:shd w:val="clear" w:color="auto" w:fill="FFFFFF"/>
        </w:rPr>
        <w:t xml:space="preserve"> </w:t>
      </w:r>
    </w:p>
    <w:p w14:paraId="6CA27B35" w14:textId="77777777" w:rsidR="002E1FDE" w:rsidRPr="00603221" w:rsidRDefault="002E1FDE" w:rsidP="00FD40D7">
      <w:pPr>
        <w:pStyle w:val="normalwithoutspacing"/>
      </w:pPr>
    </w:p>
    <w:p w14:paraId="305D86AF" w14:textId="77777777" w:rsidR="008338F0" w:rsidRPr="00603221" w:rsidRDefault="003355E7" w:rsidP="003A109E">
      <w:pPr>
        <w:pStyle w:val="2"/>
        <w:rPr>
          <w:rFonts w:cs="Tahoma"/>
          <w:lang w:val="el-GR"/>
        </w:rPr>
      </w:pPr>
      <w:bookmarkStart w:id="14" w:name="_Ref89085315"/>
      <w:bookmarkStart w:id="15" w:name="_Toc97194257"/>
      <w:bookmarkStart w:id="16" w:name="_Toc97194406"/>
      <w:bookmarkStart w:id="17" w:name="_Toc128087037"/>
      <w:r w:rsidRPr="00603221">
        <w:rPr>
          <w:rFonts w:cs="Tahoma"/>
          <w:lang w:val="el-GR"/>
        </w:rPr>
        <w:t>Στοιχεία Διαδικασίας - Χρηματοδότηση</w:t>
      </w:r>
      <w:bookmarkEnd w:id="14"/>
      <w:bookmarkEnd w:id="15"/>
      <w:bookmarkEnd w:id="16"/>
      <w:bookmarkEnd w:id="17"/>
    </w:p>
    <w:p w14:paraId="0F04A6BE" w14:textId="77777777" w:rsidR="008338F0" w:rsidRPr="00603221" w:rsidRDefault="003355E7">
      <w:pPr>
        <w:rPr>
          <w:lang w:val="el-GR"/>
        </w:rPr>
      </w:pPr>
      <w:r w:rsidRPr="00603221">
        <w:rPr>
          <w:b/>
          <w:lang w:val="el-GR"/>
        </w:rPr>
        <w:t xml:space="preserve">Είδος διαδικασίας </w:t>
      </w:r>
    </w:p>
    <w:p w14:paraId="407D7F38" w14:textId="3C590216" w:rsidR="008338F0" w:rsidRPr="00603221" w:rsidRDefault="003355E7">
      <w:pPr>
        <w:pStyle w:val="normalwithoutspacing"/>
        <w:rPr>
          <w:lang w:eastAsia="el-GR"/>
        </w:rPr>
      </w:pPr>
      <w:r w:rsidRPr="00603221">
        <w:lastRenderedPageBreak/>
        <w:t>Ο διαγωνισμός θα διεξαχθεί με την ανοικτή διαδικασία του άρθρου 27 του ν. 4412/16</w:t>
      </w:r>
      <w:r w:rsidR="006F0660">
        <w:t xml:space="preserve"> όπως ισχύει</w:t>
      </w:r>
      <w:r w:rsidRPr="00603221">
        <w:t xml:space="preserve">. </w:t>
      </w:r>
    </w:p>
    <w:p w14:paraId="29866A07" w14:textId="77777777" w:rsidR="008338F0" w:rsidRPr="00603221" w:rsidRDefault="008338F0">
      <w:pPr>
        <w:pStyle w:val="normalwithoutspacing"/>
      </w:pPr>
    </w:p>
    <w:p w14:paraId="249E4A7D" w14:textId="77777777" w:rsidR="008338F0" w:rsidRPr="00603221" w:rsidRDefault="003355E7">
      <w:pPr>
        <w:pStyle w:val="normalwithoutspacing"/>
      </w:pPr>
      <w:r w:rsidRPr="00603221">
        <w:rPr>
          <w:b/>
        </w:rPr>
        <w:t>Χρηματοδότηση της σύμβασης</w:t>
      </w:r>
    </w:p>
    <w:p w14:paraId="76ED8666" w14:textId="77777777" w:rsidR="00092F07" w:rsidRPr="00092F07" w:rsidRDefault="00092F07" w:rsidP="00092F07">
      <w:pPr>
        <w:pStyle w:val="normalwithoutspacing"/>
      </w:pPr>
      <w:r w:rsidRPr="00092F07">
        <w:t xml:space="preserve">Φορέας χρηματοδότησης της Σύμβασης είναι το Υπουργείο Ψηφιακής Διακυβέρνησης. </w:t>
      </w:r>
    </w:p>
    <w:p w14:paraId="1149F443" w14:textId="77777777" w:rsidR="00092F07" w:rsidRPr="00092F07" w:rsidRDefault="00092F07" w:rsidP="00092F07">
      <w:pPr>
        <w:pStyle w:val="normalwithoutspacing"/>
      </w:pPr>
      <w:r w:rsidRPr="00092F07">
        <w:t xml:space="preserve">Η δαπάνη επιχορηγείται από τακτικό προϋπολογισμό του Υπουργείου Ψηφιακής Διακυβέρνησης, κατόπιν ενίσχυσης των σχετικών πιστώσεων του Υπουργείου Ψηφιακής Διακυβέρνησης από τις πιστώσεις του Ειδικού Φορέα </w:t>
      </w:r>
      <w:r w:rsidRPr="00BC373E">
        <w:t>1023711-0000000 (Γενικές Κρατικές Δαπάνες) του Υπουργείου Οικονομικών.</w:t>
      </w:r>
    </w:p>
    <w:p w14:paraId="4E3341C0" w14:textId="612CAF08" w:rsidR="00295C2E" w:rsidRDefault="00295C2E" w:rsidP="00824E13">
      <w:pPr>
        <w:pStyle w:val="normalwithoutspacing"/>
      </w:pPr>
    </w:p>
    <w:p w14:paraId="0A43B7E0" w14:textId="77777777" w:rsidR="006F0660" w:rsidRDefault="006F0660" w:rsidP="00824E13">
      <w:pPr>
        <w:pStyle w:val="normalwithoutspacing"/>
      </w:pPr>
    </w:p>
    <w:p w14:paraId="15E727EF" w14:textId="77777777" w:rsidR="008338F0" w:rsidRPr="00603221" w:rsidRDefault="003355E7" w:rsidP="003A109E">
      <w:pPr>
        <w:pStyle w:val="2"/>
        <w:rPr>
          <w:rFonts w:cs="Tahoma"/>
          <w:lang w:val="el-GR"/>
        </w:rPr>
      </w:pPr>
      <w:r w:rsidRPr="00603221">
        <w:rPr>
          <w:rFonts w:cs="Tahoma"/>
          <w:lang w:val="el-GR"/>
        </w:rPr>
        <w:tab/>
      </w:r>
      <w:bookmarkStart w:id="18" w:name="_Toc97194258"/>
      <w:bookmarkStart w:id="19" w:name="_Toc97194407"/>
      <w:bookmarkStart w:id="20" w:name="_Toc128087038"/>
      <w:r w:rsidRPr="00603221">
        <w:rPr>
          <w:rFonts w:cs="Tahoma"/>
          <w:lang w:val="el-GR"/>
        </w:rPr>
        <w:t>Συνοπτική Περιγραφή φυσικού και οικονομικού αντικειμένου της σύμβασης</w:t>
      </w:r>
      <w:bookmarkEnd w:id="18"/>
      <w:bookmarkEnd w:id="19"/>
      <w:bookmarkEnd w:id="20"/>
      <w:r w:rsidRPr="00603221">
        <w:rPr>
          <w:rFonts w:cs="Tahoma"/>
          <w:lang w:val="el-GR"/>
        </w:rPr>
        <w:t xml:space="preserve"> </w:t>
      </w:r>
    </w:p>
    <w:p w14:paraId="1BF1E2A9" w14:textId="3C507E30" w:rsidR="000E3C4E" w:rsidRPr="00F2571B" w:rsidRDefault="000E3C4E" w:rsidP="000E3C4E">
      <w:pPr>
        <w:rPr>
          <w:lang w:val="el-GR"/>
        </w:rPr>
      </w:pPr>
      <w:r w:rsidRPr="000E3C4E">
        <w:rPr>
          <w:lang w:val="el-GR"/>
        </w:rPr>
        <w:t xml:space="preserve">Αντικείμενο </w:t>
      </w:r>
      <w:r w:rsidRPr="00ED50D6">
        <w:rPr>
          <w:lang w:val="el-GR"/>
        </w:rPr>
        <w:t xml:space="preserve">της σύμβασης είναι </w:t>
      </w:r>
      <w:r w:rsidR="008063A1">
        <w:rPr>
          <w:rFonts w:eastAsia="Calibri"/>
          <w:lang w:val="el-GR"/>
        </w:rPr>
        <w:t>η</w:t>
      </w:r>
      <w:r w:rsidR="008063A1" w:rsidRPr="00F5475A">
        <w:rPr>
          <w:rFonts w:eastAsia="Calibri"/>
          <w:lang w:val="el-GR"/>
        </w:rPr>
        <w:t xml:space="preserve"> παροχή υπηρεσιών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των ενδιαφερομένων για το Πρόγραμμα «</w:t>
      </w:r>
      <w:r w:rsidR="008063A1">
        <w:rPr>
          <w:rFonts w:eastAsia="Calibri"/>
          <w:lang w:val="en-US"/>
        </w:rPr>
        <w:t>Market</w:t>
      </w:r>
      <w:r w:rsidR="008063A1" w:rsidRPr="00F5475A">
        <w:rPr>
          <w:rFonts w:eastAsia="Calibri"/>
          <w:lang w:val="el-GR"/>
        </w:rPr>
        <w:t xml:space="preserve"> </w:t>
      </w:r>
      <w:r w:rsidR="008063A1">
        <w:rPr>
          <w:rFonts w:eastAsia="Calibri"/>
          <w:lang w:val="en-US"/>
        </w:rPr>
        <w:t>Pass</w:t>
      </w:r>
      <w:r w:rsidR="008063A1" w:rsidRPr="00F5475A">
        <w:rPr>
          <w:rFonts w:eastAsia="Calibri"/>
          <w:lang w:val="el-GR"/>
        </w:rPr>
        <w:t>».</w:t>
      </w:r>
      <w:r w:rsidRPr="00F2571B">
        <w:rPr>
          <w:lang w:val="el-GR"/>
        </w:rPr>
        <w:t>.</w:t>
      </w:r>
    </w:p>
    <w:p w14:paraId="118B914D" w14:textId="2305F216" w:rsidR="006D3DA7" w:rsidRDefault="003355E7" w:rsidP="000E3C4E">
      <w:pPr>
        <w:suppressAutoHyphens w:val="0"/>
        <w:spacing w:after="91" w:line="236" w:lineRule="auto"/>
        <w:rPr>
          <w:rFonts w:cstheme="minorHAnsi"/>
          <w:lang w:val="el-GR"/>
        </w:rPr>
      </w:pPr>
      <w:r w:rsidRPr="00603221">
        <w:rPr>
          <w:lang w:val="el-GR"/>
        </w:rPr>
        <w:t xml:space="preserve">Οι παρεχόμενες υπηρεσίες κατατάσσονται στους ακόλουθους κωδικούς του Κοινού Λεξιλογίου δημοσίων συμβάσεων (CPV) : </w:t>
      </w:r>
      <w:r w:rsidR="000E3C4E" w:rsidRPr="007231E8">
        <w:rPr>
          <w:lang w:val="el-GR"/>
        </w:rPr>
        <w:t>72200000-7 - Υπηρεσίες προγραμματισμού λογισμικού και παροχής συμβουλών</w:t>
      </w:r>
      <w:r w:rsidR="000E3C4E" w:rsidRPr="000E3C4E">
        <w:rPr>
          <w:lang w:val="el-GR"/>
        </w:rPr>
        <w:t xml:space="preserve">, </w:t>
      </w:r>
      <w:r w:rsidR="000E3C4E" w:rsidRPr="00107E67">
        <w:rPr>
          <w:lang w:val="el-GR"/>
        </w:rPr>
        <w:t>72253200-5 - Υπηρεσίες υποστήριξης συστημάτων πληροφορικής</w:t>
      </w:r>
      <w:r w:rsidR="006D3DA7">
        <w:rPr>
          <w:rFonts w:cstheme="minorHAnsi"/>
          <w:lang w:val="el-GR"/>
        </w:rPr>
        <w:t>.</w:t>
      </w:r>
    </w:p>
    <w:p w14:paraId="521F1FDC" w14:textId="77777777" w:rsidR="008063A1" w:rsidRDefault="008063A1">
      <w:pPr>
        <w:rPr>
          <w:lang w:val="el-GR"/>
        </w:rPr>
      </w:pPr>
      <w:r w:rsidRPr="008063A1">
        <w:rPr>
          <w:lang w:val="el-GR"/>
        </w:rPr>
        <w:t>Συνολική  εκτιμώμενη αξία σύμβασης €61.750,00 μη Περιλαμβανομένου ΦΠΑ , προϋπολογισμός με ΦΠΑ: €76.570,00, ΦΠΑ 24% €14.820,00</w:t>
      </w:r>
      <w:r>
        <w:rPr>
          <w:lang w:val="el-GR"/>
        </w:rPr>
        <w:t>.</w:t>
      </w:r>
    </w:p>
    <w:p w14:paraId="40797A5E" w14:textId="0BB25A5D" w:rsidR="008338F0" w:rsidRPr="00603221" w:rsidRDefault="003355E7">
      <w:pPr>
        <w:rPr>
          <w:lang w:val="el-GR"/>
        </w:rPr>
      </w:pPr>
      <w:r w:rsidRPr="00603221">
        <w:rPr>
          <w:lang w:val="el-GR"/>
        </w:rPr>
        <w:t>Η διάρκεια της σύμβασης ορίζεται</w:t>
      </w:r>
      <w:r w:rsidR="00E1337D" w:rsidRPr="00603221">
        <w:rPr>
          <w:lang w:val="el-GR"/>
        </w:rPr>
        <w:t xml:space="preserve"> </w:t>
      </w:r>
      <w:r w:rsidRPr="00603221">
        <w:rPr>
          <w:lang w:val="el-GR"/>
        </w:rPr>
        <w:t xml:space="preserve">σε </w:t>
      </w:r>
      <w:r w:rsidR="00BD318C">
        <w:rPr>
          <w:lang w:val="el-GR"/>
        </w:rPr>
        <w:t>οκτώ</w:t>
      </w:r>
      <w:r w:rsidR="00A00118">
        <w:rPr>
          <w:lang w:val="el-GR"/>
        </w:rPr>
        <w:t xml:space="preserve"> (</w:t>
      </w:r>
      <w:r w:rsidR="00BD318C">
        <w:rPr>
          <w:lang w:val="el-GR"/>
        </w:rPr>
        <w:t>8</w:t>
      </w:r>
      <w:r w:rsidR="00A00118">
        <w:rPr>
          <w:lang w:val="el-GR"/>
        </w:rPr>
        <w:t xml:space="preserve">) </w:t>
      </w:r>
      <w:r w:rsidRPr="00603221">
        <w:rPr>
          <w:lang w:val="el-GR"/>
        </w:rPr>
        <w:t xml:space="preserve">μήνες </w:t>
      </w:r>
      <w:r w:rsidR="004F203B" w:rsidRPr="00A00118">
        <w:rPr>
          <w:lang w:val="el-GR"/>
        </w:rPr>
        <w:t xml:space="preserve">συμπεριλαμβανομένης της διαδικασίας </w:t>
      </w:r>
      <w:r w:rsidR="00E2271E" w:rsidRPr="00E2271E">
        <w:rPr>
          <w:lang w:val="el-GR"/>
        </w:rPr>
        <w:t xml:space="preserve">ελέγχου και παραλαβής </w:t>
      </w:r>
      <w:r w:rsidR="004F203B" w:rsidRPr="00A00118">
        <w:rPr>
          <w:lang w:val="el-GR"/>
        </w:rPr>
        <w:t>παραδοτέων, όπως ορίζεται στην Παρ.</w:t>
      </w:r>
      <w:r w:rsidR="00BA2DC9" w:rsidRPr="00A00118">
        <w:rPr>
          <w:lang w:val="el-GR"/>
        </w:rPr>
        <w:t xml:space="preserve"> </w:t>
      </w:r>
      <w:r w:rsidR="004F203B" w:rsidRPr="00A00118">
        <w:rPr>
          <w:lang w:val="el-GR"/>
        </w:rPr>
        <w:fldChar w:fldCharType="begin"/>
      </w:r>
      <w:r w:rsidR="004F203B" w:rsidRPr="00A00118">
        <w:rPr>
          <w:lang w:val="el-GR"/>
        </w:rPr>
        <w:instrText xml:space="preserve"> REF _Ref40954198 \r \h </w:instrText>
      </w:r>
      <w:r w:rsidR="00672C9B" w:rsidRPr="00A00118">
        <w:rPr>
          <w:lang w:val="el-GR"/>
        </w:rPr>
        <w:instrText xml:space="preserve"> \* MERGEFORMAT </w:instrText>
      </w:r>
      <w:r w:rsidR="004F203B" w:rsidRPr="00A00118">
        <w:rPr>
          <w:lang w:val="el-GR"/>
        </w:rPr>
      </w:r>
      <w:r w:rsidR="004F203B" w:rsidRPr="00A00118">
        <w:rPr>
          <w:lang w:val="el-GR"/>
        </w:rPr>
        <w:fldChar w:fldCharType="separate"/>
      </w:r>
      <w:r w:rsidR="000C0A1F">
        <w:rPr>
          <w:lang w:val="el-GR"/>
        </w:rPr>
        <w:t>6.3</w:t>
      </w:r>
      <w:r w:rsidR="004F203B" w:rsidRPr="00A00118">
        <w:rPr>
          <w:lang w:val="el-GR"/>
        </w:rPr>
        <w:fldChar w:fldCharType="end"/>
      </w:r>
      <w:r w:rsidR="002E6472" w:rsidRPr="00A00118">
        <w:rPr>
          <w:lang w:val="el-GR"/>
        </w:rPr>
        <w:t xml:space="preserve"> της παρούσας</w:t>
      </w:r>
      <w:r w:rsidR="002E6472" w:rsidRPr="00672C9B">
        <w:rPr>
          <w:lang w:val="el-GR"/>
        </w:rPr>
        <w:t>.</w:t>
      </w:r>
    </w:p>
    <w:p w14:paraId="0F585134" w14:textId="2D471745" w:rsidR="008338F0" w:rsidRPr="00603221" w:rsidRDefault="003355E7">
      <w:pPr>
        <w:rPr>
          <w:lang w:val="el-GR"/>
        </w:rPr>
      </w:pPr>
      <w:r w:rsidRPr="00603221">
        <w:rPr>
          <w:lang w:val="el-GR"/>
        </w:rPr>
        <w:t xml:space="preserve">Αναλυτική περιγραφή του φυσικού και οικονομικού αντικειμένου της σύμβασης δίδεται στο </w:t>
      </w:r>
      <w:r w:rsidR="004D19FB" w:rsidRPr="00603221">
        <w:rPr>
          <w:lang w:val="el-GR"/>
        </w:rPr>
        <w:fldChar w:fldCharType="begin"/>
      </w:r>
      <w:r w:rsidR="004D19FB" w:rsidRPr="00603221">
        <w:rPr>
          <w:lang w:val="el-GR"/>
        </w:rPr>
        <w:instrText xml:space="preserve"> REF _Ref496625830 \h </w:instrText>
      </w:r>
      <w:r w:rsidR="00DF02B0" w:rsidRPr="006719D5">
        <w:rPr>
          <w:lang w:val="el-GR"/>
        </w:rPr>
        <w:instrText xml:space="preserve"> \* MERGEFORMAT </w:instrText>
      </w:r>
      <w:r w:rsidR="004D19FB" w:rsidRPr="00603221">
        <w:rPr>
          <w:lang w:val="el-GR"/>
        </w:rPr>
      </w:r>
      <w:r w:rsidR="004D19FB" w:rsidRPr="00603221">
        <w:rPr>
          <w:lang w:val="el-GR"/>
        </w:rPr>
        <w:fldChar w:fldCharType="separate"/>
      </w:r>
      <w:r w:rsidR="000C0A1F" w:rsidRPr="00603221">
        <w:rPr>
          <w:lang w:val="el-GR"/>
        </w:rPr>
        <w:t>ΠΑΡΑΡΤΗΜΑ Ι – Αναλυτική Περιγραφή Φυσικού και Οικονομικού Αντικειμένου της Σύμβασης</w:t>
      </w:r>
      <w:r w:rsidR="004D19FB" w:rsidRPr="00603221">
        <w:rPr>
          <w:lang w:val="el-GR"/>
        </w:rPr>
        <w:fldChar w:fldCharType="end"/>
      </w:r>
      <w:r w:rsidRPr="00603221">
        <w:rPr>
          <w:lang w:val="el-GR"/>
        </w:rPr>
        <w:t xml:space="preserve"> ή σε άλλο περιγραφικό έγγραφο της παρούσας διακήρυξης. </w:t>
      </w:r>
    </w:p>
    <w:p w14:paraId="6E8AD13A" w14:textId="5255A54C" w:rsidR="00FD40D7" w:rsidRDefault="003355E7" w:rsidP="00A00118">
      <w:pPr>
        <w:pStyle w:val="normalwithoutspacing"/>
      </w:pPr>
      <w:bookmarkStart w:id="21" w:name="_Hlk123829316"/>
      <w:r w:rsidRPr="00603221">
        <w:t>Η σύμβαση θα ανατεθεί με το κριτήριο της πλέον συμφέρουσας από οικονομική άποψη προσφοράς, βάσει</w:t>
      </w:r>
      <w:r w:rsidR="00E1337D" w:rsidRPr="00603221">
        <w:t xml:space="preserve"> </w:t>
      </w:r>
      <w:r w:rsidR="000E3C4E">
        <w:t xml:space="preserve">αποκλειστικά της </w:t>
      </w:r>
      <w:r w:rsidRPr="00A00118">
        <w:t>τιμή</w:t>
      </w:r>
      <w:r w:rsidR="00A00118" w:rsidRPr="00A00118">
        <w:t>ς.</w:t>
      </w:r>
    </w:p>
    <w:bookmarkEnd w:id="21"/>
    <w:p w14:paraId="6293E662" w14:textId="5E898DDD" w:rsidR="008338F0" w:rsidRPr="00745634" w:rsidRDefault="008338F0" w:rsidP="00FD40D7">
      <w:pPr>
        <w:rPr>
          <w:lang w:val="el-GR"/>
        </w:rPr>
      </w:pPr>
    </w:p>
    <w:p w14:paraId="5EFA290C" w14:textId="77777777" w:rsidR="008338F0" w:rsidRPr="00603221" w:rsidRDefault="003355E7" w:rsidP="003A109E">
      <w:pPr>
        <w:pStyle w:val="2"/>
        <w:rPr>
          <w:rFonts w:cs="Tahoma"/>
          <w:lang w:val="el-GR"/>
        </w:rPr>
      </w:pPr>
      <w:r w:rsidRPr="00603221">
        <w:rPr>
          <w:rFonts w:cs="Tahoma"/>
          <w:lang w:val="el-GR"/>
        </w:rPr>
        <w:tab/>
      </w:r>
      <w:bookmarkStart w:id="22" w:name="_Toc97194259"/>
      <w:bookmarkStart w:id="23" w:name="_Toc97194408"/>
      <w:bookmarkStart w:id="24" w:name="_Toc128087039"/>
      <w:r w:rsidRPr="00603221">
        <w:rPr>
          <w:rFonts w:cs="Tahoma"/>
          <w:lang w:val="el-GR"/>
        </w:rPr>
        <w:t>Θεσμικό πλαίσιο</w:t>
      </w:r>
      <w:bookmarkEnd w:id="22"/>
      <w:bookmarkEnd w:id="23"/>
      <w:bookmarkEnd w:id="24"/>
      <w:r w:rsidRPr="00603221">
        <w:rPr>
          <w:rFonts w:cs="Tahoma"/>
          <w:lang w:val="el-GR"/>
        </w:rPr>
        <w:t xml:space="preserve"> </w:t>
      </w:r>
    </w:p>
    <w:p w14:paraId="3E059D55" w14:textId="77777777" w:rsidR="00AA6688" w:rsidRPr="00603221" w:rsidRDefault="00AA6688" w:rsidP="00AA6688">
      <w:pPr>
        <w:tabs>
          <w:tab w:val="left" w:pos="284"/>
        </w:tabs>
        <w:rPr>
          <w:lang w:val="el-GR"/>
        </w:rPr>
      </w:pPr>
      <w:r w:rsidRPr="00603221">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590DEFD4" w14:textId="77777777" w:rsidR="0005614B" w:rsidRPr="004C0510" w:rsidRDefault="0005614B" w:rsidP="004C0510">
      <w:pPr>
        <w:pStyle w:val="aff"/>
        <w:numPr>
          <w:ilvl w:val="0"/>
          <w:numId w:val="38"/>
        </w:numPr>
        <w:suppressAutoHyphens w:val="0"/>
        <w:autoSpaceDE w:val="0"/>
        <w:autoSpaceDN w:val="0"/>
        <w:snapToGrid w:val="0"/>
        <w:spacing w:line="276" w:lineRule="auto"/>
        <w:ind w:left="284" w:hanging="426"/>
        <w:contextualSpacing w:val="0"/>
        <w:rPr>
          <w:lang w:val="el-GR"/>
        </w:rPr>
      </w:pPr>
      <w:bookmarkStart w:id="25" w:name="_Hlk71646966"/>
      <w:r w:rsidRPr="004C0510">
        <w:rPr>
          <w:lang w:val="el-GR"/>
        </w:rPr>
        <w:t>Το Α.88 του Ν. 1892/1990 «Για τον εκσυγχρονισμό και την ανάπτυξη και άλλες διατάξεις» (ΦΕΚ 101/Α/31-07-1990).</w:t>
      </w:r>
    </w:p>
    <w:p w14:paraId="06B68CC2" w14:textId="77777777" w:rsidR="0005614B" w:rsidRPr="004C0510" w:rsidRDefault="0005614B" w:rsidP="004C0510">
      <w:pPr>
        <w:pStyle w:val="aff"/>
        <w:numPr>
          <w:ilvl w:val="0"/>
          <w:numId w:val="38"/>
        </w:numPr>
        <w:suppressAutoHyphens w:val="0"/>
        <w:autoSpaceDE w:val="0"/>
        <w:autoSpaceDN w:val="0"/>
        <w:snapToGrid w:val="0"/>
        <w:spacing w:line="276" w:lineRule="auto"/>
        <w:ind w:left="284" w:hanging="426"/>
        <w:contextualSpacing w:val="0"/>
        <w:rPr>
          <w:lang w:val="el-GR"/>
        </w:rPr>
      </w:pPr>
      <w:r w:rsidRPr="004C0510">
        <w:rPr>
          <w:lang w:val="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2442A1CE" w14:textId="77777777" w:rsidR="0005614B" w:rsidRPr="004C0510" w:rsidRDefault="0005614B" w:rsidP="004C0510">
      <w:pPr>
        <w:numPr>
          <w:ilvl w:val="0"/>
          <w:numId w:val="38"/>
        </w:numPr>
        <w:snapToGrid w:val="0"/>
        <w:spacing w:line="276" w:lineRule="auto"/>
        <w:ind w:left="284" w:hanging="426"/>
        <w:rPr>
          <w:lang w:val="el-GR"/>
        </w:rPr>
      </w:pPr>
      <w:r w:rsidRPr="004C0510">
        <w:rPr>
          <w:lang w:val="el-GR"/>
        </w:rPr>
        <w:t>Τον Ν. 2859/2000 “Κύρωση Κώδικα Φόρου Προστιθέμενης Αξίας” (ΦΕΚ 248/Α/07-11-2000).</w:t>
      </w:r>
    </w:p>
    <w:p w14:paraId="2B461F93" w14:textId="77777777" w:rsidR="0005614B" w:rsidRPr="004C0510" w:rsidRDefault="0005614B" w:rsidP="004C0510">
      <w:pPr>
        <w:pStyle w:val="aff"/>
        <w:numPr>
          <w:ilvl w:val="0"/>
          <w:numId w:val="38"/>
        </w:numPr>
        <w:suppressAutoHyphens w:val="0"/>
        <w:autoSpaceDE w:val="0"/>
        <w:autoSpaceDN w:val="0"/>
        <w:snapToGrid w:val="0"/>
        <w:spacing w:line="276" w:lineRule="auto"/>
        <w:ind w:left="284" w:hanging="426"/>
        <w:contextualSpacing w:val="0"/>
        <w:rPr>
          <w:lang w:val="el-GR"/>
        </w:rPr>
      </w:pPr>
      <w:r w:rsidRPr="004C0510">
        <w:rPr>
          <w:lang w:val="el-GR"/>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w:t>
      </w:r>
      <w:r w:rsidRPr="004C0510">
        <w:rPr>
          <w:lang w:val="el-GR"/>
        </w:rPr>
        <w:lastRenderedPageBreak/>
        <w:t xml:space="preserve">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4C0510">
        <w:t>L</w:t>
      </w:r>
      <w:r w:rsidRPr="004C0510">
        <w:rPr>
          <w:lang w:val="el-GR"/>
        </w:rPr>
        <w:t xml:space="preserve"> 156/16.6.2012) στο ελληνικό δίκαιο, τροποποίηση του ν. 3419/2005 (Α 297) και άλλες διατάξεις» (ΦΕΚ 265/Α/23-12-2014) και ισχύει.</w:t>
      </w:r>
    </w:p>
    <w:p w14:paraId="3C3605AC" w14:textId="77777777" w:rsidR="0005614B" w:rsidRPr="004C0510" w:rsidRDefault="0005614B" w:rsidP="004C0510">
      <w:pPr>
        <w:pStyle w:val="aff"/>
        <w:numPr>
          <w:ilvl w:val="0"/>
          <w:numId w:val="38"/>
        </w:numPr>
        <w:suppressAutoHyphens w:val="0"/>
        <w:autoSpaceDE w:val="0"/>
        <w:autoSpaceDN w:val="0"/>
        <w:adjustRightInd w:val="0"/>
        <w:snapToGrid w:val="0"/>
        <w:spacing w:line="276" w:lineRule="auto"/>
        <w:ind w:left="284" w:hanging="426"/>
        <w:contextualSpacing w:val="0"/>
      </w:pPr>
      <w:r w:rsidRPr="005B3BD5">
        <w:rPr>
          <w:lang w:val="el-GR"/>
        </w:rPr>
        <w:t xml:space="preserve">Τον </w:t>
      </w:r>
      <w:r w:rsidRPr="004C0510">
        <w:t>N</w:t>
      </w:r>
      <w:r w:rsidRPr="005B3BD5">
        <w:rPr>
          <w:lang w:val="el-GR"/>
        </w:rPr>
        <w:t xml:space="preserve">.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4C0510">
        <w:t>(ΦΕΚ 309/A/31-12-2003), όπως τροποποιήθηκε και ισχύει.</w:t>
      </w:r>
    </w:p>
    <w:p w14:paraId="7F8464F5" w14:textId="77777777" w:rsidR="0005614B" w:rsidRPr="005B3BD5" w:rsidRDefault="0005614B" w:rsidP="004C0510">
      <w:pPr>
        <w:pStyle w:val="aff"/>
        <w:numPr>
          <w:ilvl w:val="0"/>
          <w:numId w:val="38"/>
        </w:numPr>
        <w:suppressAutoHyphens w:val="0"/>
        <w:autoSpaceDE w:val="0"/>
        <w:autoSpaceDN w:val="0"/>
        <w:snapToGrid w:val="0"/>
        <w:spacing w:line="276" w:lineRule="auto"/>
        <w:ind w:left="284" w:hanging="426"/>
        <w:contextualSpacing w:val="0"/>
        <w:rPr>
          <w:lang w:val="el-GR"/>
        </w:rPr>
      </w:pPr>
      <w:r w:rsidRPr="005B3BD5">
        <w:rPr>
          <w:lang w:val="el-GR"/>
        </w:rPr>
        <w:t>Τον Ν. 3310/2005 «Μέτρα για τη διασφάλιση της διαφάνειας και την αποτροπή καταστρατηγήσεων κατά τη διαδικασία σύναψης δημοσίων συμβάσεων» (ΦΕΚ 30/Α/14-02-2005) σε συνδυασμό με την υπ’ αριθ. 1108437/2565/ΔΟΣ/15-11-2005 απόφαση του Υφυπουργού Οικονομίας και Οικονομικών «Καθορισμός χωρών στις οποίες λειτουργούν εξωχώριες εταιρίες» (1590/Β/16-11-2005).</w:t>
      </w:r>
    </w:p>
    <w:p w14:paraId="1522042A" w14:textId="77777777" w:rsidR="0005614B" w:rsidRPr="005B3BD5" w:rsidRDefault="0005614B" w:rsidP="004C0510">
      <w:pPr>
        <w:pStyle w:val="aff"/>
        <w:numPr>
          <w:ilvl w:val="0"/>
          <w:numId w:val="38"/>
        </w:numPr>
        <w:suppressAutoHyphens w:val="0"/>
        <w:autoSpaceDE w:val="0"/>
        <w:autoSpaceDN w:val="0"/>
        <w:snapToGrid w:val="0"/>
        <w:spacing w:line="276" w:lineRule="auto"/>
        <w:ind w:left="284" w:hanging="426"/>
        <w:contextualSpacing w:val="0"/>
        <w:rPr>
          <w:lang w:val="el-GR"/>
        </w:rPr>
      </w:pPr>
      <w:r w:rsidRPr="005B3BD5">
        <w:rPr>
          <w:lang w:val="el-GR"/>
        </w:rPr>
        <w:t>Τον Ν. 3389/2005 «Συμπράξεις Δημόσιου και Ιδιωτικού Τομέα» (ΦΕΚ 232/Α/ 22-09-2005).</w:t>
      </w:r>
    </w:p>
    <w:p w14:paraId="55068E28" w14:textId="77777777" w:rsidR="0005614B" w:rsidRPr="005B3BD5" w:rsidRDefault="0005614B" w:rsidP="004C0510">
      <w:pPr>
        <w:numPr>
          <w:ilvl w:val="0"/>
          <w:numId w:val="38"/>
        </w:numPr>
        <w:snapToGrid w:val="0"/>
        <w:spacing w:line="276" w:lineRule="auto"/>
        <w:ind w:left="284" w:hanging="426"/>
        <w:rPr>
          <w:lang w:val="el-GR"/>
        </w:rPr>
      </w:pPr>
      <w:r w:rsidRPr="005B3BD5">
        <w:rPr>
          <w:lang w:val="el-GR"/>
        </w:rPr>
        <w:t>Τον Ν. 3419/2005 “Γενικό Εμπορικό Μητρώο (Γ.Ε.ΜΗ.) και Εκσυγχρονισμός της Επιμελητηριακής Νομοθεσίας” (ΦΕΚ 297/Α/06-12-2005).</w:t>
      </w:r>
    </w:p>
    <w:p w14:paraId="778878A2" w14:textId="77777777" w:rsidR="0005614B" w:rsidRPr="004C0510" w:rsidRDefault="0005614B" w:rsidP="004C0510">
      <w:pPr>
        <w:pStyle w:val="aff"/>
        <w:numPr>
          <w:ilvl w:val="0"/>
          <w:numId w:val="38"/>
        </w:numPr>
        <w:suppressAutoHyphens w:val="0"/>
        <w:autoSpaceDE w:val="0"/>
        <w:autoSpaceDN w:val="0"/>
        <w:snapToGrid w:val="0"/>
        <w:spacing w:line="276" w:lineRule="auto"/>
        <w:ind w:left="284" w:hanging="426"/>
        <w:contextualSpacing w:val="0"/>
      </w:pPr>
      <w:r w:rsidRPr="005B3BD5">
        <w:rPr>
          <w:lang w:val="el-GR"/>
        </w:rPr>
        <w:t xml:space="preserve">Τον </w:t>
      </w:r>
      <w:r w:rsidRPr="004C0510" w:rsidDel="006B22E5">
        <w:t>N</w:t>
      </w:r>
      <w:r w:rsidRPr="005B3BD5" w:rsidDel="006B22E5">
        <w:rPr>
          <w:lang w:val="el-GR"/>
        </w:rPr>
        <w:t xml:space="preserve">.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4C0510" w:rsidDel="006B22E5">
        <w:t>ΦΕΚ (967/Β/21-07-2006).</w:t>
      </w:r>
    </w:p>
    <w:p w14:paraId="4988D277" w14:textId="77777777" w:rsidR="0005614B" w:rsidRPr="005B3BD5" w:rsidRDefault="0005614B" w:rsidP="004C0510">
      <w:pPr>
        <w:pStyle w:val="aff"/>
        <w:numPr>
          <w:ilvl w:val="0"/>
          <w:numId w:val="38"/>
        </w:numPr>
        <w:suppressAutoHyphens w:val="0"/>
        <w:autoSpaceDE w:val="0"/>
        <w:autoSpaceDN w:val="0"/>
        <w:snapToGrid w:val="0"/>
        <w:spacing w:line="276" w:lineRule="auto"/>
        <w:ind w:left="284" w:hanging="426"/>
        <w:contextualSpacing w:val="0"/>
        <w:rPr>
          <w:lang w:val="el-GR"/>
        </w:rPr>
      </w:pPr>
      <w:r w:rsidRPr="005B3BD5">
        <w:rPr>
          <w:lang w:val="el-GR"/>
        </w:rPr>
        <w:t>Την υπ’ αριθ. 20977 Κοινή Απόφαση των Υπουργών Ανάπτυξης και Επικρατείας «Δικαιολογητικά για την τήρηση των μητρώων του Ν.3310/2005, όπως τροποποιήθηκε με το Ν. 3414/2005» (ΦΕΚ 1673/</w:t>
      </w:r>
      <w:r w:rsidRPr="004C0510">
        <w:t>B</w:t>
      </w:r>
      <w:r w:rsidRPr="005B3BD5">
        <w:rPr>
          <w:lang w:val="el-GR"/>
        </w:rPr>
        <w:t>/23-08-2007).</w:t>
      </w:r>
    </w:p>
    <w:p w14:paraId="20FF0390" w14:textId="77777777" w:rsidR="0005614B" w:rsidRPr="004C0510" w:rsidRDefault="0005614B" w:rsidP="004C0510">
      <w:pPr>
        <w:pStyle w:val="aff"/>
        <w:numPr>
          <w:ilvl w:val="0"/>
          <w:numId w:val="38"/>
        </w:numPr>
        <w:suppressAutoHyphens w:val="0"/>
        <w:snapToGrid w:val="0"/>
        <w:spacing w:line="276" w:lineRule="auto"/>
        <w:ind w:left="284" w:hanging="426"/>
        <w:contextualSpacing w:val="0"/>
      </w:pPr>
      <w:r w:rsidRPr="005B3BD5">
        <w:rPr>
          <w:lang w:val="el-GR"/>
        </w:rPr>
        <w:t xml:space="preserve">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w:t>
      </w:r>
      <w:r w:rsidRPr="004C0510">
        <w:t>N</w:t>
      </w:r>
      <w:r w:rsidRPr="005B3BD5">
        <w:rPr>
          <w:lang w:val="el-GR"/>
        </w:rPr>
        <w:t xml:space="preserve">. 3588/2007 (πτωχευτικός κώδικας) - Προπτωχευτική διαδικασία εξυγίανσης και άλλες διατάξεις.” </w:t>
      </w:r>
      <w:r w:rsidRPr="004C0510">
        <w:t>(ΦΕΚ 204/Α/15-09-2011), εκτός της παρ. 3 του Α.2.</w:t>
      </w:r>
    </w:p>
    <w:p w14:paraId="7238671A" w14:textId="77777777" w:rsidR="0005614B" w:rsidRPr="005B3BD5" w:rsidRDefault="0005614B" w:rsidP="004C0510">
      <w:pPr>
        <w:pStyle w:val="aff"/>
        <w:numPr>
          <w:ilvl w:val="0"/>
          <w:numId w:val="38"/>
        </w:numPr>
        <w:suppressAutoHyphens w:val="0"/>
        <w:autoSpaceDE w:val="0"/>
        <w:autoSpaceDN w:val="0"/>
        <w:adjustRightInd w:val="0"/>
        <w:snapToGrid w:val="0"/>
        <w:spacing w:line="276" w:lineRule="auto"/>
        <w:ind w:left="284" w:hanging="426"/>
        <w:contextualSpacing w:val="0"/>
        <w:rPr>
          <w:lang w:val="el-GR"/>
        </w:rPr>
      </w:pPr>
      <w:r w:rsidRPr="005B3BD5">
        <w:rPr>
          <w:lang w:val="el-GR"/>
        </w:rPr>
        <w:t>Τον Ν. 4152/2013 «Επείγοντα μέτρα εφαρμογής των νόμων 4046/2012, 4093/2012 και 4127/2013» (ΦΕΚ 107/Α/09-05-2013).</w:t>
      </w:r>
    </w:p>
    <w:p w14:paraId="78D84EB2" w14:textId="77777777" w:rsidR="0005614B" w:rsidRPr="005B3BD5" w:rsidRDefault="0005614B" w:rsidP="004C0510">
      <w:pPr>
        <w:pStyle w:val="aff"/>
        <w:numPr>
          <w:ilvl w:val="0"/>
          <w:numId w:val="38"/>
        </w:numPr>
        <w:suppressAutoHyphens w:val="0"/>
        <w:snapToGrid w:val="0"/>
        <w:spacing w:line="276" w:lineRule="auto"/>
        <w:ind w:left="284" w:hanging="426"/>
        <w:contextualSpacing w:val="0"/>
        <w:rPr>
          <w:lang w:val="el-GR"/>
        </w:rPr>
      </w:pPr>
      <w:r w:rsidRPr="005B3BD5">
        <w:rPr>
          <w:lang w:val="el-GR"/>
        </w:rPr>
        <w:t xml:space="preserve">Τον </w:t>
      </w:r>
      <w:r w:rsidRPr="004C0510">
        <w:t>N</w:t>
      </w:r>
      <w:r w:rsidRPr="005B3BD5">
        <w:rPr>
          <w:lang w:val="el-GR"/>
        </w:rPr>
        <w:t>. 4270/2014 “Αρχές δημοσιονομικής διαχείρισης και εποπτείας (ενσωμάτωση της Οδηγίας 2011/85/ΕΕ) - δημόσιο λογιστικό και άλλες διατάξεις.” (ΦΕΚ 143/</w:t>
      </w:r>
      <w:r w:rsidRPr="004C0510">
        <w:t>A</w:t>
      </w:r>
      <w:r w:rsidRPr="005B3BD5">
        <w:rPr>
          <w:lang w:val="el-GR"/>
        </w:rPr>
        <w:t>/28-06-2014),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1D50056B" w14:textId="77777777" w:rsidR="0005614B" w:rsidRPr="004C0510" w:rsidRDefault="0005614B" w:rsidP="004C0510">
      <w:pPr>
        <w:pStyle w:val="aff"/>
        <w:numPr>
          <w:ilvl w:val="0"/>
          <w:numId w:val="38"/>
        </w:numPr>
        <w:suppressAutoHyphens w:val="0"/>
        <w:snapToGrid w:val="0"/>
        <w:spacing w:line="276" w:lineRule="auto"/>
        <w:ind w:left="284" w:hanging="426"/>
        <w:contextualSpacing w:val="0"/>
      </w:pPr>
      <w:r w:rsidRPr="005B3BD5">
        <w:rPr>
          <w:lang w:val="el-GR"/>
        </w:rPr>
        <w:t xml:space="preserve">Τον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4C0510">
        <w:t>L</w:t>
      </w:r>
      <w:r w:rsidRPr="005B3BD5">
        <w:rPr>
          <w:lang w:val="el-GR"/>
        </w:rPr>
        <w:t xml:space="preserve"> 156/16.6.2012) στο ελληνικό δίκαιο, τροποποίηση του ν. 3419/2005 (Α 297) και άλλες διατάξεις» (ΦΕΚ 265/Α/23-12-2014), εκτός της παρ. 10 του Α.28, της παρ. 6 του Α.48 και της παρ. 5 του Α.70 και όπως </w:t>
      </w:r>
      <w:r w:rsidRPr="005B3BD5">
        <w:rPr>
          <w:lang w:val="el-GR"/>
        </w:rPr>
        <w:lastRenderedPageBreak/>
        <w:t xml:space="preserve">τροποποιήθηκε και ισχύει. </w:t>
      </w:r>
      <w:r w:rsidRPr="004C0510">
        <w:t>[Τροποποιήθηκε βάσει του Α.58, Ν. 4465/2017 (ΦΕΚ 47/Α/04-04-2017)].</w:t>
      </w:r>
    </w:p>
    <w:p w14:paraId="21EC8C00" w14:textId="77777777" w:rsidR="0005614B" w:rsidRPr="005B3BD5" w:rsidRDefault="0005614B" w:rsidP="004C0510">
      <w:pPr>
        <w:numPr>
          <w:ilvl w:val="0"/>
          <w:numId w:val="38"/>
        </w:numPr>
        <w:snapToGrid w:val="0"/>
        <w:spacing w:line="276" w:lineRule="auto"/>
        <w:ind w:left="284" w:hanging="426"/>
        <w:rPr>
          <w:lang w:val="el-GR"/>
        </w:rPr>
      </w:pPr>
      <w:r w:rsidRPr="005B3BD5">
        <w:rPr>
          <w:lang w:val="el-GR"/>
        </w:rPr>
        <w:t>Το Π.Δ. 28/2015 “Κωδικοποίηση διατάξεων για την πρόσβαση σε δημόσια έγγραφα και στοιχεία» ΦΕΚ (34/Α/23-03-2015).</w:t>
      </w:r>
    </w:p>
    <w:p w14:paraId="0AC3A356" w14:textId="77777777" w:rsidR="0005614B" w:rsidRPr="005B3BD5" w:rsidRDefault="0005614B" w:rsidP="004C0510">
      <w:pPr>
        <w:pStyle w:val="aff"/>
        <w:numPr>
          <w:ilvl w:val="0"/>
          <w:numId w:val="38"/>
        </w:numPr>
        <w:suppressAutoHyphens w:val="0"/>
        <w:snapToGrid w:val="0"/>
        <w:spacing w:line="276" w:lineRule="auto"/>
        <w:ind w:left="284" w:hanging="426"/>
        <w:contextualSpacing w:val="0"/>
        <w:rPr>
          <w:lang w:val="el-GR"/>
        </w:rPr>
      </w:pPr>
      <w:r w:rsidRPr="005B3BD5">
        <w:rPr>
          <w:lang w:val="el-GR"/>
        </w:rPr>
        <w:t>Την υπ’ αριθ.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0E5DCAB9" w14:textId="77777777" w:rsidR="0005614B" w:rsidRPr="005B3BD5" w:rsidRDefault="0005614B" w:rsidP="004C0510">
      <w:pPr>
        <w:pStyle w:val="aff"/>
        <w:numPr>
          <w:ilvl w:val="0"/>
          <w:numId w:val="38"/>
        </w:numPr>
        <w:suppressAutoHyphens w:val="0"/>
        <w:snapToGrid w:val="0"/>
        <w:spacing w:line="276" w:lineRule="auto"/>
        <w:ind w:left="284" w:hanging="426"/>
        <w:contextualSpacing w:val="0"/>
        <w:rPr>
          <w:lang w:val="el-GR"/>
        </w:rPr>
      </w:pPr>
      <w:r w:rsidRPr="005B3BD5">
        <w:rPr>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36/Α/09-03-2021).</w:t>
      </w:r>
    </w:p>
    <w:p w14:paraId="3F36E2B0" w14:textId="77777777" w:rsidR="0005614B" w:rsidRPr="005B3BD5" w:rsidRDefault="0005614B" w:rsidP="004C0510">
      <w:pPr>
        <w:pStyle w:val="aff"/>
        <w:numPr>
          <w:ilvl w:val="0"/>
          <w:numId w:val="38"/>
        </w:numPr>
        <w:suppressAutoHyphens w:val="0"/>
        <w:snapToGrid w:val="0"/>
        <w:spacing w:line="276" w:lineRule="auto"/>
        <w:ind w:left="284" w:hanging="426"/>
        <w:contextualSpacing w:val="0"/>
        <w:rPr>
          <w:lang w:val="el-GR"/>
        </w:rPr>
      </w:pPr>
      <w:r w:rsidRPr="005B3BD5">
        <w:rPr>
          <w:lang w:val="el-GR"/>
        </w:rPr>
        <w:t xml:space="preserve">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w:t>
      </w:r>
      <w:r w:rsidRPr="004C0510">
        <w:t>L</w:t>
      </w:r>
      <w:r w:rsidRPr="005B3BD5">
        <w:rPr>
          <w:lang w:val="el-GR"/>
        </w:rPr>
        <w:t xml:space="preserve"> 94/1/28-03-2014) και άλλες διατάξεις» (ΦΕΚ 148/Α/08-08-2016).</w:t>
      </w:r>
    </w:p>
    <w:p w14:paraId="37A35EB8" w14:textId="77777777" w:rsidR="0005614B" w:rsidRPr="005B3BD5" w:rsidRDefault="0005614B" w:rsidP="004C0510">
      <w:pPr>
        <w:numPr>
          <w:ilvl w:val="0"/>
          <w:numId w:val="38"/>
        </w:numPr>
        <w:snapToGrid w:val="0"/>
        <w:spacing w:line="276" w:lineRule="auto"/>
        <w:ind w:left="284" w:hanging="426"/>
        <w:rPr>
          <w:lang w:val="el-GR"/>
        </w:rPr>
      </w:pPr>
      <w:r w:rsidRPr="005B3BD5">
        <w:rPr>
          <w:lang w:val="el-GR"/>
        </w:rPr>
        <w:t>Το Π.Δ. 39/2017 “Κανονισμός εξέτασης Προδικαστικών Προσφυγών ενώπιων της Αρχής Εξέτασης Προδικαστικών Προσφυγών” (ΦΕΚ 64/Α/04-05-2017).</w:t>
      </w:r>
    </w:p>
    <w:p w14:paraId="11757816" w14:textId="77777777" w:rsidR="0005614B" w:rsidRPr="004C0510" w:rsidRDefault="0005614B" w:rsidP="004C0510">
      <w:pPr>
        <w:numPr>
          <w:ilvl w:val="0"/>
          <w:numId w:val="38"/>
        </w:numPr>
        <w:snapToGrid w:val="0"/>
        <w:spacing w:line="276" w:lineRule="auto"/>
        <w:ind w:left="284" w:hanging="426"/>
      </w:pPr>
      <w:r w:rsidRPr="005B3BD5">
        <w:rPr>
          <w:lang w:val="el-GR"/>
        </w:rPr>
        <w:t xml:space="preserve">Τον Κανονισμό (ΕΕ, Ευρατόμ)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w:t>
      </w:r>
      <w:r w:rsidRPr="004C0510">
        <w:t>966/2012.</w:t>
      </w:r>
    </w:p>
    <w:p w14:paraId="628CA328" w14:textId="77777777" w:rsidR="0005614B" w:rsidRPr="005B3BD5" w:rsidRDefault="0005614B" w:rsidP="004C0510">
      <w:pPr>
        <w:pStyle w:val="aff"/>
        <w:numPr>
          <w:ilvl w:val="0"/>
          <w:numId w:val="38"/>
        </w:numPr>
        <w:suppressAutoHyphens w:val="0"/>
        <w:autoSpaceDE w:val="0"/>
        <w:autoSpaceDN w:val="0"/>
        <w:snapToGrid w:val="0"/>
        <w:spacing w:line="276" w:lineRule="auto"/>
        <w:ind w:left="284" w:hanging="426"/>
        <w:contextualSpacing w:val="0"/>
        <w:rPr>
          <w:lang w:val="el-GR"/>
        </w:rPr>
      </w:pPr>
      <w:r w:rsidRPr="005B3BD5">
        <w:rPr>
          <w:lang w:val="el-GR"/>
        </w:rPr>
        <w:t>Την υπ’ αριθ. 3/2018 Γνωμοδότηση του Νομικού Συμβουλίου του Κράτους.</w:t>
      </w:r>
    </w:p>
    <w:p w14:paraId="485C1417" w14:textId="77777777" w:rsidR="0005614B" w:rsidRPr="005B3BD5" w:rsidRDefault="0005614B" w:rsidP="004C0510">
      <w:pPr>
        <w:pStyle w:val="aff"/>
        <w:numPr>
          <w:ilvl w:val="0"/>
          <w:numId w:val="38"/>
        </w:numPr>
        <w:suppressAutoHyphens w:val="0"/>
        <w:autoSpaceDE w:val="0"/>
        <w:autoSpaceDN w:val="0"/>
        <w:snapToGrid w:val="0"/>
        <w:spacing w:line="276" w:lineRule="auto"/>
        <w:ind w:left="284" w:hanging="426"/>
        <w:contextualSpacing w:val="0"/>
        <w:rPr>
          <w:lang w:val="el-GR"/>
        </w:rPr>
      </w:pPr>
      <w:r w:rsidRPr="005B3BD5">
        <w:rPr>
          <w:lang w:val="el-GR"/>
        </w:rPr>
        <w:t>Το από 13-07-2018 έντυπο της ΕΑΔΔΗΣΥ με θέμα: «ΥΠΟΧΡΕΩΣΕΙΣ ΔΗΜΟΣΙΕΥΣΕΩΝ ΣΤΟΝ ΕΘΝΙΚΟ ΤΥΠΟ ΚΑΤΑ ΤΟΝ Ν.4412/2016».</w:t>
      </w:r>
    </w:p>
    <w:p w14:paraId="0F7B990A" w14:textId="77777777" w:rsidR="0005614B" w:rsidRPr="005B3BD5" w:rsidRDefault="0005614B" w:rsidP="004C0510">
      <w:pPr>
        <w:pStyle w:val="aff"/>
        <w:numPr>
          <w:ilvl w:val="0"/>
          <w:numId w:val="38"/>
        </w:numPr>
        <w:suppressAutoHyphens w:val="0"/>
        <w:autoSpaceDE w:val="0"/>
        <w:autoSpaceDN w:val="0"/>
        <w:snapToGrid w:val="0"/>
        <w:spacing w:line="276" w:lineRule="auto"/>
        <w:ind w:left="284" w:hanging="426"/>
        <w:contextualSpacing w:val="0"/>
        <w:rPr>
          <w:lang w:val="el-GR"/>
        </w:rPr>
      </w:pPr>
      <w:r w:rsidRPr="005B3BD5">
        <w:rPr>
          <w:lang w:val="el-GR"/>
        </w:rPr>
        <w:t>Το Α.39 του Ν. 4578/2018 «Μείωση ασφαλιστικών εισφορών και άλλες διατάξεις» (ΦΕΚ 200/Α/03-12-2018).</w:t>
      </w:r>
    </w:p>
    <w:p w14:paraId="13AAD094" w14:textId="77777777" w:rsidR="0005614B" w:rsidRPr="005B3BD5" w:rsidRDefault="0005614B" w:rsidP="004C0510">
      <w:pPr>
        <w:numPr>
          <w:ilvl w:val="0"/>
          <w:numId w:val="38"/>
        </w:numPr>
        <w:snapToGrid w:val="0"/>
        <w:spacing w:line="276" w:lineRule="auto"/>
        <w:ind w:left="284" w:hanging="426"/>
        <w:rPr>
          <w:lang w:val="el-GR"/>
        </w:rPr>
      </w:pPr>
      <w:r w:rsidRPr="005B3BD5">
        <w:rPr>
          <w:lang w:val="el-GR"/>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δημόσιων συβάσεων και λοιπές διατάξεις” (ΦΕΚ 44/Α/09-03-2019).</w:t>
      </w:r>
    </w:p>
    <w:p w14:paraId="1B107D3C" w14:textId="77777777" w:rsidR="0005614B" w:rsidRPr="004C0510" w:rsidRDefault="0005614B" w:rsidP="004C0510">
      <w:pPr>
        <w:numPr>
          <w:ilvl w:val="0"/>
          <w:numId w:val="38"/>
        </w:numPr>
        <w:snapToGrid w:val="0"/>
        <w:spacing w:line="276" w:lineRule="auto"/>
        <w:ind w:left="284" w:hanging="426"/>
      </w:pPr>
      <w:r w:rsidRPr="005B3BD5">
        <w:rPr>
          <w:lang w:val="el-GR"/>
        </w:rPr>
        <w:t xml:space="preserve">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4C0510">
        <w:t>(ΦΕΚ 119/Α/08-07-2019).</w:t>
      </w:r>
    </w:p>
    <w:p w14:paraId="62A11480" w14:textId="77777777" w:rsidR="0005614B" w:rsidRPr="004C0510" w:rsidRDefault="0005614B" w:rsidP="004C0510">
      <w:pPr>
        <w:numPr>
          <w:ilvl w:val="0"/>
          <w:numId w:val="38"/>
        </w:numPr>
        <w:snapToGrid w:val="0"/>
        <w:spacing w:line="276" w:lineRule="auto"/>
        <w:ind w:left="284" w:hanging="426"/>
      </w:pPr>
      <w:r w:rsidRPr="005B3BD5">
        <w:rPr>
          <w:lang w:val="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4C0510">
        <w:t xml:space="preserve">(ΦΕΚ 133/Α/07-08-2019). </w:t>
      </w:r>
    </w:p>
    <w:p w14:paraId="589C6B0F" w14:textId="77777777" w:rsidR="0005614B" w:rsidRPr="005B3BD5" w:rsidRDefault="0005614B" w:rsidP="004C0510">
      <w:pPr>
        <w:numPr>
          <w:ilvl w:val="0"/>
          <w:numId w:val="38"/>
        </w:numPr>
        <w:snapToGrid w:val="0"/>
        <w:spacing w:line="276" w:lineRule="auto"/>
        <w:ind w:left="284" w:hanging="426"/>
        <w:rPr>
          <w:lang w:val="el-GR"/>
        </w:rPr>
      </w:pPr>
      <w:r w:rsidRPr="005B3BD5">
        <w:rPr>
          <w:lang w:val="el-GR"/>
        </w:rPr>
        <w:lastRenderedPageBreak/>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4C0510">
        <w:t>L</w:t>
      </w:r>
      <w:r w:rsidRPr="005B3BD5">
        <w:rPr>
          <w:lang w:val="el-GR"/>
        </w:rPr>
        <w:t xml:space="preserve"> 119). </w:t>
      </w:r>
    </w:p>
    <w:p w14:paraId="03C40242" w14:textId="77777777" w:rsidR="0005614B" w:rsidRPr="005B3BD5" w:rsidRDefault="0005614B" w:rsidP="004C0510">
      <w:pPr>
        <w:numPr>
          <w:ilvl w:val="0"/>
          <w:numId w:val="38"/>
        </w:numPr>
        <w:snapToGrid w:val="0"/>
        <w:spacing w:line="276" w:lineRule="auto"/>
        <w:ind w:left="284" w:hanging="426"/>
        <w:rPr>
          <w:lang w:val="el-GR"/>
        </w:rPr>
      </w:pPr>
      <w:r w:rsidRPr="005B3BD5">
        <w:rPr>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11974F5C" w14:textId="77777777" w:rsidR="0005614B" w:rsidRPr="005B3BD5" w:rsidRDefault="0005614B" w:rsidP="004C0510">
      <w:pPr>
        <w:numPr>
          <w:ilvl w:val="0"/>
          <w:numId w:val="38"/>
        </w:numPr>
        <w:snapToGrid w:val="0"/>
        <w:spacing w:line="276" w:lineRule="auto"/>
        <w:ind w:left="284" w:hanging="426"/>
        <w:rPr>
          <w:lang w:val="el-GR"/>
        </w:rPr>
      </w:pPr>
      <w:r w:rsidRPr="005B3BD5">
        <w:rPr>
          <w:lang w:val="el-GR"/>
        </w:rPr>
        <w:t>Τον Ν. 4635/2019 (ιδίως  των άρθρων 85 επ.) “Επενδύω στην Ελλάδα και άλλες διατάξεις” (ΦΕΚ 167/Α/30-10-2019).</w:t>
      </w:r>
    </w:p>
    <w:p w14:paraId="74CC246E" w14:textId="77777777" w:rsidR="0005614B" w:rsidRPr="005B3BD5" w:rsidRDefault="0005614B" w:rsidP="004C0510">
      <w:pPr>
        <w:pStyle w:val="aff"/>
        <w:numPr>
          <w:ilvl w:val="0"/>
          <w:numId w:val="38"/>
        </w:numPr>
        <w:suppressAutoHyphens w:val="0"/>
        <w:snapToGrid w:val="0"/>
        <w:spacing w:line="276" w:lineRule="auto"/>
        <w:ind w:left="284" w:hanging="426"/>
        <w:contextualSpacing w:val="0"/>
        <w:rPr>
          <w:lang w:val="el-GR"/>
        </w:rPr>
      </w:pPr>
      <w:r w:rsidRPr="005B3BD5">
        <w:rPr>
          <w:lang w:val="el-GR"/>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w:t>
      </w:r>
      <w:r w:rsidRPr="004C0510">
        <w:t>A</w:t>
      </w:r>
      <w:r w:rsidRPr="005B3BD5">
        <w:rPr>
          <w:lang w:val="el-GR"/>
        </w:rPr>
        <w:t>/29-06-2020).</w:t>
      </w:r>
    </w:p>
    <w:p w14:paraId="569E9003" w14:textId="77777777" w:rsidR="0005614B" w:rsidRPr="005B3BD5" w:rsidRDefault="0005614B" w:rsidP="004C0510">
      <w:pPr>
        <w:pStyle w:val="aff"/>
        <w:numPr>
          <w:ilvl w:val="0"/>
          <w:numId w:val="38"/>
        </w:numPr>
        <w:suppressAutoHyphens w:val="0"/>
        <w:snapToGrid w:val="0"/>
        <w:spacing w:line="276" w:lineRule="auto"/>
        <w:ind w:left="284" w:hanging="426"/>
        <w:contextualSpacing w:val="0"/>
        <w:rPr>
          <w:lang w:val="el-GR"/>
        </w:rPr>
      </w:pPr>
      <w:r w:rsidRPr="005B3BD5">
        <w:rPr>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1C07AD44" w14:textId="77777777" w:rsidR="0005614B" w:rsidRPr="005B3BD5" w:rsidRDefault="0005614B" w:rsidP="004C0510">
      <w:pPr>
        <w:pStyle w:val="aff"/>
        <w:numPr>
          <w:ilvl w:val="0"/>
          <w:numId w:val="38"/>
        </w:numPr>
        <w:suppressAutoHyphens w:val="0"/>
        <w:snapToGrid w:val="0"/>
        <w:spacing w:line="276" w:lineRule="auto"/>
        <w:ind w:left="284" w:hanging="426"/>
        <w:contextualSpacing w:val="0"/>
        <w:rPr>
          <w:lang w:val="el-GR"/>
        </w:rPr>
      </w:pPr>
      <w:r w:rsidRPr="005B3BD5">
        <w:rPr>
          <w:lang w:val="el-GR"/>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w:t>
      </w:r>
      <w:r w:rsidRPr="004C0510">
        <w:t>COVID</w:t>
      </w:r>
      <w:r w:rsidRPr="005B3BD5">
        <w:rPr>
          <w:lang w:val="el-GR"/>
        </w:rPr>
        <w:t>- 19, επείγουσες δημοσιονομικές και φορολογικές ρυθμίσεις και άλλες διατάξεις» (ΦΕΚ 17/</w:t>
      </w:r>
      <w:r w:rsidRPr="004C0510">
        <w:t>A</w:t>
      </w:r>
      <w:r w:rsidRPr="005B3BD5">
        <w:rPr>
          <w:lang w:val="el-GR"/>
        </w:rPr>
        <w:t xml:space="preserve">/05-02-2021). </w:t>
      </w:r>
    </w:p>
    <w:p w14:paraId="6D8ECBF0" w14:textId="77777777" w:rsidR="0005614B" w:rsidRPr="005B3BD5" w:rsidRDefault="0005614B" w:rsidP="004C0510">
      <w:pPr>
        <w:pStyle w:val="aff"/>
        <w:numPr>
          <w:ilvl w:val="0"/>
          <w:numId w:val="38"/>
        </w:numPr>
        <w:suppressAutoHyphens w:val="0"/>
        <w:snapToGrid w:val="0"/>
        <w:spacing w:line="276" w:lineRule="auto"/>
        <w:ind w:left="284" w:hanging="426"/>
        <w:contextualSpacing w:val="0"/>
        <w:rPr>
          <w:lang w:val="el-GR"/>
        </w:rPr>
      </w:pPr>
      <w:r w:rsidRPr="005B3BD5">
        <w:rPr>
          <w:lang w:val="el-GR"/>
        </w:rPr>
        <w:t>Τον Κανονισμό (ΕΕ) αριθ. 2021/240 του Ευρωπαϊκού Κοινοβουλίου και του Συμβουλίου της 10ης Φεβρουαρίου 2021 για τη θέσπιση Μέσου Τεχνικής Υποστήριξης (</w:t>
      </w:r>
      <w:r w:rsidRPr="004C0510">
        <w:t>L</w:t>
      </w:r>
      <w:r w:rsidRPr="005B3BD5">
        <w:rPr>
          <w:lang w:val="el-GR"/>
        </w:rPr>
        <w:t xml:space="preserve"> 57/1).</w:t>
      </w:r>
    </w:p>
    <w:p w14:paraId="1A32A5E9" w14:textId="77777777" w:rsidR="0005614B" w:rsidRPr="005B3BD5" w:rsidRDefault="0005614B" w:rsidP="004C0510">
      <w:pPr>
        <w:pStyle w:val="aff"/>
        <w:numPr>
          <w:ilvl w:val="0"/>
          <w:numId w:val="38"/>
        </w:numPr>
        <w:suppressAutoHyphens w:val="0"/>
        <w:snapToGrid w:val="0"/>
        <w:spacing w:line="276" w:lineRule="auto"/>
        <w:ind w:left="284" w:hanging="426"/>
        <w:contextualSpacing w:val="0"/>
        <w:rPr>
          <w:lang w:val="el-GR"/>
        </w:rPr>
      </w:pPr>
      <w:r w:rsidRPr="005B3BD5">
        <w:rPr>
          <w:lang w:val="el-GR"/>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w:t>
      </w:r>
      <w:r w:rsidRPr="004C0510">
        <w:t>L</w:t>
      </w:r>
      <w:r w:rsidRPr="005B3BD5">
        <w:rPr>
          <w:lang w:val="el-GR"/>
        </w:rPr>
        <w:t xml:space="preserve"> 57/17).</w:t>
      </w:r>
    </w:p>
    <w:p w14:paraId="24138887" w14:textId="77777777" w:rsidR="0005614B" w:rsidRPr="005B3BD5" w:rsidRDefault="0005614B" w:rsidP="004C0510">
      <w:pPr>
        <w:pStyle w:val="aff"/>
        <w:numPr>
          <w:ilvl w:val="0"/>
          <w:numId w:val="38"/>
        </w:numPr>
        <w:suppressAutoHyphens w:val="0"/>
        <w:snapToGrid w:val="0"/>
        <w:spacing w:line="276" w:lineRule="auto"/>
        <w:ind w:left="284" w:hanging="426"/>
        <w:contextualSpacing w:val="0"/>
        <w:rPr>
          <w:lang w:val="el-GR"/>
        </w:rPr>
      </w:pPr>
      <w:r w:rsidRPr="005B3BD5">
        <w:rPr>
          <w:lang w:val="el-GR"/>
        </w:rPr>
        <w:t>Την υπ’ αριθ. 63446/2021 Κ.Υ.Α. “Καθορισμός Εθνικού Μορφότυπου ηλεκτρονικού τιμολογίου στο πλαίσιο των Δημοσίων Συμβάσεων” (2338/Β/02-06-2021).</w:t>
      </w:r>
    </w:p>
    <w:p w14:paraId="1C697551" w14:textId="77777777" w:rsidR="0005614B" w:rsidRPr="005B3BD5" w:rsidRDefault="0005614B" w:rsidP="004C0510">
      <w:pPr>
        <w:pStyle w:val="aff"/>
        <w:numPr>
          <w:ilvl w:val="0"/>
          <w:numId w:val="38"/>
        </w:numPr>
        <w:suppressAutoHyphens w:val="0"/>
        <w:snapToGrid w:val="0"/>
        <w:spacing w:line="276" w:lineRule="auto"/>
        <w:ind w:left="284" w:hanging="426"/>
        <w:contextualSpacing w:val="0"/>
        <w:rPr>
          <w:lang w:val="el-GR"/>
        </w:rPr>
      </w:pPr>
      <w:r w:rsidRPr="005B3BD5">
        <w:rPr>
          <w:lang w:val="el-GR"/>
        </w:rPr>
        <w:t>Την υπ’ αριθ. αριθ.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14C668D7" w14:textId="77777777" w:rsidR="0005614B" w:rsidRPr="005B3BD5" w:rsidRDefault="0005614B" w:rsidP="004C0510">
      <w:pPr>
        <w:pStyle w:val="aff"/>
        <w:numPr>
          <w:ilvl w:val="0"/>
          <w:numId w:val="38"/>
        </w:numPr>
        <w:suppressAutoHyphens w:val="0"/>
        <w:snapToGrid w:val="0"/>
        <w:spacing w:line="276" w:lineRule="auto"/>
        <w:ind w:left="284" w:hanging="426"/>
        <w:contextualSpacing w:val="0"/>
        <w:rPr>
          <w:lang w:val="el-GR"/>
        </w:rPr>
      </w:pPr>
      <w:r w:rsidRPr="005B3BD5">
        <w:rPr>
          <w:lang w:val="el-GR"/>
        </w:rPr>
        <w:t>Την υπ’ αριθ.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1AB0AD5D" w14:textId="77777777" w:rsidR="0005614B" w:rsidRPr="005B3BD5" w:rsidRDefault="0005614B" w:rsidP="004C0510">
      <w:pPr>
        <w:pStyle w:val="aff"/>
        <w:numPr>
          <w:ilvl w:val="0"/>
          <w:numId w:val="38"/>
        </w:numPr>
        <w:suppressAutoHyphens w:val="0"/>
        <w:snapToGrid w:val="0"/>
        <w:spacing w:line="276" w:lineRule="auto"/>
        <w:ind w:left="284" w:hanging="426"/>
        <w:contextualSpacing w:val="0"/>
        <w:rPr>
          <w:lang w:val="el-GR"/>
        </w:rPr>
      </w:pPr>
      <w:r w:rsidRPr="005B3BD5">
        <w:rPr>
          <w:lang w:val="el-GR"/>
        </w:rPr>
        <w:lastRenderedPageBreak/>
        <w:t>Την υπ’ αριθ.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06F7978A" w14:textId="77777777" w:rsidR="0005614B" w:rsidRPr="005B3BD5" w:rsidRDefault="0005614B" w:rsidP="004C0510">
      <w:pPr>
        <w:pStyle w:val="aff"/>
        <w:numPr>
          <w:ilvl w:val="0"/>
          <w:numId w:val="38"/>
        </w:numPr>
        <w:suppressAutoHyphens w:val="0"/>
        <w:snapToGrid w:val="0"/>
        <w:spacing w:line="276" w:lineRule="auto"/>
        <w:ind w:left="284" w:hanging="426"/>
        <w:contextualSpacing w:val="0"/>
        <w:rPr>
          <w:lang w:val="el-GR"/>
        </w:rPr>
      </w:pPr>
      <w:r w:rsidRPr="005B3BD5">
        <w:rPr>
          <w:lang w:val="el-GR"/>
        </w:rPr>
        <w:t>Τον Ν. 4912/2022 Ενιαία Αρχή Δημοσίων Συμβάσεων και άλλες διατάξεις του Υπουργείου Δικαιοσύνης” (ΦΕΚ 59/</w:t>
      </w:r>
      <w:r w:rsidRPr="004C0510">
        <w:t>A</w:t>
      </w:r>
      <w:r w:rsidRPr="005B3BD5">
        <w:rPr>
          <w:lang w:val="el-GR"/>
        </w:rPr>
        <w:t>/17-03-2022).</w:t>
      </w:r>
    </w:p>
    <w:p w14:paraId="637D38EF" w14:textId="77777777" w:rsidR="0005614B" w:rsidRPr="004C0510" w:rsidRDefault="0005614B" w:rsidP="004C0510">
      <w:pPr>
        <w:pStyle w:val="aff"/>
        <w:numPr>
          <w:ilvl w:val="0"/>
          <w:numId w:val="38"/>
        </w:numPr>
        <w:suppressAutoHyphens w:val="0"/>
        <w:autoSpaceDE w:val="0"/>
        <w:autoSpaceDN w:val="0"/>
        <w:snapToGrid w:val="0"/>
        <w:spacing w:line="276" w:lineRule="auto"/>
        <w:ind w:left="284" w:hanging="426"/>
        <w:contextualSpacing w:val="0"/>
      </w:pPr>
      <w:r w:rsidRPr="005B3BD5">
        <w:rPr>
          <w:lang w:val="el-GR"/>
        </w:rPr>
        <w:t xml:space="preserve">Το άρθρο 115 του Ν. 5007/2022 </w:t>
      </w:r>
      <w:r w:rsidRPr="004C0510">
        <w:t> </w:t>
      </w:r>
      <w:r w:rsidRPr="005B3BD5">
        <w:rPr>
          <w:lang w:val="el-GR"/>
        </w:rPr>
        <w:t xml:space="preserve">«Ολοκληρωμένο Σύστημα Παροχής Ανακουφιστικής Φροντίδας - Ρυθμίσεις για την αντιμετώπιση της πανδημίας του κορωνοϊού </w:t>
      </w:r>
      <w:r w:rsidRPr="004C0510">
        <w:t>COVID</w:t>
      </w:r>
      <w:r w:rsidRPr="005B3BD5">
        <w:rPr>
          <w:lang w:val="el-GR"/>
        </w:rPr>
        <w:t xml:space="preserve">-19 και την προστασία της δημόσιας υγείας και άλλες επείγουσες ρυθμίσεις.» </w:t>
      </w:r>
      <w:r w:rsidRPr="004C0510">
        <w:t>(Α’ 241).</w:t>
      </w:r>
    </w:p>
    <w:p w14:paraId="55FE24AE" w14:textId="77777777" w:rsidR="0005614B" w:rsidRPr="005B3BD5" w:rsidRDefault="0005614B" w:rsidP="004C0510">
      <w:pPr>
        <w:pStyle w:val="aff"/>
        <w:numPr>
          <w:ilvl w:val="0"/>
          <w:numId w:val="38"/>
        </w:numPr>
        <w:suppressAutoHyphens w:val="0"/>
        <w:autoSpaceDE w:val="0"/>
        <w:autoSpaceDN w:val="0"/>
        <w:snapToGrid w:val="0"/>
        <w:spacing w:line="276" w:lineRule="auto"/>
        <w:ind w:left="284" w:hanging="426"/>
        <w:contextualSpacing w:val="0"/>
        <w:rPr>
          <w:lang w:val="el-GR"/>
        </w:rPr>
      </w:pPr>
      <w:r w:rsidRPr="005B3BD5">
        <w:rPr>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αριθ.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11D20AB8" w14:textId="77777777" w:rsidR="0005614B" w:rsidRPr="004C0510" w:rsidRDefault="0005614B" w:rsidP="004C0510">
      <w:pPr>
        <w:pStyle w:val="aff"/>
        <w:numPr>
          <w:ilvl w:val="0"/>
          <w:numId w:val="38"/>
        </w:numPr>
        <w:suppressAutoHyphens w:val="0"/>
        <w:autoSpaceDE w:val="0"/>
        <w:autoSpaceDN w:val="0"/>
        <w:snapToGrid w:val="0"/>
        <w:spacing w:line="276" w:lineRule="auto"/>
        <w:ind w:left="284" w:hanging="426"/>
        <w:contextualSpacing w:val="0"/>
      </w:pPr>
      <w:r w:rsidRPr="005B3BD5">
        <w:rPr>
          <w:lang w:val="el-GR"/>
        </w:rPr>
        <w:t xml:space="preserve">Τον Κανονισμό της μονοπρόσωπης ανώνυμης εταιρείας ’’Κοινωνία της Πληροφορίας Μονοπρόσωπη Α.Ε.’’, ο οποίος εγκρίθηκε με την υπ’ αριθ.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4C0510">
        <w:t>(Β’ 164)» ΦΕΚ 2060/Β’/2021))» (ΦΕΚ 5807/Β/10-12-2021).</w:t>
      </w:r>
    </w:p>
    <w:p w14:paraId="41F1F0B6" w14:textId="77777777" w:rsidR="0005614B" w:rsidRPr="004C0510" w:rsidRDefault="0005614B" w:rsidP="004C0510">
      <w:pPr>
        <w:pStyle w:val="aff"/>
        <w:numPr>
          <w:ilvl w:val="0"/>
          <w:numId w:val="38"/>
        </w:numPr>
        <w:suppressAutoHyphens w:val="0"/>
        <w:autoSpaceDE w:val="0"/>
        <w:autoSpaceDN w:val="0"/>
        <w:snapToGrid w:val="0"/>
        <w:spacing w:line="276" w:lineRule="auto"/>
        <w:ind w:left="284" w:hanging="426"/>
        <w:contextualSpacing w:val="0"/>
      </w:pPr>
      <w:r w:rsidRPr="005B3BD5">
        <w:rPr>
          <w:lang w:val="el-GR"/>
        </w:rPr>
        <w:t xml:space="preserve">Την υπ’ αριθ.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4C0510">
        <w:t>(ΦΕΚ 752/ΥΟΔΔ/24-08-2022).</w:t>
      </w:r>
    </w:p>
    <w:p w14:paraId="79AC54F9" w14:textId="77777777" w:rsidR="0005614B" w:rsidRPr="005B3BD5" w:rsidRDefault="0005614B" w:rsidP="004C0510">
      <w:pPr>
        <w:pStyle w:val="aff"/>
        <w:numPr>
          <w:ilvl w:val="0"/>
          <w:numId w:val="38"/>
        </w:numPr>
        <w:suppressAutoHyphens w:val="0"/>
        <w:autoSpaceDE w:val="0"/>
        <w:autoSpaceDN w:val="0"/>
        <w:snapToGrid w:val="0"/>
        <w:spacing w:line="276" w:lineRule="auto"/>
        <w:ind w:left="284" w:hanging="426"/>
        <w:contextualSpacing w:val="0"/>
        <w:rPr>
          <w:lang w:val="el-GR"/>
        </w:rPr>
      </w:pPr>
      <w:r w:rsidRPr="005B3BD5">
        <w:rPr>
          <w:lang w:val="el-GR"/>
        </w:rPr>
        <w:t>Την Απόφαση του ΔΣ της ΚτΠ Μ.Α.Ε. κατά την υπ’ αριθ. 856/25-08-2022 Συνεδρίασή του, με θέμα Εκλογή Διευθύνοντος Συμβούλου (Θέμα 1).</w:t>
      </w:r>
    </w:p>
    <w:p w14:paraId="6344D302" w14:textId="77777777" w:rsidR="0005614B" w:rsidRPr="005B3BD5" w:rsidRDefault="0005614B" w:rsidP="004C0510">
      <w:pPr>
        <w:pStyle w:val="aff"/>
        <w:numPr>
          <w:ilvl w:val="0"/>
          <w:numId w:val="38"/>
        </w:numPr>
        <w:suppressAutoHyphens w:val="0"/>
        <w:autoSpaceDE w:val="0"/>
        <w:autoSpaceDN w:val="0"/>
        <w:snapToGrid w:val="0"/>
        <w:spacing w:line="276" w:lineRule="auto"/>
        <w:ind w:left="284" w:hanging="426"/>
        <w:contextualSpacing w:val="0"/>
        <w:rPr>
          <w:lang w:val="el-GR"/>
        </w:rPr>
      </w:pPr>
      <w:r w:rsidRPr="005B3BD5">
        <w:rPr>
          <w:lang w:val="el-GR"/>
        </w:rPr>
        <w:t>Την Απόφαση του ΔΣ της ΚτΠ Μ.Α.Ε. κατά την υπ’ αριθ. 857/26-08-2022 Συνεδρίασή του, με θέμα γενικές εξουσιοδοτήσεις προς Διευθύνοντα Σύμβουλο (Θέμα 2.2).</w:t>
      </w:r>
    </w:p>
    <w:p w14:paraId="625FEBFC" w14:textId="77777777" w:rsidR="0005614B" w:rsidRPr="005B3BD5" w:rsidRDefault="0005614B" w:rsidP="004C0510">
      <w:pPr>
        <w:pStyle w:val="aff"/>
        <w:numPr>
          <w:ilvl w:val="0"/>
          <w:numId w:val="38"/>
        </w:numPr>
        <w:suppressAutoHyphens w:val="0"/>
        <w:autoSpaceDE w:val="0"/>
        <w:autoSpaceDN w:val="0"/>
        <w:snapToGrid w:val="0"/>
        <w:spacing w:line="276" w:lineRule="auto"/>
        <w:ind w:left="284" w:hanging="426"/>
        <w:contextualSpacing w:val="0"/>
        <w:rPr>
          <w:lang w:val="el-GR"/>
        </w:rPr>
      </w:pPr>
      <w:r w:rsidRPr="005B3BD5">
        <w:rPr>
          <w:lang w:val="el-GR"/>
        </w:rPr>
        <w:t>Την υπ’ αριθ. πρωτ. ΚτΠ Μ.Α.Ε. 22683/20-12-2022 Απόφαση του Διευθύνοντος Συμβούλου της ΚτΠ Μ.Α.Ε., με θέμα «Εξουσιοδότηση δικαιώματος υπογραφής σε Γενικούς Διευθυντές και Διευθυντές της ΚτΠ Μ.Α.Ε.».</w:t>
      </w:r>
    </w:p>
    <w:p w14:paraId="14ED10D8" w14:textId="77777777" w:rsidR="0005614B" w:rsidRPr="005B3BD5" w:rsidRDefault="0005614B" w:rsidP="004C0510">
      <w:pPr>
        <w:pStyle w:val="aff"/>
        <w:numPr>
          <w:ilvl w:val="0"/>
          <w:numId w:val="38"/>
        </w:numPr>
        <w:suppressAutoHyphens w:val="0"/>
        <w:autoSpaceDE w:val="0"/>
        <w:autoSpaceDN w:val="0"/>
        <w:snapToGrid w:val="0"/>
        <w:spacing w:line="276" w:lineRule="auto"/>
        <w:ind w:left="284" w:hanging="426"/>
        <w:contextualSpacing w:val="0"/>
        <w:rPr>
          <w:lang w:val="el-GR"/>
        </w:rPr>
      </w:pPr>
      <w:r w:rsidRPr="005B3BD5">
        <w:rPr>
          <w:lang w:val="el-GR"/>
        </w:rPr>
        <w:t xml:space="preserve">Την από 05-01-2023 (Α.Π ΚτΠ Α.Ε.: 500/11-01-2023) Προγραμματική Συμφωνία μεταξύ του Υπουργείου Ψηφιακής Διακυβέρνησης και της ΚτΠ Μ.Α.Ε., με την οποία ορίζεται η ΚτΠ Μ.Α.Ε. Δικαιούχος για την εκτέλεση του Έργου: «Χορήγηση οικονομικής ενίσχυσης από τον κρατικό προϋπολογισμό με σκοπό την κάλυψη μέρους του αυξημένου κόστους των νοικοκυριών λόγω της </w:t>
      </w:r>
      <w:r w:rsidRPr="005B3BD5">
        <w:rPr>
          <w:lang w:val="el-GR"/>
        </w:rPr>
        <w:lastRenderedPageBreak/>
        <w:t>σημαντικής αύξησης του δείκτη τιμών καταναλωτή (“</w:t>
      </w:r>
      <w:r w:rsidRPr="004C0510">
        <w:t>MARKET</w:t>
      </w:r>
      <w:r w:rsidRPr="005B3BD5">
        <w:rPr>
          <w:lang w:val="el-GR"/>
        </w:rPr>
        <w:t xml:space="preserve"> </w:t>
      </w:r>
      <w:r w:rsidRPr="004C0510">
        <w:t>PASS</w:t>
      </w:r>
      <w:r w:rsidRPr="005B3BD5">
        <w:rPr>
          <w:lang w:val="el-GR"/>
        </w:rPr>
        <w:t>”)», ευθύνης του Υπουργείου Ψηφιακής Διακυβέρνησης.</w:t>
      </w:r>
    </w:p>
    <w:p w14:paraId="65ABF054" w14:textId="77777777" w:rsidR="0005614B" w:rsidRPr="005B3BD5" w:rsidRDefault="0005614B" w:rsidP="004C0510">
      <w:pPr>
        <w:pStyle w:val="aff"/>
        <w:numPr>
          <w:ilvl w:val="0"/>
          <w:numId w:val="38"/>
        </w:numPr>
        <w:suppressAutoHyphens w:val="0"/>
        <w:autoSpaceDE w:val="0"/>
        <w:autoSpaceDN w:val="0"/>
        <w:snapToGrid w:val="0"/>
        <w:spacing w:line="276" w:lineRule="auto"/>
        <w:ind w:left="284" w:hanging="426"/>
        <w:contextualSpacing w:val="0"/>
        <w:rPr>
          <w:lang w:val="el-GR"/>
        </w:rPr>
      </w:pPr>
      <w:r w:rsidRPr="005B3BD5">
        <w:rPr>
          <w:lang w:val="el-GR"/>
        </w:rPr>
        <w:t>Το από 13-01-2023 (υπ’ αριθ. πρωτ. 1416 ΕΞ 2023) έγγραφο του Υπουργείου Ψηφιακής Διακυβέρνησης με θέμα: «Ενίσχυση πίστωσης Αναλυτικού Λογαριασμού Εξόδων (Α.Λ.Ε.) της ΜΚ 23».</w:t>
      </w:r>
    </w:p>
    <w:p w14:paraId="102FB9C2" w14:textId="77777777" w:rsidR="0005614B" w:rsidRPr="005B3BD5" w:rsidRDefault="0005614B" w:rsidP="004C0510">
      <w:pPr>
        <w:pStyle w:val="aff"/>
        <w:numPr>
          <w:ilvl w:val="0"/>
          <w:numId w:val="38"/>
        </w:numPr>
        <w:suppressAutoHyphens w:val="0"/>
        <w:autoSpaceDE w:val="0"/>
        <w:autoSpaceDN w:val="0"/>
        <w:snapToGrid w:val="0"/>
        <w:spacing w:line="276" w:lineRule="auto"/>
        <w:ind w:left="284" w:hanging="426"/>
        <w:contextualSpacing w:val="0"/>
        <w:rPr>
          <w:lang w:val="el-GR"/>
        </w:rPr>
      </w:pPr>
      <w:r w:rsidRPr="005B3BD5">
        <w:rPr>
          <w:lang w:val="el-GR"/>
        </w:rPr>
        <w:t>Το από 13-01-2023 (με αριθ. πρωτ. 1095/13-01-2023) έγγραφο του Υπουργείου Ψηφιακής Διακυβέρνησης (με αριθ. πρωτ. ΚτΠ Μ.Α.Ε. 671/13-01-2023) με θέμα: «Παροχή σύμφωνης γνώμης επί της ολοκλήρωσης της Φάσης Α και της έναρξης της Φάσης Β για την υλοποίηση του έργου «Χορήγηση οικονομικής ενίσχυσης από τον κρατικό προϋπολογισμό με σκοπό την κάλυψη μέρους του αυξημένου κόστους των νοικοκυριών λόγω της σημαντικής αύξησης του δείκτη τιμών καταναλωτή (“</w:t>
      </w:r>
      <w:r w:rsidRPr="004C0510">
        <w:t>MARKET</w:t>
      </w:r>
      <w:r w:rsidRPr="005B3BD5">
        <w:rPr>
          <w:lang w:val="el-GR"/>
        </w:rPr>
        <w:t xml:space="preserve"> </w:t>
      </w:r>
      <w:r w:rsidRPr="004C0510">
        <w:t>PASS</w:t>
      </w:r>
      <w:r w:rsidRPr="005B3BD5">
        <w:rPr>
          <w:lang w:val="el-GR"/>
        </w:rPr>
        <w:t>”)».</w:t>
      </w:r>
    </w:p>
    <w:p w14:paraId="11F608E4" w14:textId="77777777" w:rsidR="0005614B" w:rsidRPr="005B3BD5" w:rsidRDefault="0005614B" w:rsidP="004C0510">
      <w:pPr>
        <w:pStyle w:val="aff"/>
        <w:numPr>
          <w:ilvl w:val="0"/>
          <w:numId w:val="38"/>
        </w:numPr>
        <w:suppressAutoHyphens w:val="0"/>
        <w:autoSpaceDE w:val="0"/>
        <w:autoSpaceDN w:val="0"/>
        <w:snapToGrid w:val="0"/>
        <w:spacing w:line="276" w:lineRule="auto"/>
        <w:ind w:left="284" w:hanging="426"/>
        <w:contextualSpacing w:val="0"/>
        <w:rPr>
          <w:lang w:val="el-GR"/>
        </w:rPr>
      </w:pPr>
      <w:r w:rsidRPr="005B3BD5">
        <w:rPr>
          <w:lang w:val="el-GR"/>
        </w:rPr>
        <w:t xml:space="preserve">Την υπ’ αριθ. 1170/20-01-2023 Κοινή Υπουργική Απόφαση με θέμα: «Καθορισμός του χρόνου της παραγωγικής λειτουργίας της ειδικής εφαρμογής της παρ. 5 του άρθρου 115 του ν. 5007/2022 (Α’ 241), των τεχνικών και οργανωτικών μέτρων για τη λειτουργία της, των απαραίτητων διαλειτουργικοτήτων, των καταστημάτων και των λαϊκών αγορών όπου χρησιμοποιείται η ψηφιακή κάρτα και κάθε άλλης αναγκαίας λεπτομέρειας» (ΦΕΚ 242/Β’/ 20 -01-2023). </w:t>
      </w:r>
    </w:p>
    <w:p w14:paraId="26BFDC42" w14:textId="77777777" w:rsidR="0005614B" w:rsidRPr="004C0510" w:rsidRDefault="0005614B" w:rsidP="004C0510">
      <w:pPr>
        <w:pStyle w:val="aff"/>
        <w:numPr>
          <w:ilvl w:val="0"/>
          <w:numId w:val="38"/>
        </w:numPr>
        <w:suppressAutoHyphens w:val="0"/>
        <w:autoSpaceDE w:val="0"/>
        <w:autoSpaceDN w:val="0"/>
        <w:snapToGrid w:val="0"/>
        <w:spacing w:line="276" w:lineRule="auto"/>
        <w:ind w:left="284" w:hanging="426"/>
        <w:contextualSpacing w:val="0"/>
      </w:pPr>
      <w:r w:rsidRPr="005B3BD5">
        <w:rPr>
          <w:lang w:val="el-GR"/>
        </w:rPr>
        <w:t xml:space="preserve">Την Απόφαση του ΔΣ της ΚτΠ Μ.Α.Ε. κατά την υπ’ αριθ. </w:t>
      </w:r>
      <w:r w:rsidRPr="004C0510">
        <w:t>884/18-01-2023 Συνεδρίασή του (Θέμα 6.5).</w:t>
      </w:r>
    </w:p>
    <w:p w14:paraId="2971AA1E" w14:textId="77777777" w:rsidR="0005614B" w:rsidRPr="005B3BD5" w:rsidRDefault="0005614B" w:rsidP="004C0510">
      <w:pPr>
        <w:pStyle w:val="aff"/>
        <w:numPr>
          <w:ilvl w:val="0"/>
          <w:numId w:val="38"/>
        </w:numPr>
        <w:suppressAutoHyphens w:val="0"/>
        <w:autoSpaceDE w:val="0"/>
        <w:autoSpaceDN w:val="0"/>
        <w:snapToGrid w:val="0"/>
        <w:spacing w:line="276" w:lineRule="auto"/>
        <w:ind w:left="284" w:hanging="426"/>
        <w:contextualSpacing w:val="0"/>
        <w:rPr>
          <w:lang w:val="el-GR"/>
        </w:rPr>
      </w:pPr>
      <w:r w:rsidRPr="005B3BD5">
        <w:rPr>
          <w:lang w:val="el-GR"/>
        </w:rPr>
        <w:t>Την υπ’ αριθ. πρωτ. ΚτΠ Μ.Α.Ε. 1593/26-01-2023 Απόφαση της ΚτΠ Μ.Α.Ε. με θέμα: Διενέργεια Ηλεκτρονικού Ανοικτού Κάτω των Ορίων Διαγωνισμού για την επιλογή αναδόχου για το έργο: «Υπηρεσίες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των πολιτών για τις ανάγκες του Προγράμματος «Χορήγηση οικονομικής ενίσχυσης με σκοπό την κάλυψη μέρους του αυξημένου κόστους αγορών ειδών διατροφής λόγω της σημαντικής αύξησης του δείκτη τιμών (</w:t>
      </w:r>
      <w:r w:rsidRPr="004C0510">
        <w:rPr>
          <w:lang w:val="en-US"/>
        </w:rPr>
        <w:t>MARKET</w:t>
      </w:r>
      <w:r w:rsidRPr="005B3BD5">
        <w:rPr>
          <w:lang w:val="el-GR"/>
        </w:rPr>
        <w:t xml:space="preserve"> </w:t>
      </w:r>
      <w:r w:rsidRPr="004C0510">
        <w:rPr>
          <w:lang w:val="en-US"/>
        </w:rPr>
        <w:t>PASS</w:t>
      </w:r>
      <w:r w:rsidRPr="005B3BD5">
        <w:rPr>
          <w:lang w:val="el-GR"/>
        </w:rPr>
        <w:t>)».</w:t>
      </w:r>
      <w:r w:rsidRPr="005B3BD5">
        <w:rPr>
          <w:b/>
          <w:bCs/>
          <w:lang w:val="el-GR"/>
        </w:rPr>
        <w:t xml:space="preserve"> </w:t>
      </w:r>
    </w:p>
    <w:p w14:paraId="08980816" w14:textId="77777777" w:rsidR="0005614B" w:rsidRPr="005B3BD5" w:rsidRDefault="0005614B" w:rsidP="004C0510">
      <w:pPr>
        <w:pStyle w:val="aff"/>
        <w:numPr>
          <w:ilvl w:val="0"/>
          <w:numId w:val="38"/>
        </w:numPr>
        <w:suppressAutoHyphens w:val="0"/>
        <w:autoSpaceDE w:val="0"/>
        <w:autoSpaceDN w:val="0"/>
        <w:snapToGrid w:val="0"/>
        <w:spacing w:line="276" w:lineRule="auto"/>
        <w:ind w:left="284" w:hanging="426"/>
        <w:contextualSpacing w:val="0"/>
        <w:rPr>
          <w:lang w:val="el-GR"/>
        </w:rPr>
      </w:pPr>
      <w:r w:rsidRPr="005B3BD5">
        <w:rPr>
          <w:lang w:val="el-GR"/>
        </w:rPr>
        <w:t>Την υπ’ αριθ. πρωτ. ΚτΠ Μ.Α.Ε. 3307/16-02-2023 Απόφαση της ΚτΠ Μ.Α.Ε. με θέμα: Ματαίωση της διενέργειας του Ηλεκτρονικού Ανοικτού Κάτω των Ορίων Διαγωνισμού της υπ’ αριθ. 1593/26-01-2023 Διακήρυξης, για το έργο: «Υπηρεσίες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των πολιτών για τις ανάγκες του Προγράμματος «Χορήγηση οικονομικής ενίσχυσης με σκοπό την κάλυψη μέρους του αυξημένου κόστους αγορών ειδών διατροφής λόγω της σημαντικής αύξησης του δείκτη τιμών (</w:t>
      </w:r>
      <w:r w:rsidRPr="004C0510">
        <w:rPr>
          <w:lang w:val="en-US"/>
        </w:rPr>
        <w:t>MARKET</w:t>
      </w:r>
      <w:r w:rsidRPr="005B3BD5">
        <w:rPr>
          <w:lang w:val="el-GR"/>
        </w:rPr>
        <w:t xml:space="preserve"> </w:t>
      </w:r>
      <w:r w:rsidRPr="004C0510">
        <w:rPr>
          <w:lang w:val="en-US"/>
        </w:rPr>
        <w:t>PASS</w:t>
      </w:r>
      <w:r w:rsidRPr="004C0510">
        <w:rPr>
          <w:lang w:val="el-GR"/>
        </w:rPr>
        <w:t>)», Τακτικού Π/Υ</w:t>
      </w:r>
      <w:r w:rsidRPr="005B3BD5">
        <w:rPr>
          <w:lang w:val="el-GR"/>
        </w:rPr>
        <w:t>.</w:t>
      </w:r>
    </w:p>
    <w:p w14:paraId="4B7AD689" w14:textId="77777777" w:rsidR="0005614B" w:rsidRPr="004C0510" w:rsidRDefault="0005614B" w:rsidP="004C0510">
      <w:pPr>
        <w:pStyle w:val="aff"/>
        <w:numPr>
          <w:ilvl w:val="0"/>
          <w:numId w:val="38"/>
        </w:numPr>
        <w:suppressAutoHyphens w:val="0"/>
        <w:autoSpaceDE w:val="0"/>
        <w:autoSpaceDN w:val="0"/>
        <w:snapToGrid w:val="0"/>
        <w:spacing w:line="276" w:lineRule="auto"/>
        <w:ind w:left="284" w:hanging="426"/>
        <w:contextualSpacing w:val="0"/>
      </w:pPr>
      <w:r w:rsidRPr="005B3BD5">
        <w:rPr>
          <w:lang w:val="el-GR"/>
        </w:rPr>
        <w:t xml:space="preserve">Την Απόφαση του ΔΣ της ΚτΠ Μ.Α.Ε. κατά την υπ’ αριθ. </w:t>
      </w:r>
      <w:r w:rsidRPr="004C0510">
        <w:t>893/22-02-2023 Συνεδρίασή του (Θέμα 6.2).</w:t>
      </w:r>
    </w:p>
    <w:p w14:paraId="26FA390F" w14:textId="77777777" w:rsidR="00182529" w:rsidRPr="009C4B99" w:rsidRDefault="00182529" w:rsidP="00723994">
      <w:pPr>
        <w:suppressAutoHyphens w:val="0"/>
        <w:spacing w:before="120"/>
        <w:ind w:left="425"/>
        <w:rPr>
          <w:bCs/>
          <w:lang w:val="el-GR" w:eastAsia="en-US"/>
        </w:rPr>
      </w:pPr>
    </w:p>
    <w:bookmarkEnd w:id="25"/>
    <w:p w14:paraId="0D60A7E5" w14:textId="57C7FC03" w:rsidR="008338F0" w:rsidRPr="00603221" w:rsidRDefault="003355E7" w:rsidP="003A109E">
      <w:pPr>
        <w:pStyle w:val="2"/>
        <w:rPr>
          <w:rFonts w:cs="Tahoma"/>
          <w:lang w:val="el-GR"/>
        </w:rPr>
      </w:pPr>
      <w:r w:rsidRPr="00C570AF">
        <w:rPr>
          <w:rFonts w:cs="Tahoma"/>
          <w:lang w:val="el-GR"/>
        </w:rPr>
        <w:tab/>
      </w:r>
      <w:bookmarkStart w:id="26" w:name="_Ref40979373"/>
      <w:bookmarkStart w:id="27" w:name="_Toc97194260"/>
      <w:bookmarkStart w:id="28" w:name="_Toc97194409"/>
      <w:bookmarkStart w:id="29" w:name="_Toc128087040"/>
      <w:r w:rsidRPr="00603221">
        <w:rPr>
          <w:rFonts w:cs="Tahoma"/>
          <w:lang w:val="el-GR"/>
        </w:rPr>
        <w:t>Προθεσμία παραλαβής προσφορών και διενέργεια διαγωνισμού</w:t>
      </w:r>
      <w:bookmarkEnd w:id="26"/>
      <w:bookmarkEnd w:id="27"/>
      <w:bookmarkEnd w:id="28"/>
      <w:bookmarkEnd w:id="29"/>
      <w:r w:rsidRPr="00603221">
        <w:rPr>
          <w:rFonts w:cs="Tahoma"/>
          <w:lang w:val="el-GR"/>
        </w:rPr>
        <w:t xml:space="preserve"> </w:t>
      </w:r>
    </w:p>
    <w:p w14:paraId="5015ABFF" w14:textId="305B0937" w:rsidR="00B65D70" w:rsidRPr="00DE79D9" w:rsidRDefault="003355E7" w:rsidP="00B8545D">
      <w:pPr>
        <w:spacing w:before="240"/>
        <w:rPr>
          <w:b/>
          <w:bCs/>
          <w:color w:val="000000"/>
          <w:lang w:val="el-GR"/>
        </w:rPr>
      </w:pPr>
      <w:r w:rsidRPr="00603221">
        <w:rPr>
          <w:lang w:val="el-GR" w:eastAsia="el-GR"/>
        </w:rPr>
        <w:t>Η καταληκτική ημερομηνία παραλαβής των προσφορών είναι η</w:t>
      </w:r>
      <w:r w:rsidR="00734BF4">
        <w:rPr>
          <w:lang w:val="el-GR" w:eastAsia="el-GR"/>
        </w:rPr>
        <w:t xml:space="preserve"> </w:t>
      </w:r>
      <w:r w:rsidR="00734BF4" w:rsidRPr="00A360F1">
        <w:rPr>
          <w:b/>
          <w:bCs/>
          <w:lang w:val="el-GR" w:eastAsia="el-GR"/>
        </w:rPr>
        <w:t>1</w:t>
      </w:r>
      <w:r w:rsidR="00991490">
        <w:rPr>
          <w:b/>
          <w:bCs/>
          <w:lang w:val="el-GR" w:eastAsia="el-GR"/>
        </w:rPr>
        <w:t>5</w:t>
      </w:r>
      <w:r w:rsidR="00734BF4" w:rsidRPr="00A360F1">
        <w:rPr>
          <w:b/>
          <w:bCs/>
          <w:lang w:val="el-GR" w:eastAsia="el-GR"/>
        </w:rPr>
        <w:t>-0</w:t>
      </w:r>
      <w:r w:rsidR="00991490">
        <w:rPr>
          <w:b/>
          <w:bCs/>
          <w:lang w:val="el-GR" w:eastAsia="el-GR"/>
        </w:rPr>
        <w:t>3</w:t>
      </w:r>
      <w:r w:rsidR="00734BF4" w:rsidRPr="00A360F1">
        <w:rPr>
          <w:b/>
          <w:bCs/>
          <w:lang w:val="el-GR" w:eastAsia="el-GR"/>
        </w:rPr>
        <w:t>-2023</w:t>
      </w:r>
      <w:r w:rsidR="00734BF4">
        <w:rPr>
          <w:lang w:val="el-GR" w:eastAsia="el-GR"/>
        </w:rPr>
        <w:t xml:space="preserve"> </w:t>
      </w:r>
      <w:r w:rsidRPr="00603221">
        <w:rPr>
          <w:lang w:val="el-GR" w:eastAsia="el-GR"/>
        </w:rPr>
        <w:t>και ώρα</w:t>
      </w:r>
      <w:r w:rsidR="00A360F1">
        <w:rPr>
          <w:lang w:val="el-GR" w:eastAsia="el-GR"/>
        </w:rPr>
        <w:t xml:space="preserve"> </w:t>
      </w:r>
      <w:r w:rsidR="00A360F1" w:rsidRPr="00A76253">
        <w:rPr>
          <w:b/>
          <w:bCs/>
          <w:lang w:val="el-GR" w:eastAsia="el-GR"/>
        </w:rPr>
        <w:t>1</w:t>
      </w:r>
      <w:r w:rsidR="002C6FF8" w:rsidRPr="00A76253">
        <w:rPr>
          <w:b/>
          <w:bCs/>
          <w:lang w:val="el-GR" w:eastAsia="el-GR"/>
        </w:rPr>
        <w:t>3</w:t>
      </w:r>
      <w:r w:rsidR="00A360F1" w:rsidRPr="00A76253">
        <w:rPr>
          <w:b/>
          <w:bCs/>
          <w:lang w:val="el-GR" w:eastAsia="el-GR"/>
        </w:rPr>
        <w:t>:00</w:t>
      </w:r>
      <w:r w:rsidR="00A360F1">
        <w:rPr>
          <w:b/>
          <w:bCs/>
          <w:lang w:val="el-GR" w:eastAsia="el-GR"/>
        </w:rPr>
        <w:t xml:space="preserve"> </w:t>
      </w:r>
      <w:r w:rsidR="00B65D70" w:rsidRPr="00603221">
        <w:rPr>
          <w:lang w:val="el-GR" w:eastAsia="el-GR"/>
        </w:rPr>
        <w:t xml:space="preserve">και η </w:t>
      </w:r>
      <w:r w:rsidR="00B65D70" w:rsidRPr="00603221">
        <w:rPr>
          <w:color w:val="000000"/>
          <w:lang w:val="el-GR"/>
        </w:rPr>
        <w:t>Ημερομηνία έναρξης υποβολής προσφορών είναι η</w:t>
      </w:r>
      <w:r w:rsidR="00DE79D9">
        <w:rPr>
          <w:color w:val="000000"/>
          <w:lang w:val="el-GR"/>
        </w:rPr>
        <w:t xml:space="preserve"> </w:t>
      </w:r>
      <w:r w:rsidR="00DE79D9">
        <w:rPr>
          <w:b/>
          <w:bCs/>
          <w:color w:val="000000"/>
          <w:lang w:val="el-GR"/>
        </w:rPr>
        <w:t>2</w:t>
      </w:r>
      <w:r w:rsidR="00991490">
        <w:rPr>
          <w:b/>
          <w:bCs/>
          <w:color w:val="000000"/>
          <w:lang w:val="el-GR"/>
        </w:rPr>
        <w:t>8</w:t>
      </w:r>
      <w:r w:rsidR="00DE79D9">
        <w:rPr>
          <w:b/>
          <w:bCs/>
          <w:color w:val="000000"/>
          <w:lang w:val="el-GR"/>
        </w:rPr>
        <w:t>-0</w:t>
      </w:r>
      <w:r w:rsidR="00991490">
        <w:rPr>
          <w:b/>
          <w:bCs/>
          <w:color w:val="000000"/>
          <w:lang w:val="el-GR"/>
        </w:rPr>
        <w:t>2</w:t>
      </w:r>
      <w:r w:rsidR="00DE79D9">
        <w:rPr>
          <w:b/>
          <w:bCs/>
          <w:color w:val="000000"/>
          <w:lang w:val="el-GR"/>
        </w:rPr>
        <w:t>-2023</w:t>
      </w:r>
      <w:r w:rsidR="00CA2B84">
        <w:rPr>
          <w:b/>
          <w:bCs/>
          <w:color w:val="000000"/>
          <w:lang w:val="el-GR"/>
        </w:rPr>
        <w:t>.</w:t>
      </w:r>
    </w:p>
    <w:p w14:paraId="6A742B21" w14:textId="226D1957" w:rsidR="001C673F" w:rsidRPr="00603221" w:rsidRDefault="003355E7" w:rsidP="001C673F">
      <w:pPr>
        <w:rPr>
          <w:lang w:val="el-GR"/>
        </w:rPr>
      </w:pPr>
      <w:r w:rsidRPr="00603221">
        <w:rPr>
          <w:lang w:val="el-GR" w:eastAsia="el-GR"/>
        </w:rPr>
        <w:lastRenderedPageBreak/>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665DD">
        <w:rPr>
          <w:b/>
          <w:lang w:val="el-GR"/>
        </w:rPr>
        <w:t>δύο</w:t>
      </w:r>
      <w:r w:rsidR="001C673F" w:rsidRPr="00603221">
        <w:rPr>
          <w:b/>
          <w:lang w:val="el-GR"/>
        </w:rPr>
        <w:t xml:space="preserve"> (</w:t>
      </w:r>
      <w:r w:rsidR="001665DD">
        <w:rPr>
          <w:b/>
          <w:lang w:val="el-GR"/>
        </w:rPr>
        <w:t>2</w:t>
      </w:r>
      <w:r w:rsidR="001C673F" w:rsidRPr="00603221">
        <w:rPr>
          <w:b/>
          <w:lang w:val="el-GR"/>
        </w:rPr>
        <w:t>) εργάσιμες</w:t>
      </w:r>
      <w:r w:rsidR="001C673F" w:rsidRPr="00603221">
        <w:rPr>
          <w:lang w:val="el-GR"/>
        </w:rPr>
        <w:t xml:space="preserve"> ημέρες μετά την καταληκτική ημερομηνία υποβολής των προσφορών </w:t>
      </w:r>
      <w:r w:rsidR="001C673F" w:rsidRPr="00603221">
        <w:rPr>
          <w:b/>
          <w:lang w:val="el-GR"/>
        </w:rPr>
        <w:t>ήτοι</w:t>
      </w:r>
      <w:r w:rsidR="00BF73B0">
        <w:rPr>
          <w:b/>
          <w:lang w:val="el-GR"/>
        </w:rPr>
        <w:t xml:space="preserve"> 1</w:t>
      </w:r>
      <w:r w:rsidR="004E4D0D">
        <w:rPr>
          <w:b/>
          <w:lang w:val="el-GR"/>
        </w:rPr>
        <w:t>7</w:t>
      </w:r>
      <w:r w:rsidR="00BF73B0">
        <w:rPr>
          <w:b/>
          <w:lang w:val="el-GR"/>
        </w:rPr>
        <w:t>-0</w:t>
      </w:r>
      <w:r w:rsidR="004E4D0D">
        <w:rPr>
          <w:b/>
          <w:lang w:val="el-GR"/>
        </w:rPr>
        <w:t>3</w:t>
      </w:r>
      <w:r w:rsidR="001C673F" w:rsidRPr="005452CE">
        <w:rPr>
          <w:b/>
          <w:lang w:val="el-GR"/>
        </w:rPr>
        <w:t>-20</w:t>
      </w:r>
      <w:r w:rsidR="005452CE" w:rsidRPr="005452CE">
        <w:rPr>
          <w:b/>
          <w:lang w:val="el-GR"/>
        </w:rPr>
        <w:t>23</w:t>
      </w:r>
      <w:r w:rsidR="001C673F" w:rsidRPr="005452CE">
        <w:rPr>
          <w:b/>
          <w:lang w:val="el-GR"/>
        </w:rPr>
        <w:t xml:space="preserve"> κ</w:t>
      </w:r>
      <w:r w:rsidR="001C673F" w:rsidRPr="00603221">
        <w:rPr>
          <w:b/>
          <w:lang w:val="el-GR"/>
        </w:rPr>
        <w:t xml:space="preserve">αι ώρα </w:t>
      </w:r>
      <w:r w:rsidR="00BF73B0" w:rsidRPr="00A76253">
        <w:rPr>
          <w:b/>
          <w:bCs/>
          <w:lang w:val="el-GR" w:eastAsia="el-GR"/>
        </w:rPr>
        <w:t>1</w:t>
      </w:r>
      <w:r w:rsidR="00230684" w:rsidRPr="00A76253">
        <w:rPr>
          <w:b/>
          <w:bCs/>
          <w:lang w:val="el-GR" w:eastAsia="el-GR"/>
        </w:rPr>
        <w:t>3</w:t>
      </w:r>
      <w:r w:rsidR="00BF73B0" w:rsidRPr="00A76253">
        <w:rPr>
          <w:b/>
          <w:bCs/>
          <w:lang w:val="el-GR" w:eastAsia="el-GR"/>
        </w:rPr>
        <w:t>:00</w:t>
      </w:r>
      <w:r w:rsidR="00C237A3" w:rsidRPr="00A76253">
        <w:rPr>
          <w:b/>
          <w:bCs/>
          <w:lang w:val="el-GR" w:eastAsia="el-GR"/>
        </w:rPr>
        <w:t>.</w:t>
      </w:r>
      <w:r w:rsidR="00C237A3">
        <w:rPr>
          <w:b/>
          <w:bCs/>
          <w:lang w:val="el-GR" w:eastAsia="el-GR"/>
        </w:rPr>
        <w:t xml:space="preserve"> </w:t>
      </w:r>
    </w:p>
    <w:p w14:paraId="05A7747F" w14:textId="77777777" w:rsidR="001C673F" w:rsidRPr="00603221" w:rsidRDefault="001C673F">
      <w:pPr>
        <w:rPr>
          <w:lang w:val="el-GR"/>
        </w:rPr>
      </w:pPr>
      <w:r w:rsidRPr="00603221" w:rsidDel="001C673F">
        <w:rPr>
          <w:i/>
          <w:iCs/>
          <w:color w:val="5B9BD5"/>
          <w:kern w:val="1"/>
          <w:lang w:val="el-GR"/>
        </w:rPr>
        <w:t xml:space="preserve"> </w:t>
      </w:r>
    </w:p>
    <w:p w14:paraId="042CE802" w14:textId="77777777" w:rsidR="008338F0" w:rsidRPr="00603221" w:rsidRDefault="003355E7" w:rsidP="003A109E">
      <w:pPr>
        <w:pStyle w:val="2"/>
        <w:rPr>
          <w:rFonts w:cs="Tahoma"/>
          <w:lang w:val="el-GR"/>
        </w:rPr>
      </w:pPr>
      <w:r w:rsidRPr="00603221">
        <w:rPr>
          <w:rFonts w:cs="Tahoma"/>
          <w:lang w:val="el-GR"/>
        </w:rPr>
        <w:tab/>
      </w:r>
      <w:bookmarkStart w:id="30" w:name="_Ref65241722"/>
      <w:bookmarkStart w:id="31" w:name="_Ref65241727"/>
      <w:bookmarkStart w:id="32" w:name="_Toc97194261"/>
      <w:bookmarkStart w:id="33" w:name="_Toc97194410"/>
      <w:bookmarkStart w:id="34" w:name="_Toc128087041"/>
      <w:r w:rsidRPr="00603221">
        <w:rPr>
          <w:rFonts w:cs="Tahoma"/>
          <w:lang w:val="el-GR"/>
        </w:rPr>
        <w:t>Δημοσιότητα</w:t>
      </w:r>
      <w:bookmarkEnd w:id="30"/>
      <w:bookmarkEnd w:id="31"/>
      <w:bookmarkEnd w:id="32"/>
      <w:bookmarkEnd w:id="33"/>
      <w:bookmarkEnd w:id="34"/>
    </w:p>
    <w:p w14:paraId="35918AE0" w14:textId="40C31D47" w:rsidR="008338F0" w:rsidRPr="00603221" w:rsidRDefault="001452C0">
      <w:pPr>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603221">
        <w:rPr>
          <w:lang w:val="el-GR"/>
        </w:rPr>
        <w:t xml:space="preserve">στις </w:t>
      </w:r>
      <w:r w:rsidR="00CA2B84">
        <w:rPr>
          <w:b/>
          <w:bCs/>
          <w:color w:val="000000"/>
          <w:lang w:val="el-GR"/>
        </w:rPr>
        <w:t>2</w:t>
      </w:r>
      <w:r w:rsidR="00900E81">
        <w:rPr>
          <w:b/>
          <w:bCs/>
          <w:color w:val="000000"/>
          <w:lang w:val="el-GR"/>
        </w:rPr>
        <w:t>8</w:t>
      </w:r>
      <w:r w:rsidR="00CA2B84">
        <w:rPr>
          <w:b/>
          <w:bCs/>
          <w:color w:val="000000"/>
          <w:lang w:val="el-GR"/>
        </w:rPr>
        <w:t>-0</w:t>
      </w:r>
      <w:r w:rsidR="009A432C">
        <w:rPr>
          <w:b/>
          <w:bCs/>
          <w:color w:val="000000"/>
          <w:lang w:val="el-GR"/>
        </w:rPr>
        <w:t>2</w:t>
      </w:r>
      <w:r w:rsidR="00CA2B84">
        <w:rPr>
          <w:b/>
          <w:bCs/>
          <w:color w:val="000000"/>
          <w:lang w:val="el-GR"/>
        </w:rPr>
        <w:t>-2023.</w:t>
      </w:r>
    </w:p>
    <w:p w14:paraId="2B898007" w14:textId="4C233B70" w:rsidR="00821852" w:rsidRDefault="00821852" w:rsidP="00821852">
      <w:pPr>
        <w:rPr>
          <w:lang w:val="el-GR"/>
        </w:rPr>
      </w:pPr>
      <w:r w:rsidRPr="006B3C5C">
        <w:rPr>
          <w:lang w:val="el-GR"/>
        </w:rPr>
        <w:t xml:space="preserve">Τα έγγραφα της σύμβασης </w:t>
      </w:r>
      <w:bookmarkStart w:id="35" w:name="_Hlk75874003"/>
      <w:r w:rsidRPr="006B3C5C">
        <w:rPr>
          <w:lang w:val="el-GR"/>
        </w:rPr>
        <w:t xml:space="preserve">της παρούσας Διακήρυξης καταχωρήθηκαν </w:t>
      </w:r>
      <w:bookmarkEnd w:id="35"/>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5E36D8">
        <w:rPr>
          <w:b/>
          <w:bCs/>
          <w:color w:val="000000"/>
          <w:lang w:val="el-GR"/>
        </w:rPr>
        <w:t>2</w:t>
      </w:r>
      <w:r w:rsidR="0094709E">
        <w:rPr>
          <w:b/>
          <w:bCs/>
          <w:color w:val="000000"/>
          <w:lang w:val="el-GR"/>
        </w:rPr>
        <w:t>8</w:t>
      </w:r>
      <w:r w:rsidR="005E36D8">
        <w:rPr>
          <w:b/>
          <w:bCs/>
          <w:color w:val="000000"/>
          <w:lang w:val="el-GR"/>
        </w:rPr>
        <w:t>-0</w:t>
      </w:r>
      <w:r w:rsidR="009A432C">
        <w:rPr>
          <w:b/>
          <w:bCs/>
          <w:color w:val="000000"/>
          <w:lang w:val="el-GR"/>
        </w:rPr>
        <w:t>2</w:t>
      </w:r>
      <w:r w:rsidR="005E36D8">
        <w:rPr>
          <w:b/>
          <w:bCs/>
          <w:color w:val="000000"/>
          <w:lang w:val="el-GR"/>
        </w:rPr>
        <w:t>-2023</w:t>
      </w:r>
      <w:r w:rsidRPr="006B3C5C">
        <w:rPr>
          <w:lang w:val="el-GR"/>
        </w:rPr>
        <w:t>, η οποία έλαβε Συστημικό Αύξοντα Αριθμό</w:t>
      </w:r>
      <w:bookmarkStart w:id="36" w:name="_Hlk75874030"/>
      <w:r w:rsidRPr="006B3C5C">
        <w:rPr>
          <w:lang w:val="el-GR"/>
        </w:rPr>
        <w:t>:</w:t>
      </w:r>
      <w:bookmarkEnd w:id="36"/>
      <w:r w:rsidR="002E65F4">
        <w:rPr>
          <w:lang w:val="el-GR"/>
        </w:rPr>
        <w:t xml:space="preserve"> </w:t>
      </w:r>
      <w:r w:rsidR="00CA107F" w:rsidRPr="006030F1">
        <w:rPr>
          <w:b/>
          <w:bCs/>
          <w:lang w:val="el-GR"/>
        </w:rPr>
        <w:t>185279</w:t>
      </w:r>
      <w:r w:rsidR="006030F1">
        <w:rPr>
          <w:lang w:val="el-GR"/>
        </w:rPr>
        <w:t xml:space="preserve"> </w:t>
      </w:r>
      <w:r w:rsidRPr="006B3C5C">
        <w:rPr>
          <w:lang w:val="el-GR"/>
        </w:rPr>
        <w:t>και αναρτήθηκαν στη Διαδικτυακή Πύλη (</w:t>
      </w:r>
      <w:hyperlink r:id="rId17" w:history="1">
        <w:r w:rsidRPr="00012FAE">
          <w:rPr>
            <w:rStyle w:val="-"/>
            <w:lang w:val="el-GR"/>
          </w:rPr>
          <w:t>www.promitheus.gov.gr</w:t>
        </w:r>
      </w:hyperlink>
      <w:r w:rsidRPr="006B3C5C">
        <w:rPr>
          <w:lang w:val="el-GR"/>
        </w:rPr>
        <w:t>) του ΟΠΣ ΕΣΗΔΗΣ</w:t>
      </w:r>
      <w:r>
        <w:rPr>
          <w:lang w:val="el-GR"/>
        </w:rPr>
        <w:t>.</w:t>
      </w:r>
    </w:p>
    <w:p w14:paraId="6DAD2C80" w14:textId="77777777" w:rsidR="003F2A53" w:rsidRDefault="003F2A53">
      <w:pPr>
        <w:rPr>
          <w:lang w:val="el-GR"/>
        </w:rPr>
      </w:pPr>
    </w:p>
    <w:p w14:paraId="55015F6A" w14:textId="1D8A50B7" w:rsidR="00181C40" w:rsidRPr="00C22CC1" w:rsidRDefault="005452CE">
      <w:pPr>
        <w:rPr>
          <w:lang w:val="el-GR"/>
        </w:rPr>
      </w:pPr>
      <w:r>
        <w:rPr>
          <w:lang w:val="el-GR"/>
        </w:rPr>
        <w:t>Η προκήρυξη (πε</w:t>
      </w:r>
      <w:r w:rsidR="00181C40" w:rsidRPr="00181C40">
        <w:rPr>
          <w:lang w:val="el-GR"/>
        </w:rPr>
        <w:t>ρίληψη της παρούσας Διακήρυξης</w:t>
      </w:r>
      <w:r>
        <w:rPr>
          <w:lang w:val="el-GR"/>
        </w:rPr>
        <w:t>)</w:t>
      </w:r>
      <w:r w:rsidR="00181C40" w:rsidRPr="00181C40">
        <w:rPr>
          <w:lang w:val="el-GR"/>
        </w:rPr>
        <w:t xml:space="preserve"> όπως προβλέπεται στην περίπτωση </w:t>
      </w:r>
      <w:bookmarkStart w:id="37" w:name="_Hlk75874098"/>
      <w:r w:rsidR="00181C40" w:rsidRPr="00181C40">
        <w:rPr>
          <w:lang w:val="el-GR"/>
        </w:rPr>
        <w:t xml:space="preserve">(ιστ) </w:t>
      </w:r>
      <w:bookmarkEnd w:id="37"/>
      <w:r w:rsidR="00181C40" w:rsidRPr="00181C40">
        <w:rPr>
          <w:lang w:val="el-GR"/>
        </w:rPr>
        <w:t xml:space="preserve">της παραγράφου 3 του άρθρου 76 του Ν.4727/23-09-2020 (ΦΕΚ/Α/184/23.09.2020), αναρτήθηκε στο διαδίκτυο, στον ιστότοπο http://et.diavgeia.gov.gr/ (ΠΡΟΓΡΑΜΜΑ ΔΙΑΥΓΕΙΑ) </w:t>
      </w:r>
      <w:r w:rsidR="00181C40" w:rsidRPr="00603221">
        <w:rPr>
          <w:lang w:val="el-GR" w:eastAsia="el-GR"/>
        </w:rPr>
        <w:t xml:space="preserve">στις </w:t>
      </w:r>
      <w:r w:rsidR="00C22CC1" w:rsidRPr="00C22CC1">
        <w:rPr>
          <w:b/>
          <w:bCs/>
          <w:color w:val="000000"/>
          <w:lang w:val="el-GR"/>
        </w:rPr>
        <w:t>2</w:t>
      </w:r>
      <w:r w:rsidR="00571890">
        <w:rPr>
          <w:b/>
          <w:bCs/>
          <w:color w:val="000000"/>
          <w:lang w:val="el-GR"/>
        </w:rPr>
        <w:t>8</w:t>
      </w:r>
      <w:r w:rsidR="00C22CC1" w:rsidRPr="00C22CC1">
        <w:rPr>
          <w:b/>
          <w:bCs/>
          <w:color w:val="000000"/>
          <w:lang w:val="el-GR"/>
        </w:rPr>
        <w:t>-02-2023.</w:t>
      </w:r>
    </w:p>
    <w:p w14:paraId="30B63B4D" w14:textId="77777777" w:rsidR="008338F0" w:rsidRPr="00603221" w:rsidRDefault="008338F0">
      <w:pPr>
        <w:rPr>
          <w:lang w:val="el-GR"/>
        </w:rPr>
      </w:pPr>
    </w:p>
    <w:p w14:paraId="5A0DD1FC" w14:textId="301C3439" w:rsidR="008338F0" w:rsidRPr="00603221" w:rsidRDefault="003355E7" w:rsidP="00B8545D">
      <w:pPr>
        <w:pStyle w:val="normalwithoutspacing"/>
        <w:snapToGrid w:val="0"/>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E1337D" w:rsidRPr="00603221">
        <w:t xml:space="preserve"> </w:t>
      </w:r>
      <w:r w:rsidRPr="00603221">
        <w:t xml:space="preserve"> </w:t>
      </w:r>
      <w:hyperlink r:id="rId18"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A500B7">
        <w:rPr>
          <w:b/>
          <w:bCs/>
          <w:color w:val="000000"/>
        </w:rPr>
        <w:t>2</w:t>
      </w:r>
      <w:r w:rsidR="005407F4">
        <w:rPr>
          <w:b/>
          <w:bCs/>
          <w:color w:val="000000"/>
        </w:rPr>
        <w:t>8</w:t>
      </w:r>
      <w:r w:rsidR="00A500B7">
        <w:rPr>
          <w:b/>
          <w:bCs/>
          <w:color w:val="000000"/>
        </w:rPr>
        <w:t>-0</w:t>
      </w:r>
      <w:r w:rsidR="00C22CC1">
        <w:rPr>
          <w:b/>
          <w:bCs/>
          <w:color w:val="000000"/>
        </w:rPr>
        <w:t>2</w:t>
      </w:r>
      <w:r w:rsidR="00A500B7">
        <w:rPr>
          <w:b/>
          <w:bCs/>
          <w:color w:val="000000"/>
        </w:rPr>
        <w:t>-2023.</w:t>
      </w:r>
    </w:p>
    <w:p w14:paraId="5F3DA8A8" w14:textId="77777777" w:rsidR="00441D66" w:rsidRPr="00745634" w:rsidRDefault="00441D66" w:rsidP="002F2BED">
      <w:pPr>
        <w:rPr>
          <w:lang w:val="el-GR"/>
        </w:rPr>
      </w:pPr>
    </w:p>
    <w:p w14:paraId="5B7C1563" w14:textId="77777777" w:rsidR="00B1259E" w:rsidRPr="002F2BED" w:rsidRDefault="00B1259E" w:rsidP="002F2BED">
      <w:pPr>
        <w:rPr>
          <w:lang w:val="el-GR"/>
        </w:rPr>
      </w:pPr>
    </w:p>
    <w:p w14:paraId="424D676F" w14:textId="77777777" w:rsidR="008338F0" w:rsidRPr="00603221" w:rsidRDefault="003355E7" w:rsidP="003A109E">
      <w:pPr>
        <w:pStyle w:val="2"/>
        <w:rPr>
          <w:rFonts w:cs="Tahoma"/>
          <w:lang w:val="el-GR"/>
        </w:rPr>
      </w:pPr>
      <w:r w:rsidRPr="00603221">
        <w:rPr>
          <w:rFonts w:cs="Tahoma"/>
          <w:lang w:val="el-GR"/>
        </w:rPr>
        <w:tab/>
      </w:r>
      <w:bookmarkStart w:id="38" w:name="_Toc97194262"/>
      <w:bookmarkStart w:id="39" w:name="_Toc97194411"/>
      <w:bookmarkStart w:id="40" w:name="_Toc128087042"/>
      <w:r w:rsidRPr="00603221">
        <w:rPr>
          <w:rFonts w:cs="Tahoma"/>
          <w:lang w:val="el-GR"/>
        </w:rPr>
        <w:t>Αρχές εφαρμοζόμενες στη διαδικασία σύναψης</w:t>
      </w:r>
      <w:bookmarkEnd w:id="38"/>
      <w:bookmarkEnd w:id="39"/>
      <w:bookmarkEnd w:id="40"/>
      <w:r w:rsidRPr="00603221">
        <w:rPr>
          <w:rFonts w:cs="Tahoma"/>
          <w:lang w:val="el-GR"/>
        </w:rPr>
        <w:t xml:space="preserve"> </w:t>
      </w:r>
    </w:p>
    <w:p w14:paraId="2E85D974"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5FF3FF98" w14:textId="60FE2FA1"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w:t>
      </w:r>
      <w:r w:rsidR="003F2A53">
        <w:rPr>
          <w:lang w:val="el-GR"/>
        </w:rPr>
        <w:t xml:space="preserve"> όπως ισχύει</w:t>
      </w:r>
      <w:r w:rsidRPr="00603221">
        <w:rPr>
          <w:lang w:val="el-GR"/>
        </w:rPr>
        <w:t xml:space="preserve">.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77777777" w:rsidR="008338F0" w:rsidRPr="00603221" w:rsidRDefault="003355E7">
      <w:pPr>
        <w:rPr>
          <w:lang w:val="el-GR"/>
        </w:rPr>
      </w:pPr>
      <w:r w:rsidRPr="00603221">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12E1B049" w14:textId="517E0B9D" w:rsidR="003F2A53"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17B55F16" w14:textId="77777777" w:rsidR="00092ADB" w:rsidRPr="00603221" w:rsidRDefault="00092ADB" w:rsidP="006726E4">
      <w:pPr>
        <w:pStyle w:val="1"/>
        <w:rPr>
          <w:rFonts w:cs="Tahoma"/>
          <w:sz w:val="22"/>
          <w:szCs w:val="22"/>
        </w:rPr>
      </w:pPr>
      <w:r w:rsidRPr="00603221">
        <w:rPr>
          <w:rFonts w:cs="Tahoma"/>
          <w:sz w:val="22"/>
          <w:szCs w:val="22"/>
          <w:lang w:val="el-GR"/>
        </w:rPr>
        <w:lastRenderedPageBreak/>
        <w:tab/>
      </w:r>
      <w:bookmarkStart w:id="41" w:name="_Toc97194412"/>
      <w:bookmarkStart w:id="42" w:name="_Toc128087043"/>
      <w:r w:rsidRPr="00603221">
        <w:rPr>
          <w:rFonts w:cs="Tahoma"/>
          <w:sz w:val="22"/>
          <w:szCs w:val="22"/>
        </w:rPr>
        <w:t>ΓΕΝΙΚΟΙ ΚΑΙ ΕΙΔΙΚΟΙ ΟΡΟΙ ΣΥΜΜΕΤΟΧΗΣ</w:t>
      </w:r>
      <w:bookmarkEnd w:id="41"/>
      <w:bookmarkEnd w:id="42"/>
    </w:p>
    <w:p w14:paraId="240D7CED" w14:textId="77777777" w:rsidR="00092ADB" w:rsidRPr="00603221" w:rsidRDefault="00092ADB" w:rsidP="003A109E">
      <w:pPr>
        <w:pStyle w:val="2"/>
        <w:rPr>
          <w:rFonts w:cs="Tahoma"/>
          <w:lang w:val="el-GR"/>
        </w:rPr>
      </w:pPr>
      <w:bookmarkStart w:id="43" w:name="__RefHeading___Toc491949729"/>
      <w:bookmarkStart w:id="44" w:name="__RefHeading___Toc491949730"/>
      <w:bookmarkStart w:id="45" w:name="_Hlk494445205"/>
      <w:bookmarkEnd w:id="43"/>
      <w:bookmarkEnd w:id="44"/>
      <w:r w:rsidRPr="00603221">
        <w:rPr>
          <w:rFonts w:cs="Tahoma"/>
          <w:lang w:val="el-GR"/>
        </w:rPr>
        <w:tab/>
      </w:r>
      <w:bookmarkStart w:id="46" w:name="_Toc97194263"/>
      <w:bookmarkStart w:id="47" w:name="_Toc97194413"/>
      <w:bookmarkStart w:id="48" w:name="_Toc128087044"/>
      <w:r w:rsidRPr="00603221">
        <w:rPr>
          <w:rFonts w:cs="Tahoma"/>
          <w:lang w:val="el-GR"/>
        </w:rPr>
        <w:t>Γενικές Πληροφορίες</w:t>
      </w:r>
      <w:bookmarkEnd w:id="46"/>
      <w:bookmarkEnd w:id="47"/>
      <w:bookmarkEnd w:id="48"/>
    </w:p>
    <w:p w14:paraId="347E50D6" w14:textId="77777777" w:rsidR="008338F0" w:rsidRPr="00603221" w:rsidRDefault="003355E7" w:rsidP="000631F7">
      <w:pPr>
        <w:pStyle w:val="3"/>
        <w:ind w:left="1276"/>
        <w:rPr>
          <w:lang w:val="el-GR"/>
        </w:rPr>
      </w:pPr>
      <w:bookmarkStart w:id="49" w:name="_Toc97194264"/>
      <w:bookmarkStart w:id="50" w:name="_Toc97194414"/>
      <w:bookmarkStart w:id="51" w:name="_Toc128087045"/>
      <w:bookmarkEnd w:id="45"/>
      <w:r w:rsidRPr="00603221">
        <w:rPr>
          <w:lang w:val="el-GR"/>
        </w:rPr>
        <w:t>Έγγραφα της σύμβασης</w:t>
      </w:r>
      <w:bookmarkEnd w:id="49"/>
      <w:bookmarkEnd w:id="50"/>
      <w:bookmarkEnd w:id="51"/>
    </w:p>
    <w:p w14:paraId="6CEFF92E" w14:textId="77777777" w:rsidR="008338F0" w:rsidRPr="00603221" w:rsidRDefault="003355E7">
      <w:pPr>
        <w:rPr>
          <w:lang w:val="el-GR"/>
        </w:rPr>
      </w:pPr>
      <w:r w:rsidRPr="00603221">
        <w:rPr>
          <w:lang w:val="el-GR"/>
        </w:rPr>
        <w:t>Τα έγγραφα της παρούσας διαδικασίας σύναψης είναι τα ακόλουθα:</w:t>
      </w:r>
    </w:p>
    <w:p w14:paraId="61B446C3" w14:textId="6F0F0468" w:rsidR="008338F0" w:rsidRPr="003F2A53" w:rsidRDefault="003355E7">
      <w:pPr>
        <w:numPr>
          <w:ilvl w:val="0"/>
          <w:numId w:val="3"/>
        </w:numPr>
        <w:spacing w:after="40"/>
        <w:ind w:left="567" w:hanging="567"/>
        <w:rPr>
          <w:rFonts w:eastAsia="Calibri"/>
          <w:lang w:val="el-GR"/>
        </w:rPr>
      </w:pPr>
      <w:r w:rsidRPr="003F2A53">
        <w:rPr>
          <w:lang w:val="el-GR"/>
        </w:rPr>
        <w:t>η παρούσα Διακήρυξη</w:t>
      </w:r>
      <w:r w:rsidR="006B6AD9" w:rsidRPr="003F2A53">
        <w:rPr>
          <w:lang w:val="el-GR"/>
        </w:rPr>
        <w:t xml:space="preserve"> </w:t>
      </w:r>
      <w:r w:rsidRPr="003F2A53">
        <w:rPr>
          <w:lang w:val="el-GR"/>
        </w:rPr>
        <w:t>με τα Παραρτήματα που αποτελούν αναπόσπαστο μέρος αυτής</w:t>
      </w:r>
    </w:p>
    <w:p w14:paraId="5C0B8E50" w14:textId="7CBF431B" w:rsidR="008338F0" w:rsidRPr="003F2A53" w:rsidRDefault="003355E7">
      <w:pPr>
        <w:numPr>
          <w:ilvl w:val="0"/>
          <w:numId w:val="3"/>
        </w:numPr>
        <w:spacing w:after="40"/>
        <w:ind w:left="567" w:hanging="567"/>
        <w:rPr>
          <w:lang w:val="el-GR"/>
        </w:rPr>
      </w:pPr>
      <w:r w:rsidRPr="003F2A53">
        <w:rPr>
          <w:lang w:val="el-GR"/>
        </w:rPr>
        <w:t>το</w:t>
      </w:r>
      <w:r w:rsidR="00E1337D" w:rsidRPr="003F2A53">
        <w:rPr>
          <w:lang w:val="el-GR"/>
        </w:rPr>
        <w:t xml:space="preserve"> </w:t>
      </w:r>
      <w:r w:rsidRPr="003F2A53">
        <w:rPr>
          <w:lang w:val="el-GR"/>
        </w:rPr>
        <w:t>Ευρωπαϊκό Ενιαίο Έγγραφο Σύμβασης [ΕΕΕΣ]</w:t>
      </w:r>
    </w:p>
    <w:p w14:paraId="5F534ECE" w14:textId="2C1207DC" w:rsidR="000631F7" w:rsidRPr="0015041D" w:rsidRDefault="003355E7" w:rsidP="000631F7">
      <w:pPr>
        <w:numPr>
          <w:ilvl w:val="0"/>
          <w:numId w:val="3"/>
        </w:numPr>
        <w:spacing w:after="40"/>
        <w:ind w:left="567" w:hanging="567"/>
        <w:rPr>
          <w:lang w:val="el-GR"/>
        </w:rPr>
      </w:pPr>
      <w:r w:rsidRPr="003F2A53">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6B63F62B" w14:textId="77777777" w:rsidR="003F2A53" w:rsidRPr="00603221" w:rsidRDefault="003F2A53" w:rsidP="000631F7">
      <w:pPr>
        <w:spacing w:after="40"/>
        <w:rPr>
          <w:lang w:val="el-GR"/>
        </w:rPr>
      </w:pPr>
    </w:p>
    <w:p w14:paraId="2E99B3E7" w14:textId="77777777" w:rsidR="008338F0" w:rsidRPr="00603221" w:rsidRDefault="003355E7" w:rsidP="000631F7">
      <w:pPr>
        <w:pStyle w:val="3"/>
        <w:ind w:left="1276"/>
        <w:rPr>
          <w:lang w:val="el-GR"/>
        </w:rPr>
      </w:pPr>
      <w:bookmarkStart w:id="52" w:name="_Toc97194265"/>
      <w:bookmarkStart w:id="53" w:name="_Toc97194415"/>
      <w:bookmarkStart w:id="54" w:name="_Toc128087046"/>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2"/>
      <w:bookmarkEnd w:id="53"/>
      <w:bookmarkEnd w:id="54"/>
    </w:p>
    <w:p w14:paraId="59977BE9" w14:textId="4CA5C51C" w:rsidR="008338F0" w:rsidRDefault="00716C59" w:rsidP="004C145A">
      <w:pPr>
        <w:rPr>
          <w:lang w:val="el-GR"/>
        </w:rPr>
      </w:pPr>
      <w:r w:rsidRPr="004C145A">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19" w:history="1">
        <w:r w:rsidR="004C145A" w:rsidRPr="004C145A">
          <w:rPr>
            <w:rStyle w:val="-"/>
            <w:lang w:val="el-GR"/>
          </w:rPr>
          <w:t>www.promitheus.gov.gr</w:t>
        </w:r>
      </w:hyperlink>
      <w:r w:rsidRPr="004C145A">
        <w:rPr>
          <w:lang w:val="el-GR"/>
        </w:rPr>
        <w:t>)</w:t>
      </w:r>
      <w:r w:rsidR="003355E7" w:rsidRPr="004C145A">
        <w:rPr>
          <w:lang w:val="el-GR"/>
        </w:rPr>
        <w:t>.</w:t>
      </w:r>
    </w:p>
    <w:p w14:paraId="10BB517D" w14:textId="77777777" w:rsidR="000631F7" w:rsidRPr="004C145A" w:rsidRDefault="000631F7" w:rsidP="004C145A">
      <w:pPr>
        <w:rPr>
          <w:lang w:val="el-GR"/>
        </w:rPr>
      </w:pPr>
    </w:p>
    <w:p w14:paraId="23796F11" w14:textId="77777777" w:rsidR="008338F0" w:rsidRPr="00603221" w:rsidRDefault="003355E7" w:rsidP="000631F7">
      <w:pPr>
        <w:pStyle w:val="3"/>
        <w:ind w:left="1276"/>
        <w:rPr>
          <w:lang w:val="el-GR"/>
        </w:rPr>
      </w:pPr>
      <w:bookmarkStart w:id="55" w:name="_Ref75870613"/>
      <w:bookmarkStart w:id="56" w:name="_Toc97194266"/>
      <w:bookmarkStart w:id="57" w:name="_Toc97194416"/>
      <w:bookmarkStart w:id="58" w:name="_Toc128087047"/>
      <w:r w:rsidRPr="00603221">
        <w:rPr>
          <w:lang w:val="el-GR"/>
        </w:rPr>
        <w:t>Παροχή Διευκρινίσεων</w:t>
      </w:r>
      <w:bookmarkEnd w:id="55"/>
      <w:bookmarkEnd w:id="56"/>
      <w:bookmarkEnd w:id="57"/>
      <w:bookmarkEnd w:id="58"/>
    </w:p>
    <w:p w14:paraId="04A6955A" w14:textId="635D6B83"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9B5E13" w:rsidRPr="00272CAD">
        <w:rPr>
          <w:b/>
          <w:bCs/>
          <w:lang w:val="el-GR"/>
        </w:rPr>
        <w:t>0</w:t>
      </w:r>
      <w:r w:rsidR="002618B8" w:rsidRPr="00272CAD">
        <w:rPr>
          <w:b/>
          <w:bCs/>
          <w:lang w:val="el-GR"/>
        </w:rPr>
        <w:t>7-</w:t>
      </w:r>
      <w:r w:rsidR="009B5E13" w:rsidRPr="00272CAD">
        <w:rPr>
          <w:b/>
          <w:bCs/>
          <w:lang w:val="el-GR"/>
        </w:rPr>
        <w:t>0</w:t>
      </w:r>
      <w:r w:rsidR="00542030" w:rsidRPr="00272CAD">
        <w:rPr>
          <w:b/>
          <w:bCs/>
          <w:lang w:val="el-GR"/>
        </w:rPr>
        <w:t>3</w:t>
      </w:r>
      <w:r w:rsidR="009B5E13" w:rsidRPr="00272CAD">
        <w:rPr>
          <w:b/>
          <w:bCs/>
          <w:lang w:val="el-GR"/>
        </w:rPr>
        <w:t>-2023</w:t>
      </w:r>
      <w:r w:rsidR="009B5E13" w:rsidRPr="009B5E13">
        <w:rPr>
          <w:b/>
          <w:bCs/>
          <w:lang w:val="el-GR"/>
        </w:rPr>
        <w:t xml:space="preserve"> </w:t>
      </w:r>
      <w:r w:rsidRPr="00603221">
        <w:rPr>
          <w:lang w:val="el-GR"/>
        </w:rPr>
        <w:t xml:space="preserve">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Pr>
          <w:lang w:val="el-GR"/>
        </w:rPr>
        <w:t xml:space="preserve">μέσω της Διαδικτυακής πύλης </w:t>
      </w:r>
      <w:hyperlink r:id="rId20"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308C69E9"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15C7DEB2" w14:textId="77777777" w:rsidR="008A3546" w:rsidRPr="00603221" w:rsidRDefault="008A3546" w:rsidP="008A3546">
      <w:pPr>
        <w:rPr>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τέσσερις (4) ημέρες</w:t>
      </w:r>
      <w:r w:rsidRPr="00603221">
        <w:rPr>
          <w:lang w:val="el-GR"/>
        </w:rPr>
        <w:t xml:space="preserve"> πριν από την προθεσμία που ορίζεται για την παραλαβή των προσφορών.</w:t>
      </w:r>
    </w:p>
    <w:p w14:paraId="2FB71E58" w14:textId="77777777" w:rsidR="008A3546" w:rsidRPr="00603221" w:rsidRDefault="008A3546" w:rsidP="008A3546">
      <w:pPr>
        <w:rPr>
          <w:lang w:val="el-GR"/>
        </w:rPr>
      </w:pPr>
      <w:r w:rsidRPr="00603221">
        <w:rPr>
          <w:lang w:val="el-GR"/>
        </w:rPr>
        <w:t>β) Όταν τα έγγραφα της σύμβασης υφίστανται σημαντικές αλλαγές.</w:t>
      </w:r>
    </w:p>
    <w:p w14:paraId="1F13DAFB"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57C48DD3" w14:textId="77777777" w:rsidR="00784CFD" w:rsidRDefault="00784CFD" w:rsidP="00784CFD">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2A81ABCC" w14:textId="298EEB2D" w:rsidR="00784CFD" w:rsidRDefault="00784CFD" w:rsidP="00784CFD">
      <w:pPr>
        <w:rPr>
          <w:lang w:val="el-GR"/>
        </w:rPr>
      </w:pPr>
      <w:r w:rsidRPr="00C11E79">
        <w:rPr>
          <w:lang w:val="el-GR"/>
        </w:rPr>
        <w:lastRenderedPageBreak/>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FE71B4">
        <w:rPr>
          <w:lang w:val="el-GR"/>
        </w:rPr>
        <w:t xml:space="preserve"> </w:t>
      </w:r>
    </w:p>
    <w:p w14:paraId="4BA88A46" w14:textId="77777777" w:rsidR="00784CFD" w:rsidRPr="006B2C94" w:rsidRDefault="00784CFD" w:rsidP="00784CFD">
      <w:pPr>
        <w:rPr>
          <w:lang w:val="el-GR"/>
        </w:rPr>
      </w:pPr>
    </w:p>
    <w:p w14:paraId="359253A7" w14:textId="77777777" w:rsidR="008338F0" w:rsidRPr="00603221" w:rsidRDefault="003355E7" w:rsidP="000631F7">
      <w:pPr>
        <w:pStyle w:val="3"/>
        <w:ind w:left="1276"/>
        <w:rPr>
          <w:lang w:val="el-GR"/>
        </w:rPr>
      </w:pPr>
      <w:bookmarkStart w:id="59" w:name="_Ref75870681"/>
      <w:bookmarkStart w:id="60" w:name="_Toc97194267"/>
      <w:bookmarkStart w:id="61" w:name="_Toc97194417"/>
      <w:bookmarkStart w:id="62" w:name="_Toc128087048"/>
      <w:r w:rsidRPr="00603221">
        <w:rPr>
          <w:lang w:val="el-GR"/>
        </w:rPr>
        <w:t>Γλώσσα</w:t>
      </w:r>
      <w:bookmarkEnd w:id="59"/>
      <w:bookmarkEnd w:id="60"/>
      <w:bookmarkEnd w:id="61"/>
      <w:bookmarkEnd w:id="62"/>
    </w:p>
    <w:p w14:paraId="499FF885" w14:textId="2A7606A8" w:rsidR="00C931A2" w:rsidRPr="003E44A9" w:rsidRDefault="003355E7" w:rsidP="005A6D30">
      <w:pPr>
        <w:rPr>
          <w:lang w:val="el-GR"/>
        </w:rPr>
      </w:pPr>
      <w:r w:rsidRPr="00603221">
        <w:rPr>
          <w:lang w:val="el-GR"/>
        </w:rPr>
        <w:t>Τα έγγραφα της σύμβασης έχουν συνταχθεί στην ελληνική γλώσσα</w:t>
      </w:r>
      <w:r w:rsidR="003E44A9" w:rsidRPr="003E44A9">
        <w:rPr>
          <w:i/>
          <w:iCs/>
          <w:color w:val="5B9BD5"/>
          <w:lang w:val="el-GR"/>
        </w:rPr>
        <w:t>.</w:t>
      </w:r>
    </w:p>
    <w:p w14:paraId="190DF1C4"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4700B1D0" w14:textId="2597339C"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00B24897" w14:textId="77777777"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52977C08" w14:textId="77777777" w:rsidR="005A6D30" w:rsidRPr="00603221" w:rsidRDefault="005A6D30">
      <w:pPr>
        <w:rPr>
          <w:color w:val="000000"/>
          <w:lang w:val="el-GR"/>
        </w:rPr>
      </w:pPr>
    </w:p>
    <w:p w14:paraId="38E15084" w14:textId="77777777"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36DA9CAA" w14:textId="6E1B8332"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603221" w:rsidRDefault="000631F7">
      <w:pPr>
        <w:rPr>
          <w:lang w:val="el-GR"/>
        </w:rPr>
      </w:pPr>
    </w:p>
    <w:p w14:paraId="7BB8EEE2" w14:textId="77777777" w:rsidR="003A5AAC" w:rsidRPr="00603221" w:rsidRDefault="003A5AAC" w:rsidP="000631F7">
      <w:pPr>
        <w:pStyle w:val="3"/>
        <w:ind w:left="1276"/>
        <w:rPr>
          <w:lang w:val="el-GR"/>
        </w:rPr>
      </w:pPr>
      <w:bookmarkStart w:id="63" w:name="_Ref496624630"/>
      <w:bookmarkStart w:id="64" w:name="_Ref496624815"/>
      <w:bookmarkStart w:id="65" w:name="_Ref496625091"/>
      <w:bookmarkStart w:id="66" w:name="_Toc97194268"/>
      <w:bookmarkStart w:id="67" w:name="_Toc97194418"/>
      <w:bookmarkStart w:id="68" w:name="_Toc128087049"/>
      <w:r w:rsidRPr="00603221">
        <w:rPr>
          <w:lang w:val="el-GR"/>
        </w:rPr>
        <w:t>Εγγυήσεις</w:t>
      </w:r>
      <w:bookmarkEnd w:id="63"/>
      <w:bookmarkEnd w:id="64"/>
      <w:bookmarkEnd w:id="65"/>
      <w:bookmarkEnd w:id="66"/>
      <w:bookmarkEnd w:id="67"/>
      <w:bookmarkEnd w:id="68"/>
    </w:p>
    <w:p w14:paraId="00B15F19" w14:textId="77777777" w:rsidR="008338F0" w:rsidRDefault="006771AF" w:rsidP="0054025C">
      <w:pPr>
        <w:rPr>
          <w:color w:val="000000"/>
          <w:lang w:val="el-GR"/>
        </w:rPr>
      </w:pPr>
      <w:bookmarkStart w:id="69"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F99F376" w14:textId="77777777" w:rsidR="003B04C4" w:rsidRDefault="003B04C4" w:rsidP="00603221">
      <w:pPr>
        <w:rPr>
          <w:color w:val="000000"/>
          <w:lang w:val="el-GR"/>
        </w:rPr>
      </w:pPr>
      <w:bookmarkStart w:id="70"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0"/>
    </w:p>
    <w:p w14:paraId="401DC43E" w14:textId="66A1B3D3" w:rsidR="008338F0" w:rsidRDefault="003355E7">
      <w:pPr>
        <w:rPr>
          <w:color w:val="000000"/>
          <w:lang w:val="el-GR"/>
        </w:rPr>
      </w:pPr>
      <w:r w:rsidRPr="00603221">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διενέργειας του διαγωνισμού, θ) την ημερομηνία λήξης ή τον χρόνο ισχύος της </w:t>
      </w:r>
      <w:r w:rsidRPr="00603221">
        <w:rPr>
          <w:color w:val="000000"/>
          <w:lang w:val="el-GR"/>
        </w:rPr>
        <w:lastRenderedPageBreak/>
        <w:t xml:space="preserve">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w:t>
      </w:r>
      <w:r w:rsidR="005C3380">
        <w:rPr>
          <w:color w:val="000000"/>
          <w:lang w:val="el-GR"/>
        </w:rPr>
        <w:t>της</w:t>
      </w:r>
      <w:r w:rsidRPr="00603221">
        <w:rPr>
          <w:color w:val="000000"/>
          <w:lang w:val="el-GR"/>
        </w:rPr>
        <w:t xml:space="preserve"> εγγ</w:t>
      </w:r>
      <w:r w:rsidR="005C3380">
        <w:rPr>
          <w:color w:val="000000"/>
          <w:lang w:val="el-GR"/>
        </w:rPr>
        <w:t>ύησης</w:t>
      </w:r>
      <w:r w:rsidRPr="00603221">
        <w:rPr>
          <w:color w:val="000000"/>
          <w:lang w:val="el-GR"/>
        </w:rPr>
        <w:t xml:space="preserve"> καλής εκτέλεσης, τον αριθμό και τον τίτλο της σχετικής σύμβασης. </w:t>
      </w:r>
    </w:p>
    <w:p w14:paraId="50FE63B7" w14:textId="77777777" w:rsidR="0054025C" w:rsidRPr="006B2C94" w:rsidRDefault="0054025C" w:rsidP="0054025C">
      <w:pPr>
        <w:rPr>
          <w:lang w:val="el-GR"/>
        </w:rPr>
      </w:pPr>
      <w:r w:rsidRPr="00C823DC">
        <w:rPr>
          <w:color w:val="000000"/>
          <w:lang w:val="el-GR"/>
        </w:rPr>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4A4435E7" w14:textId="77777777" w:rsidR="00401C3F" w:rsidRDefault="00401C3F">
      <w:pPr>
        <w:rPr>
          <w:color w:val="000000"/>
          <w:lang w:val="el-GR"/>
        </w:rPr>
      </w:pPr>
      <w:r w:rsidRPr="00603221">
        <w:rPr>
          <w:color w:val="000000"/>
          <w:lang w:val="el-GR"/>
        </w:rPr>
        <w:t>Οι εγγυητικές επιστολές συντάσσονται σύμφωνα με τα υποδείγματα του Παραρτήματος της παρούσας.</w:t>
      </w:r>
    </w:p>
    <w:p w14:paraId="35D4B144"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Default="000A60A0">
      <w:pPr>
        <w:rPr>
          <w:color w:val="000000"/>
          <w:lang w:val="el-GR"/>
        </w:rPr>
      </w:pPr>
    </w:p>
    <w:p w14:paraId="29C3131D" w14:textId="77777777" w:rsidR="000A60A0" w:rsidRPr="000631F7" w:rsidRDefault="000A60A0" w:rsidP="000631F7">
      <w:pPr>
        <w:pStyle w:val="3"/>
        <w:ind w:left="1276"/>
        <w:rPr>
          <w:lang w:val="el-GR"/>
        </w:rPr>
      </w:pPr>
      <w:bookmarkStart w:id="71" w:name="_Toc97194269"/>
      <w:bookmarkStart w:id="72" w:name="_Toc97194419"/>
      <w:bookmarkStart w:id="73" w:name="_Toc128087050"/>
      <w:r w:rsidRPr="000A60A0">
        <w:rPr>
          <w:lang w:val="el-GR"/>
        </w:rPr>
        <w:t>Προστασία Προσωπικών Δεδομένων</w:t>
      </w:r>
      <w:bookmarkEnd w:id="71"/>
      <w:bookmarkEnd w:id="72"/>
      <w:bookmarkEnd w:id="73"/>
      <w:r w:rsidRPr="000A60A0">
        <w:rPr>
          <w:lang w:val="el-GR"/>
        </w:rPr>
        <w:t xml:space="preserve"> </w:t>
      </w:r>
    </w:p>
    <w:p w14:paraId="3BC1122F" w14:textId="77777777"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παράρτημα </w:t>
      </w:r>
      <w:r w:rsidR="0096190B">
        <w:rPr>
          <w:lang w:val="en-US"/>
        </w:rPr>
        <w:t>IV</w:t>
      </w:r>
      <w:r w:rsidR="0096190B" w:rsidRPr="00821852">
        <w:rPr>
          <w:lang w:val="el-GR"/>
        </w:rPr>
        <w:t xml:space="preserve"> </w:t>
      </w:r>
      <w:r w:rsidRPr="00C11E79">
        <w:rPr>
          <w:lang w:val="el-GR"/>
        </w:rPr>
        <w:t>στην παρούσα.</w:t>
      </w:r>
    </w:p>
    <w:p w14:paraId="78E355F5" w14:textId="77777777" w:rsidR="0054025C" w:rsidRDefault="0054025C">
      <w:pPr>
        <w:suppressAutoHyphens w:val="0"/>
        <w:spacing w:after="0"/>
        <w:jc w:val="left"/>
        <w:rPr>
          <w:color w:val="000000"/>
          <w:lang w:val="el-GR"/>
        </w:rPr>
      </w:pPr>
      <w:r>
        <w:rPr>
          <w:color w:val="000000"/>
          <w:lang w:val="el-GR"/>
        </w:rPr>
        <w:br w:type="page"/>
      </w:r>
    </w:p>
    <w:p w14:paraId="4465A3BF" w14:textId="77777777" w:rsidR="008338F0" w:rsidRPr="00603221" w:rsidRDefault="008338F0">
      <w:pPr>
        <w:rPr>
          <w:lang w:val="el-GR"/>
        </w:rPr>
      </w:pPr>
    </w:p>
    <w:bookmarkEnd w:id="69"/>
    <w:p w14:paraId="0A47A717" w14:textId="77777777" w:rsidR="008338F0" w:rsidRPr="00603221" w:rsidRDefault="003355E7" w:rsidP="003A109E">
      <w:pPr>
        <w:pStyle w:val="2"/>
        <w:rPr>
          <w:rFonts w:cs="Tahoma"/>
          <w:lang w:val="el-GR"/>
        </w:rPr>
      </w:pPr>
      <w:r w:rsidRPr="00603221">
        <w:rPr>
          <w:rFonts w:cs="Tahoma"/>
          <w:lang w:val="el-GR"/>
        </w:rPr>
        <w:tab/>
      </w:r>
      <w:bookmarkStart w:id="74" w:name="_Toc97194270"/>
      <w:bookmarkStart w:id="75" w:name="_Toc97194420"/>
      <w:bookmarkStart w:id="76" w:name="_Toc128087051"/>
      <w:r w:rsidRPr="00603221">
        <w:rPr>
          <w:rFonts w:cs="Tahoma"/>
          <w:lang w:val="el-GR"/>
        </w:rPr>
        <w:t>Δικαίωμα Συμμετοχής - Κριτήρια Ποιοτικής Επιλογής</w:t>
      </w:r>
      <w:bookmarkEnd w:id="74"/>
      <w:bookmarkEnd w:id="75"/>
      <w:bookmarkEnd w:id="76"/>
    </w:p>
    <w:p w14:paraId="79E1C284" w14:textId="77777777" w:rsidR="008338F0" w:rsidRPr="00603221" w:rsidRDefault="003355E7" w:rsidP="0072750F">
      <w:pPr>
        <w:pStyle w:val="3"/>
        <w:ind w:left="1276"/>
        <w:rPr>
          <w:lang w:val="el-GR"/>
        </w:rPr>
      </w:pPr>
      <w:bookmarkStart w:id="77" w:name="_Ref496541397"/>
      <w:bookmarkStart w:id="78" w:name="_Toc97194271"/>
      <w:bookmarkStart w:id="79" w:name="_Toc97194421"/>
      <w:bookmarkStart w:id="80" w:name="_Toc128087052"/>
      <w:r w:rsidRPr="00603221">
        <w:rPr>
          <w:lang w:val="el-GR"/>
        </w:rPr>
        <w:t>Δικαιούμενοι συμμετοχής</w:t>
      </w:r>
      <w:bookmarkEnd w:id="77"/>
      <w:bookmarkEnd w:id="78"/>
      <w:bookmarkEnd w:id="79"/>
      <w:bookmarkEnd w:id="80"/>
      <w:r w:rsidRPr="00603221">
        <w:rPr>
          <w:lang w:val="el-GR"/>
        </w:rPr>
        <w:t xml:space="preserve"> </w:t>
      </w:r>
    </w:p>
    <w:p w14:paraId="64F045C0"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603221" w:rsidRDefault="003355E7">
      <w:pPr>
        <w:rPr>
          <w:lang w:val="el-GR"/>
        </w:rPr>
      </w:pPr>
      <w:r w:rsidRPr="00603221">
        <w:rPr>
          <w:lang w:val="el-GR"/>
        </w:rPr>
        <w:t>α) κράτος-μέλος της Ένωσης,</w:t>
      </w:r>
    </w:p>
    <w:p w14:paraId="485EC0E7" w14:textId="77777777" w:rsidR="008338F0" w:rsidRPr="00603221" w:rsidRDefault="003355E7">
      <w:pPr>
        <w:rPr>
          <w:lang w:val="el-GR"/>
        </w:rPr>
      </w:pPr>
      <w:r w:rsidRPr="00603221">
        <w:rPr>
          <w:lang w:val="el-GR"/>
        </w:rPr>
        <w:t>β) κράτος-μέλος του Ευρωπαϊκού Οικονομικού Χώρου (Ε.Ο.Χ.),</w:t>
      </w:r>
    </w:p>
    <w:p w14:paraId="761B3A27" w14:textId="77777777" w:rsidR="008338F0" w:rsidRPr="00603221" w:rsidRDefault="003355E7">
      <w:pPr>
        <w:rPr>
          <w:lang w:val="el-GR"/>
        </w:rPr>
      </w:pPr>
      <w:r w:rsidRPr="00603221">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0D92DB03"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756519CA" w:rsidR="00CD3B0E" w:rsidRDefault="00CD3B0E">
      <w:pPr>
        <w:rPr>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42922809" w14:textId="77777777" w:rsidR="009F688B" w:rsidRPr="003E44A9" w:rsidRDefault="00E97E4D" w:rsidP="009F688B">
      <w:pPr>
        <w:rPr>
          <w:lang w:val="el-GR"/>
        </w:rPr>
      </w:pPr>
      <w:bookmarkStart w:id="81" w:name="_Hlk118712403"/>
      <w:r w:rsidRPr="00E97E4D">
        <w:rPr>
          <w:b/>
          <w:bCs/>
          <w:lang w:val="el-GR"/>
        </w:rPr>
        <w:t>2.</w:t>
      </w:r>
      <w:r w:rsidRPr="00E97E4D">
        <w:rPr>
          <w:lang w:val="el-GR"/>
        </w:rPr>
        <w:t xml:space="preserve"> </w:t>
      </w:r>
      <w:r w:rsidR="009F688B" w:rsidRPr="003E44A9">
        <w:rPr>
          <w:lang w:val="el-GR"/>
        </w:rPr>
        <w:t>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στ) και η) έως ι) της οδηγίας 2014/24/ΕΕ, του άρθρου 18, του άρθρου 21 στοιχεία β) έως ε), και ζ) έως θ) και των άρθρων 29 και 30 τηςοδηγίας 2014/25/ΕΕ, καθώς και του άρθρου 13 στοιχεία α) έως δ), στ) έως η) και ι) της οδηγίας 2009/81/ΕΚ, σε ή με:</w:t>
      </w:r>
    </w:p>
    <w:p w14:paraId="7C16AC45" w14:textId="77777777" w:rsidR="009F688B" w:rsidRPr="003E44A9" w:rsidRDefault="009F688B" w:rsidP="009F688B">
      <w:pPr>
        <w:rPr>
          <w:lang w:val="el-GR"/>
        </w:rPr>
      </w:pPr>
      <w:r w:rsidRPr="003E44A9">
        <w:rPr>
          <w:lang w:val="el-GR"/>
        </w:rPr>
        <w:t>α) Ρώσο υπήκοο ή φυσικό ή νομικό πρόσωπο, οντότητα ή φορέα που έχει την έδρα του στη Ρωσία,</w:t>
      </w:r>
    </w:p>
    <w:p w14:paraId="0CDBCC74" w14:textId="77777777" w:rsidR="009F688B" w:rsidRPr="003E44A9" w:rsidRDefault="009F688B" w:rsidP="009F688B">
      <w:pPr>
        <w:rPr>
          <w:lang w:val="el-GR"/>
        </w:rPr>
      </w:pPr>
      <w:r w:rsidRPr="003E44A9">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673F3B81" w14:textId="77777777" w:rsidR="009F688B" w:rsidRPr="003E44A9" w:rsidRDefault="009F688B" w:rsidP="009F688B">
      <w:pPr>
        <w:rPr>
          <w:lang w:val="el-GR"/>
        </w:rPr>
      </w:pPr>
      <w:r w:rsidRPr="003E44A9">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7FDABAFF" w14:textId="12AE7228" w:rsidR="009F688B" w:rsidRPr="002A09CC" w:rsidRDefault="009F688B" w:rsidP="009F688B">
      <w:pPr>
        <w:rPr>
          <w:lang w:val="el-GR"/>
        </w:rPr>
      </w:pPr>
      <w:r w:rsidRPr="003E44A9">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rPr>
          <w:lang w:val="el-GR"/>
        </w:rPr>
        <w:fldChar w:fldCharType="begin"/>
      </w:r>
      <w:r>
        <w:rPr>
          <w:lang w:val="el-GR"/>
        </w:rPr>
        <w:instrText xml:space="preserve"> REF _Ref494118533 \r \h </w:instrText>
      </w:r>
      <w:r>
        <w:rPr>
          <w:lang w:val="el-GR"/>
        </w:rPr>
      </w:r>
      <w:r>
        <w:rPr>
          <w:lang w:val="el-GR"/>
        </w:rPr>
        <w:fldChar w:fldCharType="separate"/>
      </w:r>
      <w:r w:rsidR="000C0A1F">
        <w:rPr>
          <w:lang w:val="el-GR"/>
        </w:rPr>
        <w:t>0</w:t>
      </w:r>
      <w:r>
        <w:rPr>
          <w:lang w:val="el-GR"/>
        </w:rPr>
        <w:fldChar w:fldCharType="end"/>
      </w:r>
      <w:r>
        <w:rPr>
          <w:lang w:val="el-GR"/>
        </w:rPr>
        <w:fldChar w:fldCharType="begin"/>
      </w:r>
      <w:r>
        <w:rPr>
          <w:lang w:val="el-GR"/>
        </w:rPr>
        <w:instrText xml:space="preserve"> REF _Ref494118533 \h </w:instrText>
      </w:r>
      <w:r>
        <w:rPr>
          <w:lang w:val="el-GR"/>
        </w:rPr>
      </w:r>
      <w:r>
        <w:rPr>
          <w:lang w:val="el-GR"/>
        </w:rPr>
        <w:fldChar w:fldCharType="separate"/>
      </w:r>
      <w:r w:rsidR="000C0A1F" w:rsidRPr="00603221">
        <w:rPr>
          <w:lang w:val="el-GR"/>
        </w:rPr>
        <w:t xml:space="preserve">ΠΑΡΑΡΤΗΜΑ </w:t>
      </w:r>
      <w:r w:rsidR="000C0A1F" w:rsidRPr="00603221">
        <w:t>VI</w:t>
      </w:r>
      <w:r w:rsidR="000C0A1F" w:rsidRPr="00603221">
        <w:rPr>
          <w:lang w:val="el-GR"/>
        </w:rPr>
        <w:t>Ι – Άλλες Δηλώσεις</w:t>
      </w:r>
      <w:r>
        <w:rPr>
          <w:lang w:val="el-GR"/>
        </w:rPr>
        <w:fldChar w:fldCharType="end"/>
      </w:r>
      <w:r>
        <w:rPr>
          <w:lang w:val="el-GR"/>
        </w:rPr>
        <w:t xml:space="preserve"> </w:t>
      </w:r>
      <w:r w:rsidRPr="003E44A9">
        <w:rPr>
          <w:lang w:val="el-GR"/>
        </w:rPr>
        <w:t>της παρούσας».</w:t>
      </w:r>
      <w:r w:rsidRPr="002A09CC">
        <w:rPr>
          <w:lang w:val="el-GR"/>
        </w:rPr>
        <w:t xml:space="preserve"> </w:t>
      </w:r>
    </w:p>
    <w:bookmarkEnd w:id="81"/>
    <w:p w14:paraId="4D40C3F7" w14:textId="0544C180" w:rsidR="00E97E4D" w:rsidRPr="00E97E4D" w:rsidRDefault="00E97E4D" w:rsidP="00E97E4D">
      <w:pPr>
        <w:spacing w:before="240"/>
        <w:rPr>
          <w:lang w:val="el-GR"/>
        </w:rPr>
      </w:pPr>
    </w:p>
    <w:p w14:paraId="5EBAA89E" w14:textId="62EB1CE7" w:rsidR="008338F0" w:rsidRDefault="00E97E4D">
      <w:pPr>
        <w:rPr>
          <w:i/>
          <w:iCs/>
          <w:color w:val="5B9BD5"/>
          <w:lang w:val="el-GR"/>
        </w:rPr>
      </w:pPr>
      <w:r>
        <w:rPr>
          <w:b/>
          <w:bCs/>
          <w:lang w:val="el-GR"/>
        </w:rPr>
        <w:t>3</w:t>
      </w:r>
      <w:r w:rsidR="003355E7" w:rsidRPr="00603221">
        <w:rPr>
          <w:b/>
          <w:bCs/>
          <w:lang w:val="el-GR"/>
        </w:rPr>
        <w:t>.</w:t>
      </w:r>
      <w:r w:rsidR="003355E7"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9E3A1AC" w14:textId="4DC31657" w:rsidR="008338F0" w:rsidRDefault="00E97E4D">
      <w:pPr>
        <w:rPr>
          <w:rStyle w:val="FootnoteReference2"/>
          <w:lang w:val="el-GR"/>
        </w:rPr>
      </w:pPr>
      <w:r>
        <w:rPr>
          <w:b/>
          <w:bCs/>
          <w:lang w:val="el-GR"/>
        </w:rPr>
        <w:t>4</w:t>
      </w:r>
      <w:r w:rsidR="003355E7" w:rsidRPr="00603221">
        <w:rPr>
          <w:b/>
          <w:bCs/>
          <w:lang w:val="el-GR"/>
        </w:rPr>
        <w:t>.</w:t>
      </w:r>
      <w:r w:rsidR="003355E7"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E1337D" w:rsidRPr="00603221">
        <w:rPr>
          <w:rStyle w:val="FootnoteReference2"/>
          <w:lang w:val="el-GR"/>
        </w:rPr>
        <w:t xml:space="preserve"> </w:t>
      </w:r>
    </w:p>
    <w:p w14:paraId="7695FA92" w14:textId="77777777" w:rsidR="002F2BED" w:rsidRPr="002F2BED" w:rsidRDefault="002F2BED" w:rsidP="00AB1DCF">
      <w:pPr>
        <w:pStyle w:val="af6"/>
        <w:rPr>
          <w:lang w:val="el-GR"/>
        </w:rPr>
      </w:pPr>
    </w:p>
    <w:p w14:paraId="6B39115A" w14:textId="77777777" w:rsidR="008338F0" w:rsidRPr="00603221" w:rsidRDefault="003355E7" w:rsidP="0072750F">
      <w:pPr>
        <w:pStyle w:val="3"/>
        <w:ind w:left="1276"/>
        <w:rPr>
          <w:lang w:val="el-GR"/>
        </w:rPr>
      </w:pPr>
      <w:bookmarkStart w:id="82" w:name="_Ref496542081"/>
      <w:bookmarkStart w:id="83" w:name="_Toc97194272"/>
      <w:bookmarkStart w:id="84" w:name="_Toc97194422"/>
      <w:bookmarkStart w:id="85" w:name="_Toc128087053"/>
      <w:r w:rsidRPr="00603221">
        <w:rPr>
          <w:lang w:val="el-GR"/>
        </w:rPr>
        <w:t>Εγγύηση συμμετοχής</w:t>
      </w:r>
      <w:bookmarkEnd w:id="82"/>
      <w:bookmarkEnd w:id="83"/>
      <w:bookmarkEnd w:id="84"/>
      <w:bookmarkEnd w:id="85"/>
    </w:p>
    <w:p w14:paraId="075B8B68" w14:textId="449D4B39" w:rsidR="00C960CF" w:rsidRPr="00603221" w:rsidRDefault="003355E7" w:rsidP="003F2A53">
      <w:pPr>
        <w:tabs>
          <w:tab w:val="left" w:pos="0"/>
          <w:tab w:val="left" w:pos="1134"/>
        </w:tabs>
        <w:spacing w:before="240"/>
        <w:rPr>
          <w:lang w:val="el-GR"/>
        </w:rPr>
      </w:pPr>
      <w:r w:rsidRPr="00D75A0F">
        <w:rPr>
          <w:rStyle w:val="Heading4Char"/>
          <w:rFonts w:ascii="Tahoma" w:hAnsi="Tahoma" w:cs="Tahoma"/>
          <w:sz w:val="22"/>
          <w:szCs w:val="22"/>
          <w:lang w:val="el-GR"/>
        </w:rPr>
        <w:t>2.2.2.1.</w:t>
      </w:r>
      <w:r w:rsidRPr="00D75A0F">
        <w:rPr>
          <w:b/>
          <w:bCs/>
          <w:lang w:val="el-GR"/>
        </w:rPr>
        <w:t xml:space="preserve"> </w:t>
      </w:r>
      <w:r w:rsidRPr="00D75A0F">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D75A0F">
        <w:rPr>
          <w:lang w:val="el-GR"/>
        </w:rPr>
        <w:t xml:space="preserve"> </w:t>
      </w:r>
      <w:r w:rsidRPr="00D75A0F">
        <w:rPr>
          <w:lang w:val="el-GR"/>
        </w:rPr>
        <w:t>εγγυητική επιστολή συμμετοχής,</w:t>
      </w:r>
      <w:r w:rsidR="00C960CF" w:rsidRPr="00D75A0F">
        <w:rPr>
          <w:lang w:val="el-GR"/>
        </w:rPr>
        <w:t xml:space="preserve"> σύμφωνα με το </w:t>
      </w:r>
      <w:r w:rsidR="00CA543A" w:rsidRPr="00D75A0F">
        <w:rPr>
          <w:lang w:val="el-GR"/>
        </w:rPr>
        <w:t xml:space="preserve">αντίστοιχο </w:t>
      </w:r>
      <w:r w:rsidR="00C960CF" w:rsidRPr="00D75A0F">
        <w:rPr>
          <w:lang w:val="el-GR"/>
        </w:rPr>
        <w:t xml:space="preserve">υπόδειγμα </w:t>
      </w:r>
      <w:r w:rsidR="00CA543A" w:rsidRPr="00D75A0F">
        <w:rPr>
          <w:lang w:val="el-GR"/>
        </w:rPr>
        <w:t>στο</w:t>
      </w:r>
      <w:r w:rsidR="00542030">
        <w:rPr>
          <w:lang w:val="el-GR"/>
        </w:rPr>
        <w:t xml:space="preserve"> «ΠΑΡΑΡΤΗΜΑ </w:t>
      </w:r>
      <w:r w:rsidR="00542030">
        <w:rPr>
          <w:lang w:val="en-US"/>
        </w:rPr>
        <w:t>VIII</w:t>
      </w:r>
      <w:r w:rsidR="00542030" w:rsidRPr="00542030">
        <w:rPr>
          <w:lang w:val="el-GR"/>
        </w:rPr>
        <w:t xml:space="preserve"> </w:t>
      </w:r>
      <w:r w:rsidR="00542030">
        <w:rPr>
          <w:lang w:val="el-GR"/>
        </w:rPr>
        <w:t>–</w:t>
      </w:r>
      <w:r w:rsidR="00542030" w:rsidRPr="00542030">
        <w:rPr>
          <w:lang w:val="el-GR"/>
        </w:rPr>
        <w:t xml:space="preserve"> </w:t>
      </w:r>
      <w:r w:rsidR="00542030">
        <w:rPr>
          <w:lang w:val="el-GR"/>
        </w:rPr>
        <w:t xml:space="preserve">Υποδείγματα Εγγυητικών Επιστολών» </w:t>
      </w:r>
      <w:r w:rsidR="00C960CF" w:rsidRPr="00603221">
        <w:rPr>
          <w:lang w:val="el-GR"/>
        </w:rPr>
        <w:t>της παρούσας</w:t>
      </w:r>
      <w:r w:rsidRPr="00603221">
        <w:rPr>
          <w:lang w:val="el-GR"/>
        </w:rPr>
        <w:t>.</w:t>
      </w:r>
    </w:p>
    <w:p w14:paraId="37E366F6" w14:textId="74FEFF73" w:rsidR="00DF0C2D" w:rsidRPr="00603221" w:rsidRDefault="00DF0C2D" w:rsidP="003E44A9">
      <w:pPr>
        <w:suppressAutoHyphens w:val="0"/>
        <w:spacing w:after="0"/>
        <w:rPr>
          <w:lang w:val="el-GR"/>
        </w:rPr>
      </w:pPr>
      <w:r w:rsidRPr="003E44A9">
        <w:rPr>
          <w:lang w:val="el-GR"/>
        </w:rPr>
        <w:t xml:space="preserve">Το ποσό της εγγυητικής επιστολής θα πρέπει να καλύπτει σε ευρώ (€) ποσοστό </w:t>
      </w:r>
      <w:r w:rsidR="003E44A9" w:rsidRPr="00723994">
        <w:rPr>
          <w:b/>
          <w:bCs/>
          <w:lang w:val="el-GR"/>
        </w:rPr>
        <w:t>2</w:t>
      </w:r>
      <w:r w:rsidRPr="00723994">
        <w:rPr>
          <w:b/>
          <w:bCs/>
          <w:lang w:val="el-GR"/>
        </w:rPr>
        <w:t>%</w:t>
      </w:r>
      <w:r w:rsidRPr="003E44A9">
        <w:rPr>
          <w:lang w:val="el-GR"/>
        </w:rPr>
        <w:t xml:space="preserve"> του προϋπολογισμού του Έργου (μη συμπεριλαμβανομένου ΦΠΑ), ήτοι ποσό  </w:t>
      </w:r>
      <w:r w:rsidR="00527CB1">
        <w:rPr>
          <w:b/>
          <w:bCs/>
          <w:lang w:val="el-GR"/>
        </w:rPr>
        <w:t>χίλια</w:t>
      </w:r>
      <w:r w:rsidR="003E44A9" w:rsidRPr="00723994">
        <w:rPr>
          <w:b/>
          <w:bCs/>
          <w:lang w:val="el-GR"/>
        </w:rPr>
        <w:t xml:space="preserve"> </w:t>
      </w:r>
      <w:r w:rsidR="002A63C2" w:rsidRPr="00723994">
        <w:rPr>
          <w:b/>
          <w:bCs/>
          <w:lang w:val="el-GR"/>
        </w:rPr>
        <w:t xml:space="preserve">διακόσια </w:t>
      </w:r>
      <w:r w:rsidR="00527CB1">
        <w:rPr>
          <w:b/>
          <w:bCs/>
          <w:lang w:val="el-GR"/>
        </w:rPr>
        <w:t>τριάντα πέντε</w:t>
      </w:r>
      <w:r w:rsidR="003E44A9" w:rsidRPr="00723994">
        <w:rPr>
          <w:b/>
          <w:bCs/>
          <w:lang w:val="el-GR"/>
        </w:rPr>
        <w:t xml:space="preserve"> Ευρώ </w:t>
      </w:r>
      <w:r w:rsidRPr="00723994">
        <w:rPr>
          <w:b/>
          <w:bCs/>
          <w:lang w:val="el-GR"/>
        </w:rPr>
        <w:t>(</w:t>
      </w:r>
      <w:r w:rsidR="00527CB1">
        <w:rPr>
          <w:b/>
          <w:bCs/>
          <w:lang w:val="el-GR"/>
        </w:rPr>
        <w:t>1</w:t>
      </w:r>
      <w:r w:rsidR="002A63C2" w:rsidRPr="00723994">
        <w:rPr>
          <w:b/>
          <w:bCs/>
          <w:lang w:val="el-GR"/>
        </w:rPr>
        <w:t>.2</w:t>
      </w:r>
      <w:r w:rsidR="00527CB1">
        <w:rPr>
          <w:b/>
          <w:bCs/>
          <w:lang w:val="el-GR"/>
        </w:rPr>
        <w:t>35</w:t>
      </w:r>
      <w:r w:rsidR="002A63C2" w:rsidRPr="00723994">
        <w:rPr>
          <w:b/>
          <w:bCs/>
          <w:lang w:val="el-GR"/>
        </w:rPr>
        <w:t>,00 €</w:t>
      </w:r>
      <w:r w:rsidRPr="00723994">
        <w:rPr>
          <w:b/>
          <w:bCs/>
          <w:lang w:val="el-GR"/>
        </w:rPr>
        <w:t>)</w:t>
      </w:r>
      <w:r w:rsidRPr="003E44A9">
        <w:rPr>
          <w:lang w:val="el-GR"/>
        </w:rPr>
        <w:t>.</w:t>
      </w:r>
    </w:p>
    <w:p w14:paraId="29F1BA91"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417B061D"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061ADD" w:rsidRPr="00603221">
        <w:rPr>
          <w:bCs/>
          <w:lang w:val="el-GR"/>
        </w:rPr>
        <w:fldChar w:fldCharType="begin"/>
      </w:r>
      <w:r w:rsidR="00061ADD" w:rsidRPr="00603221">
        <w:rPr>
          <w:bCs/>
          <w:lang w:val="el-GR"/>
        </w:rPr>
        <w:instrText xml:space="preserve"> REF _Ref496542431 \r \h </w:instrText>
      </w:r>
      <w:r w:rsidR="00DF02B0" w:rsidRPr="006719D5">
        <w:rPr>
          <w:bCs/>
          <w:lang w:val="el-GR"/>
        </w:rPr>
        <w:instrText xml:space="preserve"> \* MERGEFORMAT </w:instrText>
      </w:r>
      <w:r w:rsidR="00061ADD" w:rsidRPr="00603221">
        <w:rPr>
          <w:bCs/>
          <w:lang w:val="el-GR"/>
        </w:rPr>
      </w:r>
      <w:r w:rsidR="00061ADD" w:rsidRPr="00603221">
        <w:rPr>
          <w:bCs/>
          <w:lang w:val="el-GR"/>
        </w:rPr>
        <w:fldChar w:fldCharType="separate"/>
      </w:r>
      <w:r w:rsidR="000C0A1F">
        <w:rPr>
          <w:bCs/>
          <w:lang w:val="el-GR"/>
        </w:rPr>
        <w:t>2.4.5</w:t>
      </w:r>
      <w:r w:rsidR="00061ADD" w:rsidRPr="00603221">
        <w:rPr>
          <w:bCs/>
          <w:lang w:val="el-GR"/>
        </w:rPr>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43BCC803" w14:textId="33A9C19C"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0C0A1F">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C5200D8" w14:textId="77777777" w:rsidR="00CD3B0E" w:rsidRPr="00603221" w:rsidRDefault="00CD3B0E">
      <w:pPr>
        <w:rPr>
          <w:b/>
          <w:bCs/>
          <w:lang w:val="el-GR"/>
        </w:rPr>
      </w:pPr>
    </w:p>
    <w:p w14:paraId="30F72B92"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154F565C" w14:textId="4284E6F6"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p>
    <w:p w14:paraId="1FB0C47E" w14:textId="77777777" w:rsidR="00E975FD" w:rsidRDefault="00FA4CDD">
      <w:pPr>
        <w:rPr>
          <w:lang w:val="el-GR"/>
        </w:rPr>
      </w:pPr>
      <w:r>
        <w:rPr>
          <w:lang w:val="el-GR"/>
        </w:rPr>
        <w:t>μ</w:t>
      </w:r>
      <w:r w:rsidR="00FC1B9E">
        <w:rPr>
          <w:lang w:val="el-GR"/>
        </w:rPr>
        <w:t>ετά από :</w:t>
      </w:r>
    </w:p>
    <w:p w14:paraId="5B6ECAAC" w14:textId="77777777" w:rsidR="00FC1B9E" w:rsidRPr="00821852" w:rsidRDefault="00FC1B9E" w:rsidP="00821852">
      <w:pPr>
        <w:rPr>
          <w:lang w:val="el-GR"/>
        </w:rPr>
      </w:pPr>
      <w:r w:rsidRPr="00821852">
        <w:rPr>
          <w:rFonts w:hint="eastAsia"/>
          <w:lang w:val="el-GR"/>
        </w:rPr>
        <w:t>αα</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r w:rsidRPr="00821852">
        <w:rPr>
          <w:rFonts w:hint="eastAsia"/>
          <w:lang w:val="el-GR"/>
        </w:rPr>
        <w:t>ασκηθείσας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4620B77" w14:textId="77777777" w:rsidR="00FC1B9E" w:rsidRPr="00821852" w:rsidRDefault="00FC1B9E" w:rsidP="00821852">
      <w:pPr>
        <w:rPr>
          <w:lang w:val="el-GR"/>
        </w:rPr>
      </w:pPr>
      <w:r w:rsidRPr="00821852">
        <w:rPr>
          <w:rFonts w:hint="eastAsia"/>
          <w:lang w:val="el-GR"/>
        </w:rPr>
        <w:t>ββ</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005EAC0D" w14:textId="77777777" w:rsidR="00FC1B9E" w:rsidRPr="00821852" w:rsidRDefault="00FC1B9E" w:rsidP="00821852">
      <w:pPr>
        <w:rPr>
          <w:lang w:val="el-GR"/>
        </w:rPr>
      </w:pPr>
      <w:r w:rsidRPr="00821852">
        <w:rPr>
          <w:rFonts w:hint="eastAsia"/>
          <w:lang w:val="el-GR"/>
        </w:rPr>
        <w:t>γγ</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4AFB1DB4" w14:textId="77777777" w:rsidR="00FC1B9E" w:rsidRPr="00821852" w:rsidRDefault="00FC1B9E" w:rsidP="00821852">
      <w:pPr>
        <w:rPr>
          <w:lang w:val="el-GR"/>
        </w:rPr>
      </w:pPr>
      <w:r w:rsidRPr="00821852">
        <w:rPr>
          <w:rFonts w:hint="eastAsia"/>
          <w:lang w:val="el-GR"/>
        </w:rPr>
        <w:lastRenderedPageBreak/>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1EAF57F6"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47CE4ADD" w14:textId="10EFDE7D"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r w:rsidRPr="00821852">
        <w:rPr>
          <w:rFonts w:hint="eastAsia"/>
          <w:lang w:val="el-GR"/>
        </w:rPr>
        <w:t>ενδικοφανής</w:t>
      </w:r>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5D371855" w14:textId="77777777" w:rsidR="00DB2BAF" w:rsidRPr="00821852" w:rsidRDefault="00DB2BAF" w:rsidP="00821852">
      <w:pPr>
        <w:rPr>
          <w:lang w:val="el-GR"/>
        </w:rPr>
      </w:pPr>
    </w:p>
    <w:p w14:paraId="501AD999" w14:textId="79B9C4D2"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6607CE" w:rsidRPr="00603221">
        <w:rPr>
          <w:lang w:val="el-GR"/>
        </w:rPr>
        <w:fldChar w:fldCharType="begin"/>
      </w:r>
      <w:r w:rsidR="006607CE" w:rsidRPr="00603221">
        <w:rPr>
          <w:lang w:val="el-GR"/>
        </w:rPr>
        <w:instrText xml:space="preserve"> REF _Ref496541742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0C0A1F">
        <w:rPr>
          <w:lang w:val="el-GR"/>
        </w:rPr>
        <w:t>2.2.3</w:t>
      </w:r>
      <w:r w:rsidR="006607CE" w:rsidRPr="00603221">
        <w:rPr>
          <w:lang w:val="el-GR"/>
        </w:rPr>
        <w:fldChar w:fldCharType="end"/>
      </w:r>
      <w:r w:rsidRPr="00603221">
        <w:rPr>
          <w:lang w:val="el-GR"/>
        </w:rPr>
        <w:t xml:space="preserve"> έως </w:t>
      </w:r>
      <w:r w:rsidR="006607CE" w:rsidRPr="00603221">
        <w:rPr>
          <w:lang w:val="el-GR"/>
        </w:rPr>
        <w:fldChar w:fldCharType="begin"/>
      </w:r>
      <w:r w:rsidR="006607CE" w:rsidRPr="00603221">
        <w:rPr>
          <w:lang w:val="el-GR"/>
        </w:rPr>
        <w:instrText xml:space="preserve"> REF _Ref496541700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0C0A1F">
        <w:rPr>
          <w:lang w:val="el-GR"/>
        </w:rPr>
        <w:t>2.2.8</w:t>
      </w:r>
      <w:r w:rsidR="006607CE" w:rsidRPr="00603221">
        <w:rPr>
          <w:lang w:val="el-GR"/>
        </w:rPr>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C32872">
        <w:rPr>
          <w:lang w:val="el-GR"/>
        </w:rPr>
        <w:fldChar w:fldCharType="begin"/>
      </w:r>
      <w:r w:rsidR="00C32872">
        <w:rPr>
          <w:lang w:val="el-GR"/>
        </w:rPr>
        <w:instrText xml:space="preserve"> REF _Ref40957856 \r \h </w:instrText>
      </w:r>
      <w:r w:rsidR="00C32872">
        <w:rPr>
          <w:lang w:val="el-GR"/>
        </w:rPr>
      </w:r>
      <w:r w:rsidR="00C32872">
        <w:rPr>
          <w:lang w:val="el-GR"/>
        </w:rPr>
        <w:fldChar w:fldCharType="separate"/>
      </w:r>
      <w:r w:rsidR="000C0A1F">
        <w:rPr>
          <w:lang w:val="el-GR"/>
        </w:rPr>
        <w:t>2.2.9.2</w:t>
      </w:r>
      <w:r w:rsidR="00C32872">
        <w:rPr>
          <w:lang w:val="el-GR"/>
        </w:rPr>
        <w:fldChar w:fldCharType="end"/>
      </w:r>
      <w:r w:rsidR="00C32872">
        <w:rPr>
          <w:lang w:val="el-GR"/>
        </w:rPr>
        <w:t xml:space="preserve"> &amp;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0C0A1F">
        <w:rPr>
          <w:lang w:val="el-GR"/>
        </w:rPr>
        <w:t>3.2</w:t>
      </w:r>
      <w:r w:rsidR="00C32872">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0C0A1F">
        <w:rPr>
          <w:lang w:val="el-GR"/>
        </w:rPr>
        <w:t>3.2</w:t>
      </w:r>
      <w:r w:rsidR="00C32872">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C32872">
        <w:rPr>
          <w:lang w:val="el-GR"/>
        </w:rPr>
        <w:fldChar w:fldCharType="begin"/>
      </w:r>
      <w:r w:rsidR="00C32872">
        <w:rPr>
          <w:lang w:val="el-GR"/>
        </w:rPr>
        <w:instrText xml:space="preserve"> REF _Ref496541356 \r \h </w:instrText>
      </w:r>
      <w:r w:rsidR="00C32872">
        <w:rPr>
          <w:lang w:val="el-GR"/>
        </w:rPr>
      </w:r>
      <w:r w:rsidR="00C32872">
        <w:rPr>
          <w:lang w:val="el-GR"/>
        </w:rPr>
        <w:fldChar w:fldCharType="separate"/>
      </w:r>
      <w:r w:rsidR="000C0A1F">
        <w:rPr>
          <w:lang w:val="el-GR"/>
        </w:rPr>
        <w:t>2.2.3</w:t>
      </w:r>
      <w:r w:rsidR="00C32872">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311AB034" w14:textId="77777777" w:rsidR="00C32872" w:rsidRPr="00603221" w:rsidRDefault="00C32872">
      <w:pPr>
        <w:rPr>
          <w:lang w:val="el-GR"/>
        </w:rPr>
      </w:pPr>
    </w:p>
    <w:p w14:paraId="67E68AC3" w14:textId="77777777" w:rsidR="008338F0" w:rsidRPr="00603221" w:rsidRDefault="003355E7" w:rsidP="0072750F">
      <w:pPr>
        <w:pStyle w:val="3"/>
        <w:ind w:left="1276"/>
        <w:rPr>
          <w:lang w:val="el-GR"/>
        </w:rPr>
      </w:pPr>
      <w:bookmarkStart w:id="86" w:name="_Ref496541356"/>
      <w:bookmarkStart w:id="87" w:name="_Ref496541742"/>
      <w:bookmarkStart w:id="88" w:name="_Ref496541775"/>
      <w:bookmarkStart w:id="89" w:name="_Ref496541863"/>
      <w:bookmarkStart w:id="90" w:name="_Toc97194273"/>
      <w:bookmarkStart w:id="91" w:name="_Toc97194423"/>
      <w:bookmarkStart w:id="92" w:name="_Toc128087054"/>
      <w:r w:rsidRPr="00603221">
        <w:rPr>
          <w:lang w:val="el-GR"/>
        </w:rPr>
        <w:t>Λόγοι αποκλεισμού</w:t>
      </w:r>
      <w:bookmarkEnd w:id="86"/>
      <w:bookmarkEnd w:id="87"/>
      <w:bookmarkEnd w:id="88"/>
      <w:bookmarkEnd w:id="89"/>
      <w:bookmarkEnd w:id="90"/>
      <w:bookmarkEnd w:id="91"/>
      <w:bookmarkEnd w:id="92"/>
      <w:r w:rsidRPr="00603221">
        <w:rPr>
          <w:lang w:val="el-GR"/>
        </w:rPr>
        <w:t xml:space="preserve"> </w:t>
      </w:r>
    </w:p>
    <w:p w14:paraId="12664CCF" w14:textId="283FB78D"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283FB78D" w:rsidR="008338F0" w:rsidRPr="00603221" w:rsidRDefault="00E1337D">
      <w:pPr>
        <w:pStyle w:val="aff"/>
        <w:numPr>
          <w:ilvl w:val="3"/>
          <w:numId w:val="12"/>
        </w:numPr>
        <w:spacing w:before="240"/>
        <w:ind w:left="0" w:firstLine="0"/>
        <w:rPr>
          <w:lang w:val="el-GR"/>
        </w:rPr>
      </w:pPr>
      <w:bookmarkStart w:id="93" w:name="_Ref496540567"/>
      <w:r w:rsidRPr="00603221">
        <w:rPr>
          <w:lang w:val="el-GR"/>
        </w:rPr>
        <w:t xml:space="preserve"> </w:t>
      </w:r>
      <w:bookmarkStart w:id="94"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93"/>
      <w:bookmarkEnd w:id="94"/>
      <w:r w:rsidR="003355E7" w:rsidRPr="00603221">
        <w:rPr>
          <w:lang w:val="el-GR"/>
        </w:rPr>
        <w:t xml:space="preserve"> </w:t>
      </w:r>
    </w:p>
    <w:p w14:paraId="255B9049"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4BB145D"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58091770" w14:textId="77777777" w:rsidR="00105242" w:rsidRPr="00105242" w:rsidRDefault="003355E7" w:rsidP="00105242">
      <w:pPr>
        <w:rPr>
          <w:lang w:val="el-GR"/>
        </w:rPr>
      </w:pPr>
      <w:r w:rsidRPr="00603221">
        <w:rPr>
          <w:lang w:val="el-GR"/>
        </w:rPr>
        <w:lastRenderedPageBreak/>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6FD513DA" w14:textId="77777777" w:rsidR="008338F0" w:rsidRPr="00603221" w:rsidRDefault="008338F0">
      <w:pPr>
        <w:rPr>
          <w:lang w:val="el-GR"/>
        </w:rPr>
      </w:pPr>
    </w:p>
    <w:p w14:paraId="5C678F2D" w14:textId="77777777" w:rsidR="00105242" w:rsidRPr="00105242" w:rsidRDefault="003355E7" w:rsidP="00105242">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0BEC8A4B" w14:textId="77777777" w:rsidR="008338F0" w:rsidRPr="00603221" w:rsidRDefault="008338F0">
      <w:pPr>
        <w:rPr>
          <w:lang w:val="el-GR"/>
        </w:rPr>
      </w:pPr>
    </w:p>
    <w:p w14:paraId="0C8203AA" w14:textId="77777777" w:rsidR="008338F0" w:rsidRDefault="003355E7">
      <w:pPr>
        <w:rPr>
          <w:lang w:val="el-GR"/>
        </w:rPr>
      </w:pPr>
      <w:r w:rsidRPr="00603221">
        <w:rPr>
          <w:lang w:val="el-GR"/>
        </w:rPr>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72D34EDF" w14:textId="77777777" w:rsidR="009A3D76" w:rsidRPr="00603221" w:rsidRDefault="009A3D76">
      <w:pPr>
        <w:rPr>
          <w:lang w:val="el-GR"/>
        </w:rPr>
      </w:pPr>
    </w:p>
    <w:p w14:paraId="2F85B11B" w14:textId="77777777" w:rsidR="008338F0" w:rsidRDefault="003355E7">
      <w:pPr>
        <w:rPr>
          <w:lang w:val="el-GR"/>
        </w:rPr>
      </w:pPr>
      <w:r w:rsidRPr="00603221">
        <w:rPr>
          <w:lang w:val="el-GR"/>
        </w:rPr>
        <w:t xml:space="preserve">στ)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6E82875"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51FA9E14" w14:textId="77777777"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77777777" w:rsidR="009A3D76" w:rsidRPr="009A3D76" w:rsidRDefault="009A3D76" w:rsidP="009A3D76">
      <w:pPr>
        <w:rPr>
          <w:lang w:val="el-GR"/>
        </w:rPr>
      </w:pPr>
      <w:r>
        <w:rPr>
          <w:lang w:val="el-GR"/>
        </w:rPr>
        <w:lastRenderedPageBreak/>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294080A"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54053568"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66DEC573" w14:textId="77777777" w:rsidR="009A3D76" w:rsidRPr="00821852" w:rsidRDefault="009A3D76" w:rsidP="009A3D76">
      <w:pPr>
        <w:rPr>
          <w:b/>
          <w:bCs/>
          <w:lang w:val="el-GR"/>
        </w:rPr>
      </w:pPr>
      <w:r w:rsidRPr="00821852">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77777777" w:rsidR="005A0ACC" w:rsidRDefault="000326F6">
      <w:pPr>
        <w:pStyle w:val="aff"/>
        <w:numPr>
          <w:ilvl w:val="3"/>
          <w:numId w:val="12"/>
        </w:numPr>
        <w:tabs>
          <w:tab w:val="left" w:pos="0"/>
          <w:tab w:val="left" w:pos="709"/>
          <w:tab w:val="left" w:pos="1134"/>
        </w:tabs>
        <w:spacing w:before="240"/>
        <w:ind w:left="0" w:firstLine="0"/>
        <w:rPr>
          <w:lang w:val="el-GR"/>
        </w:rPr>
      </w:pPr>
      <w:bookmarkStart w:id="95" w:name="_Ref503518036"/>
      <w:r w:rsidRPr="00603221">
        <w:rPr>
          <w:lang w:val="el-GR"/>
        </w:rPr>
        <w:t>Σ</w:t>
      </w:r>
      <w:r w:rsidR="005A0ACC" w:rsidRPr="00603221">
        <w:rPr>
          <w:lang w:val="el-GR"/>
        </w:rPr>
        <w:t>τις ακόλουθες περιπτώσεις</w:t>
      </w:r>
      <w:bookmarkEnd w:id="95"/>
      <w:r w:rsidR="005A0ACC" w:rsidRPr="00603221">
        <w:rPr>
          <w:lang w:val="el-GR"/>
        </w:rPr>
        <w:t xml:space="preserve"> </w:t>
      </w:r>
    </w:p>
    <w:p w14:paraId="252A9A52" w14:textId="77777777"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3A81EDF6" w14:textId="77777777" w:rsidR="004B29C9" w:rsidRPr="00603221" w:rsidRDefault="004B29C9" w:rsidP="003329FF">
      <w:pPr>
        <w:rPr>
          <w:lang w:val="el-GR"/>
        </w:rPr>
      </w:pPr>
    </w:p>
    <w:p w14:paraId="2592DC6C" w14:textId="77777777" w:rsidR="00B04AF3" w:rsidRPr="00603221" w:rsidRDefault="003355E7">
      <w:pPr>
        <w:pStyle w:val="aff"/>
        <w:numPr>
          <w:ilvl w:val="3"/>
          <w:numId w:val="12"/>
        </w:numPr>
        <w:tabs>
          <w:tab w:val="left" w:pos="0"/>
          <w:tab w:val="left" w:pos="709"/>
          <w:tab w:val="left" w:pos="1134"/>
        </w:tabs>
        <w:spacing w:before="240"/>
        <w:ind w:left="0" w:firstLine="0"/>
        <w:rPr>
          <w:i/>
          <w:color w:val="5B9BD5"/>
          <w:lang w:val="el-GR"/>
        </w:rPr>
      </w:pPr>
      <w:bookmarkStart w:id="96"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96"/>
      <w:r w:rsidRPr="00603221">
        <w:rPr>
          <w:lang w:val="el-GR"/>
        </w:rPr>
        <w:t xml:space="preserve"> </w:t>
      </w:r>
    </w:p>
    <w:p w14:paraId="0E1EDDD9"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513193AA" w14:textId="7777777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75FAC5AF" w14:textId="77777777"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77777777" w:rsidR="008338F0" w:rsidRDefault="003355E7">
      <w:pPr>
        <w:rPr>
          <w:lang w:val="el-GR"/>
        </w:rPr>
      </w:pPr>
      <w:r w:rsidRPr="00603221">
        <w:rPr>
          <w:lang w:val="el-GR"/>
        </w:rPr>
        <w:lastRenderedPageBreak/>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9503BF9" w14:textId="77777777"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66198656" w14:textId="77777777" w:rsidR="008338F0" w:rsidRDefault="003355E7">
      <w:pPr>
        <w:rPr>
          <w:lang w:val="el-GR"/>
        </w:rPr>
      </w:pPr>
      <w:r w:rsidRPr="00603221">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7C438AFF" w14:textId="77777777" w:rsidR="00A23EAB" w:rsidRPr="00603221" w:rsidRDefault="00A23EAB">
      <w:pPr>
        <w:rPr>
          <w:lang w:val="el-GR"/>
        </w:rPr>
      </w:pPr>
    </w:p>
    <w:p w14:paraId="46385F35" w14:textId="58DA24FD"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C8339C">
        <w:rPr>
          <w:lang w:val="el-GR"/>
        </w:rPr>
        <w:fldChar w:fldCharType="begin"/>
      </w:r>
      <w:r w:rsidR="00C8339C">
        <w:rPr>
          <w:lang w:val="el-GR"/>
        </w:rPr>
        <w:instrText xml:space="preserve"> REF _Ref40957856 \r \h </w:instrText>
      </w:r>
      <w:r w:rsidR="00C8339C">
        <w:rPr>
          <w:lang w:val="el-GR"/>
        </w:rPr>
      </w:r>
      <w:r w:rsidR="00C8339C">
        <w:rPr>
          <w:lang w:val="el-GR"/>
        </w:rPr>
        <w:fldChar w:fldCharType="separate"/>
      </w:r>
      <w:r w:rsidR="000C0A1F">
        <w:rPr>
          <w:lang w:val="el-GR"/>
        </w:rPr>
        <w:t>2.2.9.2</w:t>
      </w:r>
      <w:r w:rsidR="00C8339C">
        <w:rPr>
          <w:lang w:val="el-GR"/>
        </w:rPr>
        <w:fldChar w:fldCharType="end"/>
      </w:r>
      <w:r w:rsidR="00E403E0">
        <w:rPr>
          <w:lang w:val="el-GR"/>
        </w:rPr>
        <w:t xml:space="preserve"> </w:t>
      </w:r>
      <w:r w:rsidR="00E403E0">
        <w:rPr>
          <w:lang w:val="el-GR"/>
        </w:rPr>
        <w:fldChar w:fldCharType="begin"/>
      </w:r>
      <w:r w:rsidR="00E403E0">
        <w:rPr>
          <w:lang w:val="el-GR"/>
        </w:rPr>
        <w:instrText xml:space="preserve"> REF _Ref40957856 \h </w:instrText>
      </w:r>
      <w:r w:rsidR="00E403E0">
        <w:rPr>
          <w:lang w:val="el-GR"/>
        </w:rPr>
      </w:r>
      <w:r w:rsidR="00E403E0">
        <w:rPr>
          <w:lang w:val="el-GR"/>
        </w:rPr>
        <w:fldChar w:fldCharType="separate"/>
      </w:r>
      <w:r w:rsidR="000C0A1F" w:rsidRPr="009E58E5">
        <w:rPr>
          <w:lang w:val="el-GR"/>
        </w:rPr>
        <w:t>Αποδεικτικά μέσα - Δικαιολογητικά προσωρινού αναδόχου</w:t>
      </w:r>
      <w:r w:rsidR="00E403E0">
        <w:rPr>
          <w:lang w:val="el-GR"/>
        </w:rPr>
        <w:fldChar w:fldCharType="end"/>
      </w:r>
      <w:r w:rsidR="00A9669D" w:rsidRPr="00603221">
        <w:rPr>
          <w:lang w:val="el-GR"/>
        </w:rPr>
        <w:t xml:space="preserve"> </w:t>
      </w:r>
      <w:r w:rsidR="00B941FC" w:rsidRPr="00603221">
        <w:rPr>
          <w:lang w:val="el-GR"/>
        </w:rPr>
        <w:t xml:space="preserve">της παρούσας. </w:t>
      </w:r>
    </w:p>
    <w:p w14:paraId="7BA956C8" w14:textId="77777777" w:rsidR="00A23EAB" w:rsidRPr="00603221" w:rsidRDefault="00A23EAB">
      <w:pPr>
        <w:rPr>
          <w:lang w:val="el-GR"/>
        </w:rPr>
      </w:pPr>
    </w:p>
    <w:p w14:paraId="2A733164" w14:textId="77777777"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203A9130" w14:textId="77777777"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01E09956" w14:textId="77777777"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777CE021" w14:textId="77777777" w:rsidR="006D3DA7" w:rsidRDefault="006D3DA7" w:rsidP="006D3DA7">
      <w:pPr>
        <w:pStyle w:val="aff"/>
        <w:tabs>
          <w:tab w:val="left" w:pos="0"/>
          <w:tab w:val="left" w:pos="709"/>
          <w:tab w:val="left" w:pos="1134"/>
        </w:tabs>
        <w:spacing w:before="240"/>
        <w:ind w:left="0"/>
        <w:rPr>
          <w:lang w:val="el-GR"/>
        </w:rPr>
      </w:pPr>
    </w:p>
    <w:p w14:paraId="256BE5A4" w14:textId="562B715D" w:rsidR="002A7C7B" w:rsidRDefault="002A7C7B">
      <w:pPr>
        <w:pStyle w:val="aff"/>
        <w:numPr>
          <w:ilvl w:val="3"/>
          <w:numId w:val="12"/>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37558145" w14:textId="77777777" w:rsidR="002A7C7B" w:rsidRDefault="002A7C7B" w:rsidP="002A7C7B">
      <w:pPr>
        <w:pStyle w:val="aff"/>
        <w:tabs>
          <w:tab w:val="left" w:pos="0"/>
          <w:tab w:val="left" w:pos="709"/>
          <w:tab w:val="left" w:pos="1134"/>
        </w:tabs>
        <w:spacing w:before="240"/>
        <w:ind w:left="0"/>
        <w:rPr>
          <w:lang w:val="el-GR"/>
        </w:rPr>
      </w:pPr>
    </w:p>
    <w:p w14:paraId="1F65CED2" w14:textId="2B80C9DF" w:rsidR="002A7C7B" w:rsidRPr="002A7C7B" w:rsidRDefault="003355E7">
      <w:pPr>
        <w:pStyle w:val="aff"/>
        <w:numPr>
          <w:ilvl w:val="3"/>
          <w:numId w:val="12"/>
        </w:numPr>
        <w:tabs>
          <w:tab w:val="left" w:pos="0"/>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153F0B" w:rsidRPr="00A334BA">
        <w:rPr>
          <w:lang w:val="el-GR"/>
        </w:rPr>
        <w:fldChar w:fldCharType="begin"/>
      </w:r>
      <w:r w:rsidR="00153F0B" w:rsidRPr="002A7C7B">
        <w:rPr>
          <w:lang w:val="el-GR"/>
        </w:rPr>
        <w:instrText xml:space="preserve"> REF _Ref496540567 \r \h </w:instrText>
      </w:r>
      <w:r w:rsidR="00DF02B0" w:rsidRPr="002A7C7B">
        <w:rPr>
          <w:lang w:val="el-GR"/>
        </w:rPr>
        <w:instrText xml:space="preserve"> \* MERGEFORMAT </w:instrText>
      </w:r>
      <w:r w:rsidR="00153F0B" w:rsidRPr="00A334BA">
        <w:rPr>
          <w:lang w:val="el-GR"/>
        </w:rPr>
      </w:r>
      <w:r w:rsidR="00153F0B" w:rsidRPr="00A334BA">
        <w:rPr>
          <w:lang w:val="el-GR"/>
        </w:rPr>
        <w:fldChar w:fldCharType="separate"/>
      </w:r>
      <w:r w:rsidR="000C0A1F">
        <w:rPr>
          <w:lang w:val="el-GR"/>
        </w:rPr>
        <w:t>2.2.3.1</w:t>
      </w:r>
      <w:r w:rsidR="00153F0B" w:rsidRPr="00A334BA">
        <w:rPr>
          <w:lang w:val="el-GR"/>
        </w:rPr>
        <w:fldChar w:fldCharType="end"/>
      </w:r>
      <w:r w:rsidRPr="002A7C7B">
        <w:rPr>
          <w:lang w:val="el-GR"/>
        </w:rPr>
        <w:t xml:space="preserve"> και </w:t>
      </w:r>
      <w:r w:rsidR="007E61C0">
        <w:rPr>
          <w:lang w:val="el-GR"/>
        </w:rPr>
        <w:fldChar w:fldCharType="begin"/>
      </w:r>
      <w:r w:rsidR="007E61C0">
        <w:rPr>
          <w:lang w:val="el-GR"/>
        </w:rPr>
        <w:instrText xml:space="preserve"> REF _Ref496540586 \r \h </w:instrText>
      </w:r>
      <w:r w:rsidR="007E61C0">
        <w:rPr>
          <w:lang w:val="el-GR"/>
        </w:rPr>
      </w:r>
      <w:r w:rsidR="007E61C0">
        <w:rPr>
          <w:lang w:val="el-GR"/>
        </w:rPr>
        <w:fldChar w:fldCharType="separate"/>
      </w:r>
      <w:r w:rsidR="000C0A1F">
        <w:rPr>
          <w:lang w:val="el-GR"/>
        </w:rPr>
        <w:t>2.2.3.3</w:t>
      </w:r>
      <w:r w:rsidR="007E61C0">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2A7C7B">
        <w:t>o</w:t>
      </w:r>
      <w:r w:rsidRPr="002A7C7B">
        <w:rPr>
          <w:lang w:val="el-GR"/>
        </w:rPr>
        <w:t xml:space="preserve">κάθαρση). </w:t>
      </w:r>
      <w:r w:rsidR="002A7C7B" w:rsidRPr="002A7C7B">
        <w:rPr>
          <w:lang w:val="el-GR"/>
        </w:rPr>
        <w:t xml:space="preserve">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w:t>
      </w:r>
      <w:r w:rsidR="002A7C7B" w:rsidRPr="002A7C7B">
        <w:rPr>
          <w:lang w:val="el-GR"/>
        </w:rPr>
        <w:lastRenderedPageBreak/>
        <w:t>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603221" w:rsidRDefault="002A7C7B" w:rsidP="00821852">
      <w:pPr>
        <w:pStyle w:val="aff"/>
        <w:tabs>
          <w:tab w:val="left" w:pos="0"/>
          <w:tab w:val="left" w:pos="709"/>
          <w:tab w:val="left" w:pos="1134"/>
        </w:tabs>
        <w:spacing w:before="240"/>
        <w:ind w:left="0"/>
        <w:rPr>
          <w:b/>
          <w:bCs/>
          <w:lang w:val="el-GR"/>
        </w:rPr>
      </w:pPr>
    </w:p>
    <w:p w14:paraId="3C01A3A8" w14:textId="77777777" w:rsidR="008338F0" w:rsidRPr="00603221" w:rsidRDefault="003355E7">
      <w:pPr>
        <w:pStyle w:val="aff"/>
        <w:numPr>
          <w:ilvl w:val="3"/>
          <w:numId w:val="12"/>
        </w:numPr>
        <w:tabs>
          <w:tab w:val="left" w:pos="0"/>
          <w:tab w:val="left" w:pos="709"/>
          <w:tab w:val="left" w:pos="1134"/>
        </w:tabs>
        <w:spacing w:before="240"/>
        <w:ind w:left="0" w:firstLine="0"/>
        <w:rPr>
          <w:b/>
          <w:bCs/>
          <w:color w:val="000000"/>
          <w:lang w:val="el-GR"/>
        </w:rPr>
      </w:pPr>
      <w:r w:rsidRPr="00603221">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25F03DA6" w14:textId="77777777" w:rsidR="00C535AC" w:rsidRPr="007E61C0" w:rsidRDefault="00C535AC" w:rsidP="007E61C0">
      <w:pPr>
        <w:rPr>
          <w:b/>
          <w:bCs/>
          <w:color w:val="000000"/>
          <w:lang w:val="el-GR"/>
        </w:rPr>
      </w:pPr>
    </w:p>
    <w:p w14:paraId="0C79C613" w14:textId="77777777" w:rsidR="008338F0" w:rsidRPr="00821852" w:rsidRDefault="003355E7">
      <w:pPr>
        <w:pStyle w:val="aff"/>
        <w:numPr>
          <w:ilvl w:val="3"/>
          <w:numId w:val="12"/>
        </w:numPr>
        <w:tabs>
          <w:tab w:val="left" w:pos="0"/>
          <w:tab w:val="left" w:pos="709"/>
          <w:tab w:val="left" w:pos="1134"/>
        </w:tabs>
        <w:spacing w:before="240"/>
        <w:ind w:left="0" w:firstLine="0"/>
        <w:rPr>
          <w:lang w:val="el-GR"/>
        </w:rPr>
      </w:pPr>
      <w:r w:rsidRPr="00821852">
        <w:rPr>
          <w:lang w:val="el-GR"/>
        </w:rPr>
        <w:t xml:space="preserve"> </w:t>
      </w:r>
      <w:bookmarkStart w:id="97"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97"/>
    </w:p>
    <w:p w14:paraId="36B0864B" w14:textId="77777777" w:rsidR="00D93C0C" w:rsidRPr="00603221" w:rsidRDefault="00D93C0C" w:rsidP="00603221">
      <w:pPr>
        <w:pStyle w:val="aff"/>
        <w:rPr>
          <w:color w:val="000000"/>
          <w:lang w:val="el-GR"/>
        </w:rPr>
      </w:pPr>
    </w:p>
    <w:p w14:paraId="2D1CB859" w14:textId="77777777" w:rsidR="008338F0" w:rsidRPr="00603221" w:rsidRDefault="003355E7" w:rsidP="003329FF">
      <w:pPr>
        <w:pStyle w:val="3"/>
        <w:numPr>
          <w:ilvl w:val="0"/>
          <w:numId w:val="0"/>
        </w:numPr>
        <w:ind w:left="720" w:hanging="720"/>
        <w:rPr>
          <w:rFonts w:cs="Tahoma"/>
          <w:szCs w:val="22"/>
          <w:lang w:val="el-GR"/>
        </w:rPr>
      </w:pPr>
      <w:bookmarkStart w:id="98" w:name="_Toc97194274"/>
      <w:bookmarkStart w:id="99" w:name="_Toc97194424"/>
      <w:bookmarkStart w:id="100" w:name="_Toc128087055"/>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98"/>
      <w:bookmarkEnd w:id="99"/>
      <w:bookmarkEnd w:id="100"/>
      <w:r w:rsidR="00F11417" w:rsidRPr="00603221">
        <w:rPr>
          <w:rFonts w:cs="Tahoma"/>
          <w:szCs w:val="22"/>
          <w:lang w:val="el-GR"/>
        </w:rPr>
        <w:t xml:space="preserve"> </w:t>
      </w:r>
    </w:p>
    <w:p w14:paraId="3D9437BC" w14:textId="77777777" w:rsidR="008338F0" w:rsidRPr="00603221" w:rsidDel="00893E05" w:rsidRDefault="003355E7" w:rsidP="00EA086C">
      <w:pPr>
        <w:pStyle w:val="3"/>
        <w:ind w:left="1276"/>
        <w:rPr>
          <w:lang w:val="el-GR"/>
        </w:rPr>
      </w:pPr>
      <w:bookmarkStart w:id="101" w:name="_Ref74510337"/>
      <w:bookmarkStart w:id="102" w:name="_Toc97194275"/>
      <w:bookmarkStart w:id="103" w:name="_Toc97194425"/>
      <w:bookmarkStart w:id="104" w:name="_Toc128087056"/>
      <w:r w:rsidRPr="00603221" w:rsidDel="00893E05">
        <w:rPr>
          <w:lang w:val="el-GR"/>
        </w:rPr>
        <w:t>Καταλληλόλητα άσκησης επαγγελματικής δραστηριότητας</w:t>
      </w:r>
      <w:bookmarkEnd w:id="101"/>
      <w:bookmarkEnd w:id="102"/>
      <w:bookmarkEnd w:id="103"/>
      <w:bookmarkEnd w:id="104"/>
      <w:r w:rsidRPr="00603221" w:rsidDel="00893E05">
        <w:rPr>
          <w:lang w:val="el-GR"/>
        </w:rPr>
        <w:t xml:space="preserve"> </w:t>
      </w:r>
    </w:p>
    <w:p w14:paraId="7A2B028E" w14:textId="6F822A38" w:rsidR="002F2E92" w:rsidRPr="00723994" w:rsidDel="00893E05" w:rsidRDefault="00F86B7A" w:rsidP="00723994">
      <w:pPr>
        <w:pStyle w:val="aff"/>
        <w:ind w:left="0"/>
        <w:rPr>
          <w:lang w:val="el-GR"/>
        </w:rPr>
      </w:pPr>
      <w:bookmarkStart w:id="105" w:name="_Toc97194276"/>
      <w:r w:rsidRPr="00723994" w:rsidDel="00893E05">
        <w:rPr>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bookmarkEnd w:id="105"/>
      <w:r w:rsidR="00D75A0F" w:rsidRPr="00723994">
        <w:rPr>
          <w:lang w:val="el-GR"/>
        </w:rPr>
        <w:t>ήτοι υπηρεσίες πληροφορικής</w:t>
      </w:r>
      <w:r w:rsidR="00D75A0F" w:rsidRPr="00723994" w:rsidDel="00893E05">
        <w:rPr>
          <w:lang w:val="el-GR"/>
        </w:rPr>
        <w:t>.</w:t>
      </w:r>
    </w:p>
    <w:p w14:paraId="5F0E0AEE" w14:textId="77777777" w:rsidR="007E243D" w:rsidDel="00893E05" w:rsidRDefault="007E243D" w:rsidP="00BE6F4C">
      <w:pPr>
        <w:pStyle w:val="aff"/>
        <w:rPr>
          <w:lang w:val="el-GR"/>
        </w:rPr>
      </w:pPr>
    </w:p>
    <w:p w14:paraId="38C6245A" w14:textId="77777777" w:rsidR="007E243D" w:rsidRDefault="007E243D" w:rsidP="00086782">
      <w:pPr>
        <w:pStyle w:val="aff"/>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246D6D02" w14:textId="77777777" w:rsidR="00BE6F4C" w:rsidDel="00893E05" w:rsidRDefault="00BE6F4C" w:rsidP="00086782">
      <w:pPr>
        <w:pStyle w:val="aff"/>
        <w:ind w:left="0"/>
        <w:rPr>
          <w:lang w:val="el-GR"/>
        </w:rPr>
      </w:pPr>
      <w:r w:rsidRPr="00BE6F4C" w:rsidDel="00893E05">
        <w:rPr>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BE6F4C" w:rsidDel="00893E05" w:rsidRDefault="00BE6F4C" w:rsidP="00086782">
      <w:pPr>
        <w:pStyle w:val="aff"/>
        <w:ind w:left="0"/>
        <w:rPr>
          <w:lang w:val="el-GR"/>
        </w:rPr>
      </w:pPr>
    </w:p>
    <w:p w14:paraId="17AEFDD6" w14:textId="77777777" w:rsidR="00722D14" w:rsidRDefault="00BE6F4C" w:rsidP="00086782">
      <w:pPr>
        <w:pStyle w:val="aff"/>
        <w:ind w:left="0"/>
        <w:rPr>
          <w:lang w:val="el-GR"/>
        </w:rPr>
      </w:pPr>
      <w:r w:rsidRPr="00BE6F4C" w:rsidDel="00893E05">
        <w:rPr>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Pr>
          <w:lang w:val="el-GR"/>
        </w:rPr>
        <w:t>.</w:t>
      </w:r>
    </w:p>
    <w:p w14:paraId="2F4CAEF8" w14:textId="77777777" w:rsidR="00FA4CDD" w:rsidRDefault="00FA4CDD" w:rsidP="00086782">
      <w:pPr>
        <w:pStyle w:val="aff"/>
        <w:ind w:left="0"/>
        <w:rPr>
          <w:lang w:val="el-GR"/>
        </w:rPr>
      </w:pPr>
    </w:p>
    <w:p w14:paraId="2BE12AB9" w14:textId="0CFCEE56" w:rsidR="00BE6F4C" w:rsidRPr="00BE6F4C" w:rsidDel="00893E05" w:rsidRDefault="00722D14" w:rsidP="00086782">
      <w:pPr>
        <w:pStyle w:val="aff"/>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7830D1BF" w14:textId="77777777" w:rsidR="008338F0" w:rsidRPr="00603221" w:rsidRDefault="003355E7" w:rsidP="00086782">
      <w:pPr>
        <w:pStyle w:val="3"/>
        <w:ind w:left="1276"/>
        <w:rPr>
          <w:lang w:val="el-GR"/>
        </w:rPr>
      </w:pPr>
      <w:bookmarkStart w:id="106" w:name="_Toc74566826"/>
      <w:bookmarkStart w:id="107" w:name="_Ref496541309"/>
      <w:bookmarkStart w:id="108" w:name="_Ref496541508"/>
      <w:bookmarkStart w:id="109" w:name="_Toc97194277"/>
      <w:bookmarkStart w:id="110" w:name="_Toc97194426"/>
      <w:bookmarkStart w:id="111" w:name="_Toc128087057"/>
      <w:bookmarkEnd w:id="106"/>
      <w:r w:rsidRPr="00603221">
        <w:rPr>
          <w:lang w:val="el-GR"/>
        </w:rPr>
        <w:t>Οικονομική και χρηματοοικονομική επάρκεια</w:t>
      </w:r>
      <w:bookmarkEnd w:id="107"/>
      <w:bookmarkEnd w:id="108"/>
      <w:bookmarkEnd w:id="109"/>
      <w:bookmarkEnd w:id="110"/>
      <w:bookmarkEnd w:id="111"/>
    </w:p>
    <w:p w14:paraId="03EB84BA" w14:textId="057C4BC2" w:rsidR="00E83D26" w:rsidRDefault="00F86B7A" w:rsidP="00D6202B">
      <w:pPr>
        <w:rPr>
          <w:lang w:val="el-GR"/>
        </w:rPr>
      </w:pPr>
      <w:bookmarkStart w:id="112" w:name="_Toc97194278"/>
      <w:r w:rsidRPr="00AF7A8A">
        <w:rPr>
          <w:lang w:val="el-GR"/>
        </w:rPr>
        <w:t xml:space="preserve">Οι οικονομικοί φορείς που συμμετέχουν στη διαδικασία σύναψης της παρούσας απαιτείται να έχουν </w:t>
      </w:r>
      <w:r w:rsidR="00E17EA6" w:rsidRPr="00AF7A8A">
        <w:rPr>
          <w:lang w:val="el-GR"/>
        </w:rPr>
        <w:t xml:space="preserve">μέσο γενικό ετήσιο κύκλο εργασιών για τις τρεις </w:t>
      </w:r>
      <w:r w:rsidR="00966FED" w:rsidRPr="00AF7A8A">
        <w:rPr>
          <w:lang w:val="el-GR"/>
        </w:rPr>
        <w:t xml:space="preserve">(3) </w:t>
      </w:r>
      <w:r w:rsidR="00E17EA6" w:rsidRPr="00AF7A8A">
        <w:rPr>
          <w:lang w:val="el-GR"/>
        </w:rPr>
        <w:t>τελευταίες οικονομικές χρήσεις</w:t>
      </w:r>
      <w:r w:rsidR="00732902" w:rsidRPr="00732902">
        <w:rPr>
          <w:lang w:val="el-GR"/>
        </w:rPr>
        <w:t xml:space="preserve"> (2020-2021-2022)</w:t>
      </w:r>
      <w:r w:rsidR="00E17EA6" w:rsidRPr="00AF7A8A">
        <w:rPr>
          <w:lang w:val="el-GR"/>
        </w:rPr>
        <w:t xml:space="preserve"> ή, τις οικονομικές χρήσεις κατά τις οποίες ο οικονομικός φορέας δραστηριοποιείται, αν είναι λιγότερες από τρεις</w:t>
      </w:r>
      <w:r w:rsidR="00AF7A8A">
        <w:rPr>
          <w:lang w:val="el-GR"/>
        </w:rPr>
        <w:t>, κατ’ ελάχιστον ίσο με το διακόσια τοις εκατό (</w:t>
      </w:r>
      <w:r w:rsidR="0069435C" w:rsidRPr="00AF7A8A">
        <w:rPr>
          <w:lang w:val="el-GR"/>
        </w:rPr>
        <w:t>200%</w:t>
      </w:r>
      <w:r w:rsidR="00AF7A8A">
        <w:rPr>
          <w:lang w:val="el-GR"/>
        </w:rPr>
        <w:t>)</w:t>
      </w:r>
      <w:r w:rsidRPr="00AF7A8A">
        <w:rPr>
          <w:lang w:val="el-GR"/>
        </w:rPr>
        <w:t xml:space="preserve"> </w:t>
      </w:r>
      <w:r w:rsidR="003E44A9" w:rsidRPr="00AF7A8A">
        <w:rPr>
          <w:lang w:val="el-GR"/>
        </w:rPr>
        <w:t xml:space="preserve">της εκτιμώμενης αξίας </w:t>
      </w:r>
      <w:r w:rsidR="00AF7A8A">
        <w:rPr>
          <w:lang w:val="el-GR"/>
        </w:rPr>
        <w:t>της</w:t>
      </w:r>
      <w:r w:rsidR="00AF7A8A" w:rsidRPr="00AF7A8A">
        <w:rPr>
          <w:lang w:val="el-GR"/>
        </w:rPr>
        <w:t xml:space="preserve"> </w:t>
      </w:r>
      <w:r w:rsidRPr="00AF7A8A">
        <w:rPr>
          <w:lang w:val="el-GR"/>
        </w:rPr>
        <w:t xml:space="preserve">υπό ανάθεση </w:t>
      </w:r>
      <w:r w:rsidR="00AF7A8A">
        <w:rPr>
          <w:lang w:val="el-GR"/>
        </w:rPr>
        <w:t xml:space="preserve">σύμβασης μη περιλαμβανομένου </w:t>
      </w:r>
      <w:r w:rsidR="003E44A9" w:rsidRPr="00EF0725">
        <w:rPr>
          <w:lang w:val="el-GR"/>
        </w:rPr>
        <w:t>Φ</w:t>
      </w:r>
      <w:r w:rsidR="00AF7A8A">
        <w:rPr>
          <w:lang w:val="el-GR"/>
        </w:rPr>
        <w:t>.</w:t>
      </w:r>
      <w:r w:rsidR="003E44A9" w:rsidRPr="00AF7A8A">
        <w:rPr>
          <w:lang w:val="el-GR"/>
        </w:rPr>
        <w:t>Π</w:t>
      </w:r>
      <w:r w:rsidR="00AF7A8A">
        <w:rPr>
          <w:lang w:val="el-GR"/>
        </w:rPr>
        <w:t>.</w:t>
      </w:r>
      <w:r w:rsidR="003E44A9" w:rsidRPr="00AF7A8A">
        <w:rPr>
          <w:lang w:val="el-GR"/>
        </w:rPr>
        <w:t>Α</w:t>
      </w:r>
      <w:r w:rsidR="00AF7A8A">
        <w:rPr>
          <w:lang w:val="el-GR"/>
        </w:rPr>
        <w:t xml:space="preserve">., </w:t>
      </w:r>
      <w:r w:rsidRPr="00EF0725">
        <w:rPr>
          <w:lang w:val="el-GR"/>
        </w:rPr>
        <w:t xml:space="preserve">για </w:t>
      </w:r>
      <w:r w:rsidR="00AF7A8A">
        <w:rPr>
          <w:lang w:val="el-GR"/>
        </w:rPr>
        <w:t>την οποία</w:t>
      </w:r>
      <w:r w:rsidRPr="00AF7A8A">
        <w:rPr>
          <w:lang w:val="el-GR"/>
        </w:rPr>
        <w:t xml:space="preserve"> υποβάλλει προσφορά.</w:t>
      </w:r>
      <w:r w:rsidR="00E83D26" w:rsidRPr="00AF7A8A">
        <w:rPr>
          <w:lang w:val="el-GR"/>
        </w:rPr>
        <w:t xml:space="preserve"> </w:t>
      </w:r>
      <w:bookmarkEnd w:id="112"/>
    </w:p>
    <w:p w14:paraId="7D4F7C41" w14:textId="5B6F810D" w:rsidR="00722D14" w:rsidRDefault="00722D14" w:rsidP="00722D14">
      <w:pPr>
        <w:rPr>
          <w:lang w:val="el-GR" w:eastAsia="en-US"/>
        </w:rPr>
      </w:pPr>
      <w:r w:rsidRPr="008F42B8">
        <w:rPr>
          <w:lang w:val="el-GR"/>
        </w:rPr>
        <w:lastRenderedPageBreak/>
        <w:t>Σε περίπτωση ένωσης οικονομικών φορέων, οι παραπάνω απαιτήσεις καλύπτονται αθροιστικά από τα μέλη της ένωσης</w:t>
      </w:r>
      <w:r w:rsidR="005F6BF2">
        <w:rPr>
          <w:lang w:val="el-GR"/>
        </w:rPr>
        <w:t>.</w:t>
      </w:r>
    </w:p>
    <w:p w14:paraId="6D5EBBA7" w14:textId="77777777" w:rsidR="00722D14" w:rsidRPr="00821852" w:rsidRDefault="00722D14" w:rsidP="00821852">
      <w:pPr>
        <w:rPr>
          <w:lang w:val="el-GR" w:eastAsia="en-US"/>
        </w:rPr>
      </w:pPr>
    </w:p>
    <w:p w14:paraId="6651E130" w14:textId="77777777" w:rsidR="008338F0" w:rsidRPr="00603221" w:rsidRDefault="003355E7" w:rsidP="00086782">
      <w:pPr>
        <w:pStyle w:val="3"/>
        <w:ind w:left="1276"/>
        <w:rPr>
          <w:lang w:val="el-GR"/>
        </w:rPr>
      </w:pPr>
      <w:bookmarkStart w:id="113" w:name="_Ref496541329"/>
      <w:bookmarkStart w:id="114" w:name="_Ref496541556"/>
      <w:bookmarkStart w:id="115" w:name="_Toc97194279"/>
      <w:bookmarkStart w:id="116" w:name="_Toc97194427"/>
      <w:bookmarkStart w:id="117" w:name="_Toc128087058"/>
      <w:r w:rsidRPr="00603221">
        <w:rPr>
          <w:lang w:val="el-GR"/>
        </w:rPr>
        <w:t>Τεχνική και επαγγελματική ικανότητα</w:t>
      </w:r>
      <w:bookmarkEnd w:id="113"/>
      <w:bookmarkEnd w:id="114"/>
      <w:bookmarkEnd w:id="115"/>
      <w:bookmarkEnd w:id="116"/>
      <w:bookmarkEnd w:id="117"/>
      <w:r w:rsidR="0071303E" w:rsidRPr="00603221">
        <w:rPr>
          <w:lang w:val="el-GR"/>
        </w:rPr>
        <w:t xml:space="preserve"> </w:t>
      </w:r>
    </w:p>
    <w:p w14:paraId="58AA3308" w14:textId="77777777" w:rsidR="0069435C" w:rsidRPr="008E43C4" w:rsidRDefault="0069435C" w:rsidP="0069435C">
      <w:pPr>
        <w:pStyle w:val="4"/>
        <w:rPr>
          <w:lang w:val="el-GR" w:eastAsia="en-US"/>
        </w:rPr>
      </w:pPr>
      <w:bookmarkStart w:id="118" w:name="_Ref61980826"/>
      <w:bookmarkStart w:id="119" w:name="_Toc97194280"/>
      <w:bookmarkStart w:id="120" w:name="_Toc128087059"/>
      <w:bookmarkStart w:id="121" w:name="_Ref40965350"/>
      <w:r>
        <w:rPr>
          <w:lang w:val="el-GR" w:eastAsia="en-US"/>
        </w:rPr>
        <w:t>Τεχνική Ικανότητα</w:t>
      </w:r>
      <w:bookmarkEnd w:id="118"/>
      <w:bookmarkEnd w:id="119"/>
      <w:bookmarkEnd w:id="120"/>
    </w:p>
    <w:p w14:paraId="1474A0DC" w14:textId="77777777" w:rsidR="0069435C" w:rsidRDefault="0069435C" w:rsidP="0069435C">
      <w:pPr>
        <w:rPr>
          <w:bCs/>
          <w:lang w:val="el-GR"/>
        </w:rPr>
      </w:pPr>
      <w:r w:rsidRPr="00FA5EDD">
        <w:rPr>
          <w:bCs/>
          <w:lang w:val="el-GR"/>
        </w:rPr>
        <w:t xml:space="preserve">Οι οικονομικοί φορείς που συμμετέχουν στη διαδικασία σύναψης της παρούσας απαιτείται να </w:t>
      </w:r>
      <w:bookmarkStart w:id="122" w:name="_Hlk55900233"/>
      <w:r w:rsidRPr="00FA5EDD">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7AB577F2" w14:textId="1DD802E6" w:rsidR="00D75A0F" w:rsidRDefault="0069435C" w:rsidP="00D75A0F">
      <w:pPr>
        <w:rPr>
          <w:bCs/>
          <w:lang w:val="el-GR"/>
        </w:rPr>
      </w:pPr>
      <w:r>
        <w:rPr>
          <w:bCs/>
          <w:lang w:val="el-GR"/>
        </w:rPr>
        <w:t xml:space="preserve">Συγκεκριμένα </w:t>
      </w:r>
      <w:r w:rsidRPr="00FC0BE5">
        <w:rPr>
          <w:bCs/>
          <w:lang w:val="el-GR"/>
        </w:rPr>
        <w:t>απαιτείται</w:t>
      </w:r>
      <w:r>
        <w:rPr>
          <w:bCs/>
          <w:lang w:val="el-GR"/>
        </w:rPr>
        <w:t xml:space="preserve"> </w:t>
      </w:r>
      <w:bookmarkEnd w:id="122"/>
      <w:r w:rsidR="00D75A0F" w:rsidRPr="00D75A0F">
        <w:rPr>
          <w:bCs/>
          <w:lang w:val="el-GR"/>
        </w:rPr>
        <w:t xml:space="preserve">κατά </w:t>
      </w:r>
      <w:r w:rsidR="00AF7A8A">
        <w:rPr>
          <w:bCs/>
          <w:lang w:val="el-GR"/>
        </w:rPr>
        <w:t xml:space="preserve">τα τελευταία </w:t>
      </w:r>
      <w:r w:rsidR="00AF7A8A">
        <w:rPr>
          <w:b/>
          <w:lang w:val="el-GR"/>
        </w:rPr>
        <w:t xml:space="preserve">τρία (3) έτη </w:t>
      </w:r>
      <w:r w:rsidR="00AF7A8A">
        <w:rPr>
          <w:bCs/>
          <w:lang w:val="el-GR"/>
        </w:rPr>
        <w:t>(</w:t>
      </w:r>
      <w:r w:rsidR="00D75A0F" w:rsidRPr="00D75A0F">
        <w:rPr>
          <w:bCs/>
          <w:lang w:val="el-GR"/>
        </w:rPr>
        <w:t xml:space="preserve">από την καταληκτική ημερομηνία </w:t>
      </w:r>
      <w:r w:rsidR="00AF7A8A">
        <w:rPr>
          <w:bCs/>
          <w:lang w:val="el-GR"/>
        </w:rPr>
        <w:t xml:space="preserve">διενέργειας του </w:t>
      </w:r>
      <w:r w:rsidR="00D75A0F" w:rsidRPr="00D75A0F">
        <w:rPr>
          <w:bCs/>
          <w:lang w:val="el-GR"/>
        </w:rPr>
        <w:t>παρόντος διαγωνισμού</w:t>
      </w:r>
      <w:r w:rsidR="00AF7A8A">
        <w:rPr>
          <w:bCs/>
          <w:lang w:val="el-GR"/>
        </w:rPr>
        <w:t>)</w:t>
      </w:r>
      <w:r w:rsidR="00BB7146">
        <w:rPr>
          <w:bCs/>
          <w:lang w:val="el-GR"/>
        </w:rPr>
        <w:t>:</w:t>
      </w:r>
      <w:r w:rsidR="00AF7A8A">
        <w:rPr>
          <w:bCs/>
          <w:lang w:val="el-GR"/>
        </w:rPr>
        <w:t xml:space="preserve"> </w:t>
      </w:r>
    </w:p>
    <w:p w14:paraId="1EC78616" w14:textId="26A04407" w:rsidR="00D75A0F" w:rsidRDefault="00BB7146">
      <w:pPr>
        <w:numPr>
          <w:ilvl w:val="0"/>
          <w:numId w:val="31"/>
        </w:numPr>
        <w:suppressAutoHyphens w:val="0"/>
        <w:spacing w:after="0"/>
        <w:ind w:left="426"/>
        <w:contextualSpacing/>
        <w:rPr>
          <w:bCs/>
          <w:lang w:val="el-GR"/>
        </w:rPr>
      </w:pPr>
      <w:r>
        <w:rPr>
          <w:bCs/>
          <w:lang w:val="el-GR"/>
        </w:rPr>
        <w:t>Να έχουν ολοκληρώσει τουλάχιστον ένα (1) έργο αντίστοιχου προϋπολογισμού</w:t>
      </w:r>
      <w:r w:rsidR="00C267C9">
        <w:rPr>
          <w:bCs/>
          <w:lang w:val="el-GR"/>
        </w:rPr>
        <w:t xml:space="preserve"> σε Φορέα του ελληνικού δημοσίου</w:t>
      </w:r>
      <w:r>
        <w:rPr>
          <w:bCs/>
          <w:lang w:val="el-GR"/>
        </w:rPr>
        <w:t xml:space="preserve"> </w:t>
      </w:r>
      <w:r w:rsidR="00D75A0F" w:rsidRPr="00D75A0F">
        <w:rPr>
          <w:bCs/>
          <w:lang w:val="el-GR"/>
        </w:rPr>
        <w:t>που να αφορ</w:t>
      </w:r>
      <w:r w:rsidR="00EC5F01">
        <w:rPr>
          <w:bCs/>
          <w:lang w:val="el-GR"/>
        </w:rPr>
        <w:t xml:space="preserve">ά </w:t>
      </w:r>
      <w:r w:rsidR="00D75A0F" w:rsidRPr="00D75A0F">
        <w:rPr>
          <w:bCs/>
          <w:lang w:val="el-GR"/>
        </w:rPr>
        <w:t>το σχεδιασμό</w:t>
      </w:r>
      <w:r w:rsidR="007B453F">
        <w:rPr>
          <w:bCs/>
          <w:lang w:val="el-GR"/>
        </w:rPr>
        <w:t xml:space="preserve">, </w:t>
      </w:r>
      <w:r w:rsidR="00AC3AFC">
        <w:rPr>
          <w:bCs/>
          <w:lang w:val="el-GR"/>
        </w:rPr>
        <w:t>την</w:t>
      </w:r>
      <w:r w:rsidR="00D75A0F" w:rsidRPr="00D75A0F">
        <w:rPr>
          <w:bCs/>
          <w:lang w:val="el-GR"/>
        </w:rPr>
        <w:t xml:space="preserve"> υλοποίηση</w:t>
      </w:r>
      <w:r w:rsidR="00B23EC8">
        <w:rPr>
          <w:bCs/>
          <w:lang w:val="el-GR"/>
        </w:rPr>
        <w:t xml:space="preserve"> και την υποστήριξη της παραγωγικής λειτουργίας</w:t>
      </w:r>
      <w:r w:rsidR="00D75A0F" w:rsidRPr="00D75A0F">
        <w:rPr>
          <w:bCs/>
          <w:lang w:val="el-GR"/>
        </w:rPr>
        <w:t xml:space="preserve"> </w:t>
      </w:r>
      <w:r w:rsidR="00AC3AFC" w:rsidRPr="00AC3AFC">
        <w:rPr>
          <w:bCs/>
          <w:lang w:val="el-GR"/>
        </w:rPr>
        <w:t>ψηφιακής πλατφόρμας αυτοματοποιημένων ερωτοαπαντήσεων για την υποβοήθηση της επικοινωνίας πολιτών</w:t>
      </w:r>
      <w:r w:rsidR="00D75A0F" w:rsidRPr="00D75A0F">
        <w:rPr>
          <w:bCs/>
          <w:lang w:val="el-GR"/>
        </w:rPr>
        <w:t xml:space="preserve"> </w:t>
      </w:r>
    </w:p>
    <w:p w14:paraId="4FDBBD34" w14:textId="7E1A7916" w:rsidR="00BB7146" w:rsidRPr="00D75A0F" w:rsidRDefault="00BB7146">
      <w:pPr>
        <w:numPr>
          <w:ilvl w:val="0"/>
          <w:numId w:val="31"/>
        </w:numPr>
        <w:suppressAutoHyphens w:val="0"/>
        <w:spacing w:after="0"/>
        <w:ind w:left="426"/>
        <w:contextualSpacing/>
        <w:rPr>
          <w:bCs/>
          <w:lang w:val="el-GR"/>
        </w:rPr>
      </w:pPr>
      <w:r>
        <w:rPr>
          <w:bCs/>
          <w:lang w:val="el-GR"/>
        </w:rPr>
        <w:t xml:space="preserve">Να έχουν αναλάβει τουλάχιστον </w:t>
      </w:r>
      <w:r w:rsidR="007B453F">
        <w:rPr>
          <w:bCs/>
          <w:lang w:val="el-GR"/>
        </w:rPr>
        <w:t>τρία</w:t>
      </w:r>
      <w:r>
        <w:rPr>
          <w:bCs/>
          <w:lang w:val="el-GR"/>
        </w:rPr>
        <w:t xml:space="preserve"> (</w:t>
      </w:r>
      <w:r w:rsidR="007B453F">
        <w:rPr>
          <w:bCs/>
          <w:lang w:val="el-GR"/>
        </w:rPr>
        <w:t>3</w:t>
      </w:r>
      <w:r>
        <w:rPr>
          <w:bCs/>
          <w:lang w:val="el-GR"/>
        </w:rPr>
        <w:t>) έργα που να αφορούν το σχεδιασμό</w:t>
      </w:r>
      <w:r w:rsidR="007B453F">
        <w:rPr>
          <w:bCs/>
          <w:lang w:val="el-GR"/>
        </w:rPr>
        <w:t>, την υλοποίηση και υποστήριξη της παραγωγικής λειτουργίας</w:t>
      </w:r>
      <w:r w:rsidR="007B453F" w:rsidRPr="00D75A0F">
        <w:rPr>
          <w:bCs/>
          <w:lang w:val="el-GR"/>
        </w:rPr>
        <w:t xml:space="preserve"> </w:t>
      </w:r>
      <w:r w:rsidR="007B453F" w:rsidRPr="00AC3AFC">
        <w:rPr>
          <w:bCs/>
          <w:lang w:val="el-GR"/>
        </w:rPr>
        <w:t>ψηφιακής πλατφόρμας αυτοματοποιημένων ερωτοαπαντήσεων για την υποβοήθηση της επικοινωνίας πολιτών</w:t>
      </w:r>
      <w:r w:rsidR="007B453F">
        <w:rPr>
          <w:bCs/>
          <w:lang w:val="el-GR"/>
        </w:rPr>
        <w:t xml:space="preserve"> με Φορείς του Ελληνικού Δημοσίου.</w:t>
      </w:r>
    </w:p>
    <w:p w14:paraId="3B5E44FF" w14:textId="4646F943" w:rsidR="00166AA6" w:rsidRDefault="00166AA6" w:rsidP="00D75A0F">
      <w:pPr>
        <w:spacing w:after="0"/>
        <w:rPr>
          <w:lang w:val="el-GR"/>
        </w:rPr>
      </w:pPr>
    </w:p>
    <w:p w14:paraId="11A2E1C5" w14:textId="6356724C" w:rsidR="00157F39" w:rsidRDefault="00157F39" w:rsidP="00166AA6">
      <w:pPr>
        <w:rPr>
          <w:lang w:val="el-GR"/>
        </w:rPr>
      </w:pPr>
      <w:r w:rsidRPr="00157F39">
        <w:rPr>
          <w:lang w:val="el-GR"/>
        </w:rPr>
        <w:t>Σε περίπτωση ένωσης οικονομικών φορέων, οι παραπάνω απαιτήσεις καλύπτονται αθροιστικά από τα μέλη της ένωσης</w:t>
      </w:r>
      <w:r w:rsidR="00C32AE0">
        <w:rPr>
          <w:lang w:val="el-GR"/>
        </w:rPr>
        <w:t>.</w:t>
      </w:r>
    </w:p>
    <w:p w14:paraId="066BCC04" w14:textId="77777777" w:rsidR="00C32AE0" w:rsidRPr="00157F39" w:rsidRDefault="00C32AE0" w:rsidP="00166AA6">
      <w:pPr>
        <w:rPr>
          <w:lang w:val="el-GR" w:eastAsia="en-US"/>
        </w:rPr>
      </w:pPr>
    </w:p>
    <w:p w14:paraId="474F899F" w14:textId="77777777" w:rsidR="00CC2818" w:rsidRPr="008E43C4" w:rsidRDefault="00CC2818" w:rsidP="008E43C4">
      <w:pPr>
        <w:ind w:left="360"/>
        <w:rPr>
          <w:bCs/>
          <w:highlight w:val="cyan"/>
          <w:lang w:val="el-GR"/>
        </w:rPr>
      </w:pPr>
    </w:p>
    <w:p w14:paraId="515F669D" w14:textId="77777777" w:rsidR="00CC2818" w:rsidRPr="006E6191" w:rsidRDefault="00CC2818" w:rsidP="00CC2818">
      <w:pPr>
        <w:pStyle w:val="4"/>
        <w:rPr>
          <w:lang w:val="el-GR" w:eastAsia="en-US"/>
        </w:rPr>
      </w:pPr>
      <w:bookmarkStart w:id="123" w:name="_Toc97194281"/>
      <w:bookmarkStart w:id="124" w:name="_Ref122528826"/>
      <w:bookmarkStart w:id="125" w:name="_Toc128087060"/>
      <w:bookmarkEnd w:id="121"/>
      <w:r w:rsidRPr="00CC2818">
        <w:rPr>
          <w:lang w:val="el-GR" w:eastAsia="en-US"/>
        </w:rPr>
        <w:t>Επαγγελματική Ικανότητα – Ομάδα Έργου</w:t>
      </w:r>
      <w:bookmarkEnd w:id="123"/>
      <w:bookmarkEnd w:id="124"/>
      <w:bookmarkEnd w:id="125"/>
    </w:p>
    <w:p w14:paraId="3DD94C43" w14:textId="77777777" w:rsidR="00451F31" w:rsidRPr="00BE6670" w:rsidRDefault="00451F31" w:rsidP="00451F31">
      <w:pPr>
        <w:spacing w:line="252" w:lineRule="auto"/>
        <w:rPr>
          <w:lang w:val="el-GR"/>
        </w:rPr>
      </w:pPr>
      <w:bookmarkStart w:id="126" w:name="_Ref40965313"/>
      <w:r w:rsidRPr="00155B45">
        <w:rPr>
          <w:lang w:val="el-GR"/>
        </w:rPr>
        <w:t xml:space="preserve">Οι οικονομικοί φορείς που συμμετέχουν στη διαδικασία σύναψης της παρούσας απαιτείται  να </w:t>
      </w:r>
      <w:r w:rsidRPr="00BE6670">
        <w:rPr>
          <w:lang w:val="el-GR"/>
        </w:rPr>
        <w:t xml:space="preserve">διαθέτουν Ομάδα Έργου με στελέχη επαρκή σε πλήθος και δεξιότητες για την ανάληψη του Έργου, η οποία να αποτελείται τουλάχιστον από : </w:t>
      </w:r>
    </w:p>
    <w:p w14:paraId="52E9C422" w14:textId="77777777" w:rsidR="008C6F6A" w:rsidRPr="008C6F6A" w:rsidRDefault="008C6F6A">
      <w:pPr>
        <w:numPr>
          <w:ilvl w:val="0"/>
          <w:numId w:val="31"/>
        </w:numPr>
        <w:suppressAutoHyphens w:val="0"/>
        <w:spacing w:after="0"/>
        <w:ind w:left="426"/>
        <w:contextualSpacing/>
        <w:rPr>
          <w:bCs/>
          <w:lang w:val="el-GR"/>
        </w:rPr>
      </w:pPr>
      <w:r w:rsidRPr="008C6F6A">
        <w:rPr>
          <w:bCs/>
          <w:lang w:val="el-GR"/>
        </w:rPr>
        <w:t>Έναν (1) Υπεύθυνο Έργου (ΥΕ), ο οποίος πρέπει να διαθέτει τα ακόλουθα προσόντα:</w:t>
      </w:r>
    </w:p>
    <w:p w14:paraId="6D1627B0" w14:textId="16419AC0" w:rsidR="008C6F6A" w:rsidRDefault="008C6F6A">
      <w:pPr>
        <w:numPr>
          <w:ilvl w:val="1"/>
          <w:numId w:val="31"/>
        </w:numPr>
        <w:suppressAutoHyphens w:val="0"/>
        <w:spacing w:after="0"/>
        <w:contextualSpacing/>
        <w:rPr>
          <w:bCs/>
          <w:lang w:val="el-GR"/>
        </w:rPr>
      </w:pPr>
      <w:r w:rsidRPr="008C6F6A">
        <w:rPr>
          <w:bCs/>
          <w:lang w:val="el-GR"/>
        </w:rPr>
        <w:t>Να κατέχει Πανεπιστημιακό τίτλο σπουδών</w:t>
      </w:r>
      <w:r w:rsidR="007B453F">
        <w:rPr>
          <w:bCs/>
          <w:lang w:val="el-GR"/>
        </w:rPr>
        <w:t xml:space="preserve"> (ΠΕ Πληροφορικής)</w:t>
      </w:r>
    </w:p>
    <w:p w14:paraId="44B75B1E" w14:textId="2713C2E5" w:rsidR="007B453F" w:rsidRDefault="007B453F">
      <w:pPr>
        <w:numPr>
          <w:ilvl w:val="1"/>
          <w:numId w:val="31"/>
        </w:numPr>
        <w:suppressAutoHyphens w:val="0"/>
        <w:spacing w:after="0"/>
        <w:contextualSpacing/>
        <w:rPr>
          <w:bCs/>
          <w:lang w:val="el-GR"/>
        </w:rPr>
      </w:pPr>
      <w:r>
        <w:rPr>
          <w:bCs/>
          <w:lang w:val="el-GR"/>
        </w:rPr>
        <w:t>Να διαθέτει τουλάχιστον δεκαετή (10</w:t>
      </w:r>
      <w:r>
        <w:rPr>
          <w:bCs/>
          <w:vertAlign w:val="superscript"/>
          <w:lang w:val="el-GR"/>
        </w:rPr>
        <w:t xml:space="preserve"> </w:t>
      </w:r>
      <w:r>
        <w:rPr>
          <w:bCs/>
          <w:lang w:val="el-GR"/>
        </w:rPr>
        <w:t>έτη) γενική επαγγελματική εμπειρία</w:t>
      </w:r>
    </w:p>
    <w:p w14:paraId="05FD74E4" w14:textId="57610946" w:rsidR="008C6F6A" w:rsidRDefault="008C6F6A">
      <w:pPr>
        <w:numPr>
          <w:ilvl w:val="1"/>
          <w:numId w:val="31"/>
        </w:numPr>
        <w:suppressAutoHyphens w:val="0"/>
        <w:spacing w:after="0"/>
        <w:contextualSpacing/>
        <w:rPr>
          <w:bCs/>
          <w:lang w:val="el-GR"/>
        </w:rPr>
      </w:pPr>
      <w:r w:rsidRPr="008C6F6A">
        <w:rPr>
          <w:bCs/>
          <w:lang w:val="el-GR"/>
        </w:rPr>
        <w:t xml:space="preserve">Να διαθέτει τουλάχιστον </w:t>
      </w:r>
      <w:r w:rsidR="00AC3AFC">
        <w:rPr>
          <w:bCs/>
          <w:lang w:val="el-GR"/>
        </w:rPr>
        <w:t>5</w:t>
      </w:r>
      <w:r w:rsidRPr="008C6F6A">
        <w:rPr>
          <w:bCs/>
          <w:lang w:val="el-GR"/>
        </w:rPr>
        <w:t xml:space="preserve">ετή επαγγελματική εμπειρία στον σχεδιασμό και ανάπτυξη πληροφοριακών συστημάτων </w:t>
      </w:r>
    </w:p>
    <w:p w14:paraId="40ADA82F" w14:textId="71FE1BBC" w:rsidR="007B453F" w:rsidRPr="008C6F6A" w:rsidRDefault="007B453F">
      <w:pPr>
        <w:numPr>
          <w:ilvl w:val="1"/>
          <w:numId w:val="31"/>
        </w:numPr>
        <w:suppressAutoHyphens w:val="0"/>
        <w:spacing w:after="0"/>
        <w:contextualSpacing/>
        <w:rPr>
          <w:bCs/>
          <w:lang w:val="el-GR"/>
        </w:rPr>
      </w:pPr>
      <w:r>
        <w:rPr>
          <w:bCs/>
          <w:lang w:val="el-GR"/>
        </w:rPr>
        <w:t xml:space="preserve">Συμμετοχή σε τουλάχιστον τρία (3) έργα </w:t>
      </w:r>
      <w:r w:rsidRPr="007B453F">
        <w:rPr>
          <w:bCs/>
          <w:lang w:val="el-GR"/>
        </w:rPr>
        <w:t>που να αφορούν το σχεδιασμό, την υλοποίηση και υποστήριξη της παραγωγικής λειτουργίας ψηφιακής πλατφόρμας αυτοματοποιημένων ερωτοαπαντήσεων για την υποβοήθηση της επικοινωνίας πολιτών</w:t>
      </w:r>
      <w:r>
        <w:rPr>
          <w:bCs/>
          <w:lang w:val="el-GR"/>
        </w:rPr>
        <w:t>.</w:t>
      </w:r>
    </w:p>
    <w:p w14:paraId="2D157D50" w14:textId="77777777" w:rsidR="007B453F" w:rsidRDefault="007B453F" w:rsidP="008C6F6A">
      <w:pPr>
        <w:spacing w:line="252" w:lineRule="auto"/>
        <w:rPr>
          <w:lang w:val="el-GR"/>
        </w:rPr>
      </w:pPr>
    </w:p>
    <w:p w14:paraId="22F1F61D" w14:textId="68F7C4F9" w:rsidR="007B453F" w:rsidRPr="008C6F6A" w:rsidRDefault="007B453F" w:rsidP="007B453F">
      <w:pPr>
        <w:numPr>
          <w:ilvl w:val="0"/>
          <w:numId w:val="37"/>
        </w:numPr>
        <w:suppressAutoHyphens w:val="0"/>
        <w:spacing w:after="0"/>
        <w:contextualSpacing/>
        <w:rPr>
          <w:bCs/>
          <w:lang w:val="el-GR"/>
        </w:rPr>
      </w:pPr>
      <w:r w:rsidRPr="008C6F6A">
        <w:rPr>
          <w:bCs/>
          <w:lang w:val="el-GR"/>
        </w:rPr>
        <w:t xml:space="preserve">Έναν (1) </w:t>
      </w:r>
      <w:r>
        <w:rPr>
          <w:bCs/>
          <w:lang w:val="el-GR"/>
        </w:rPr>
        <w:t xml:space="preserve">Αναπληρωτή </w:t>
      </w:r>
      <w:r w:rsidRPr="008C6F6A">
        <w:rPr>
          <w:bCs/>
          <w:lang w:val="el-GR"/>
        </w:rPr>
        <w:t>Υπεύθυνο Έργου (ΥΕ), ο οποίος πρέπει να διαθέτει τα ακόλουθα προσόντα:</w:t>
      </w:r>
    </w:p>
    <w:p w14:paraId="377B691D" w14:textId="77777777" w:rsidR="007B453F" w:rsidRDefault="007B453F" w:rsidP="007B453F">
      <w:pPr>
        <w:numPr>
          <w:ilvl w:val="1"/>
          <w:numId w:val="37"/>
        </w:numPr>
        <w:suppressAutoHyphens w:val="0"/>
        <w:spacing w:after="0"/>
        <w:contextualSpacing/>
        <w:rPr>
          <w:bCs/>
          <w:lang w:val="el-GR"/>
        </w:rPr>
      </w:pPr>
      <w:r w:rsidRPr="008C6F6A">
        <w:rPr>
          <w:bCs/>
          <w:lang w:val="el-GR"/>
        </w:rPr>
        <w:t>Να κατέχει Πανεπιστημιακό τίτλο σπουδών</w:t>
      </w:r>
      <w:r>
        <w:rPr>
          <w:bCs/>
          <w:lang w:val="el-GR"/>
        </w:rPr>
        <w:t xml:space="preserve"> (ΠΕ Πληροφορικής)</w:t>
      </w:r>
    </w:p>
    <w:p w14:paraId="7EEF098A" w14:textId="453DC366" w:rsidR="007B453F" w:rsidRDefault="007B453F" w:rsidP="007B453F">
      <w:pPr>
        <w:numPr>
          <w:ilvl w:val="1"/>
          <w:numId w:val="37"/>
        </w:numPr>
        <w:suppressAutoHyphens w:val="0"/>
        <w:spacing w:after="0"/>
        <w:contextualSpacing/>
        <w:rPr>
          <w:bCs/>
          <w:lang w:val="el-GR"/>
        </w:rPr>
      </w:pPr>
      <w:r>
        <w:rPr>
          <w:bCs/>
          <w:lang w:val="el-GR"/>
        </w:rPr>
        <w:t>Να διαθέτει τουλάχιστον δεκαετή (10</w:t>
      </w:r>
      <w:r>
        <w:rPr>
          <w:bCs/>
          <w:vertAlign w:val="superscript"/>
          <w:lang w:val="el-GR"/>
        </w:rPr>
        <w:t xml:space="preserve"> </w:t>
      </w:r>
      <w:r>
        <w:rPr>
          <w:bCs/>
          <w:lang w:val="el-GR"/>
        </w:rPr>
        <w:t>έτη) γενική επαγγελματική εμπειρία</w:t>
      </w:r>
    </w:p>
    <w:p w14:paraId="334DE33A" w14:textId="7F77B4F3" w:rsidR="007B453F" w:rsidRDefault="007B453F" w:rsidP="007B453F">
      <w:pPr>
        <w:numPr>
          <w:ilvl w:val="1"/>
          <w:numId w:val="37"/>
        </w:numPr>
        <w:suppressAutoHyphens w:val="0"/>
        <w:spacing w:after="0"/>
        <w:contextualSpacing/>
        <w:rPr>
          <w:bCs/>
          <w:lang w:val="el-GR"/>
        </w:rPr>
      </w:pPr>
      <w:r w:rsidRPr="008C6F6A">
        <w:rPr>
          <w:bCs/>
          <w:lang w:val="el-GR"/>
        </w:rPr>
        <w:t xml:space="preserve">Να διαθέτει τουλάχιστον </w:t>
      </w:r>
      <w:r>
        <w:rPr>
          <w:bCs/>
          <w:lang w:val="el-GR"/>
        </w:rPr>
        <w:t>5</w:t>
      </w:r>
      <w:r w:rsidRPr="008C6F6A">
        <w:rPr>
          <w:bCs/>
          <w:lang w:val="el-GR"/>
        </w:rPr>
        <w:t xml:space="preserve">ετή επαγγελματική εμπειρία στο σχεδιασμό και ανάπτυξη πληροφοριακών συστημάτων </w:t>
      </w:r>
    </w:p>
    <w:p w14:paraId="4E12F7B8" w14:textId="77777777" w:rsidR="007B453F" w:rsidRPr="008C6F6A" w:rsidRDefault="007B453F" w:rsidP="007B453F">
      <w:pPr>
        <w:numPr>
          <w:ilvl w:val="1"/>
          <w:numId w:val="37"/>
        </w:numPr>
        <w:suppressAutoHyphens w:val="0"/>
        <w:spacing w:after="0"/>
        <w:contextualSpacing/>
        <w:rPr>
          <w:bCs/>
          <w:lang w:val="el-GR"/>
        </w:rPr>
      </w:pPr>
      <w:r>
        <w:rPr>
          <w:bCs/>
          <w:lang w:val="el-GR"/>
        </w:rPr>
        <w:lastRenderedPageBreak/>
        <w:t xml:space="preserve">Συμμετοχή σε τουλάχιστον τρία (3) έργα </w:t>
      </w:r>
      <w:r w:rsidRPr="007B453F">
        <w:rPr>
          <w:bCs/>
          <w:lang w:val="el-GR"/>
        </w:rPr>
        <w:t>που να αφορούν το σχεδιασμό, την υλοποίηση και υποστήριξη της παραγωγικής λειτουργίας ψηφιακής πλατφόρμας αυτοματοποιημένων ερωτοαπαντήσεων για την υποβοήθηση της επικοινωνίας πολιτών</w:t>
      </w:r>
      <w:r>
        <w:rPr>
          <w:bCs/>
          <w:lang w:val="el-GR"/>
        </w:rPr>
        <w:t>.</w:t>
      </w:r>
    </w:p>
    <w:p w14:paraId="0903887E" w14:textId="77777777" w:rsidR="007B453F" w:rsidRPr="007B453F" w:rsidRDefault="007B453F" w:rsidP="00DD7305">
      <w:pPr>
        <w:pStyle w:val="aff"/>
        <w:spacing w:line="252" w:lineRule="auto"/>
        <w:rPr>
          <w:lang w:val="el-GR"/>
        </w:rPr>
      </w:pPr>
    </w:p>
    <w:p w14:paraId="1DB90AF7" w14:textId="249154C4" w:rsidR="008C6F6A" w:rsidRPr="008C6F6A" w:rsidRDefault="008C6F6A" w:rsidP="008C6F6A">
      <w:pPr>
        <w:spacing w:line="252" w:lineRule="auto"/>
        <w:rPr>
          <w:lang w:val="el-GR"/>
        </w:rPr>
      </w:pPr>
      <w:r w:rsidRPr="008C6F6A">
        <w:rPr>
          <w:lang w:val="el-GR"/>
        </w:rPr>
        <w:t xml:space="preserve">Η Ομάδα Έργου του Αναδόχου πρέπει να περιλαμβάνει τουλάχιστον </w:t>
      </w:r>
      <w:r w:rsidR="009C7D79">
        <w:rPr>
          <w:lang w:val="el-GR"/>
        </w:rPr>
        <w:t>τρία</w:t>
      </w:r>
      <w:r w:rsidR="009C7D79" w:rsidRPr="008C6F6A">
        <w:rPr>
          <w:lang w:val="el-GR"/>
        </w:rPr>
        <w:t xml:space="preserve"> </w:t>
      </w:r>
      <w:r>
        <w:rPr>
          <w:lang w:val="el-GR"/>
        </w:rPr>
        <w:t>(</w:t>
      </w:r>
      <w:r w:rsidR="009C7D79">
        <w:rPr>
          <w:lang w:val="el-GR"/>
        </w:rPr>
        <w:t>3</w:t>
      </w:r>
      <w:r>
        <w:rPr>
          <w:lang w:val="el-GR"/>
        </w:rPr>
        <w:t xml:space="preserve">) </w:t>
      </w:r>
      <w:r w:rsidRPr="008C6F6A">
        <w:rPr>
          <w:lang w:val="el-GR"/>
        </w:rPr>
        <w:t>μέλη, τα οποία πρέπει να διαθέτουν τα ακόλουθα προσόντα:</w:t>
      </w:r>
    </w:p>
    <w:p w14:paraId="323B24B5" w14:textId="430F133D" w:rsidR="009C7D79" w:rsidRDefault="009C7D79">
      <w:pPr>
        <w:numPr>
          <w:ilvl w:val="0"/>
          <w:numId w:val="31"/>
        </w:numPr>
        <w:suppressAutoHyphens w:val="0"/>
        <w:spacing w:after="0"/>
        <w:ind w:left="426"/>
        <w:contextualSpacing/>
        <w:rPr>
          <w:bCs/>
          <w:lang w:val="el-GR"/>
        </w:rPr>
      </w:pPr>
      <w:r w:rsidRPr="009C7D79">
        <w:rPr>
          <w:bCs/>
          <w:lang w:val="el-GR"/>
        </w:rPr>
        <w:t>Πανεπιστημιακό τίτλο σπουδών (ΠΕ Πληροφορικής)</w:t>
      </w:r>
    </w:p>
    <w:p w14:paraId="3461E24E" w14:textId="73AE63FA" w:rsidR="009C7D79" w:rsidRDefault="009C7D79">
      <w:pPr>
        <w:numPr>
          <w:ilvl w:val="0"/>
          <w:numId w:val="31"/>
        </w:numPr>
        <w:suppressAutoHyphens w:val="0"/>
        <w:spacing w:after="0"/>
        <w:ind w:left="426"/>
        <w:contextualSpacing/>
        <w:rPr>
          <w:bCs/>
          <w:lang w:val="el-GR"/>
        </w:rPr>
      </w:pPr>
      <w:r>
        <w:rPr>
          <w:bCs/>
          <w:lang w:val="el-GR"/>
        </w:rPr>
        <w:t>Τουλάχιστον τριετή (3 έτη) επαγγελματική εμπειρία στο σχεδιασμό και ανάπτυξη πληροφοριακών συστημάτων.</w:t>
      </w:r>
    </w:p>
    <w:p w14:paraId="2842C24A" w14:textId="681761E7" w:rsidR="008C6F6A" w:rsidRPr="008C6F6A" w:rsidRDefault="009C7D79">
      <w:pPr>
        <w:numPr>
          <w:ilvl w:val="0"/>
          <w:numId w:val="31"/>
        </w:numPr>
        <w:suppressAutoHyphens w:val="0"/>
        <w:spacing w:after="0"/>
        <w:ind w:left="426"/>
        <w:contextualSpacing/>
        <w:rPr>
          <w:bCs/>
          <w:lang w:val="el-GR"/>
        </w:rPr>
      </w:pPr>
      <w:r w:rsidRPr="008C6F6A">
        <w:rPr>
          <w:bCs/>
          <w:lang w:val="el-GR"/>
        </w:rPr>
        <w:t>Ε</w:t>
      </w:r>
      <w:r w:rsidR="008C6F6A" w:rsidRPr="008C6F6A">
        <w:rPr>
          <w:bCs/>
          <w:lang w:val="el-GR"/>
        </w:rPr>
        <w:t xml:space="preserve">παγγελματική εμπειρία </w:t>
      </w:r>
      <w:r w:rsidR="00AC3AFC">
        <w:rPr>
          <w:bCs/>
          <w:lang w:val="el-GR"/>
        </w:rPr>
        <w:t xml:space="preserve">στο </w:t>
      </w:r>
      <w:r w:rsidR="00AC3AFC" w:rsidRPr="00D75A0F">
        <w:rPr>
          <w:bCs/>
          <w:lang w:val="el-GR"/>
        </w:rPr>
        <w:t xml:space="preserve">σχεδιασμό </w:t>
      </w:r>
      <w:r w:rsidR="00AC3AFC">
        <w:rPr>
          <w:bCs/>
          <w:lang w:val="el-GR"/>
        </w:rPr>
        <w:t>την</w:t>
      </w:r>
      <w:r w:rsidR="00AC3AFC" w:rsidRPr="00D75A0F">
        <w:rPr>
          <w:bCs/>
          <w:lang w:val="el-GR"/>
        </w:rPr>
        <w:t xml:space="preserve"> υλοποίηση</w:t>
      </w:r>
      <w:r w:rsidR="00AC3AFC">
        <w:rPr>
          <w:bCs/>
          <w:lang w:val="el-GR"/>
        </w:rPr>
        <w:t xml:space="preserve"> και την υποστήριξη </w:t>
      </w:r>
      <w:r>
        <w:rPr>
          <w:bCs/>
          <w:lang w:val="el-GR"/>
        </w:rPr>
        <w:t>της</w:t>
      </w:r>
      <w:r w:rsidR="00AC3AFC">
        <w:rPr>
          <w:bCs/>
          <w:lang w:val="el-GR"/>
        </w:rPr>
        <w:t xml:space="preserve"> παραγωγικής λειτουργίας</w:t>
      </w:r>
      <w:r w:rsidR="00AC3AFC" w:rsidRPr="00D75A0F">
        <w:rPr>
          <w:bCs/>
          <w:lang w:val="el-GR"/>
        </w:rPr>
        <w:t xml:space="preserve"> </w:t>
      </w:r>
      <w:r w:rsidR="00AC3AFC" w:rsidRPr="00AC3AFC">
        <w:rPr>
          <w:bCs/>
          <w:lang w:val="el-GR"/>
        </w:rPr>
        <w:t xml:space="preserve">ψηφιακής πλατφόρμας αυτοματοποιημένων ερωτοαπαντήσεων για την </w:t>
      </w:r>
      <w:r>
        <w:rPr>
          <w:bCs/>
          <w:lang w:val="el-GR"/>
        </w:rPr>
        <w:t xml:space="preserve">υποβοήθηση της </w:t>
      </w:r>
      <w:r w:rsidR="00AC3AFC" w:rsidRPr="00AC3AFC">
        <w:rPr>
          <w:bCs/>
          <w:lang w:val="el-GR"/>
        </w:rPr>
        <w:t xml:space="preserve"> επικοινωνίας πολιτών</w:t>
      </w:r>
      <w:r>
        <w:rPr>
          <w:bCs/>
          <w:lang w:val="el-GR"/>
        </w:rPr>
        <w:t>.</w:t>
      </w:r>
    </w:p>
    <w:p w14:paraId="47336D03" w14:textId="77777777" w:rsidR="009A3E22" w:rsidRPr="009A3E22" w:rsidRDefault="009A3E22" w:rsidP="009A3E22">
      <w:pPr>
        <w:widowControl w:val="0"/>
        <w:spacing w:before="120" w:after="0"/>
        <w:rPr>
          <w:lang w:val="el-GR"/>
        </w:rPr>
      </w:pPr>
    </w:p>
    <w:bookmarkEnd w:id="126"/>
    <w:p w14:paraId="09ADDA07" w14:textId="3D2C7A9C" w:rsidR="00063FB6" w:rsidRDefault="00063FB6" w:rsidP="00063FB6">
      <w:pPr>
        <w:rPr>
          <w:lang w:val="el-GR"/>
        </w:rPr>
      </w:pPr>
      <w:r w:rsidRPr="00157F39">
        <w:rPr>
          <w:lang w:val="el-GR"/>
        </w:rPr>
        <w:t>Σε περίπτωση ένωσης οικονομικών φορέων, οι παραπάνω απαιτήσεις καλύπτονται αθροιστικά από τα μέλη της ένωσης</w:t>
      </w:r>
    </w:p>
    <w:p w14:paraId="6E6897BF" w14:textId="77777777" w:rsidR="00C32AE0" w:rsidRPr="00157F39" w:rsidRDefault="00C32AE0" w:rsidP="00063FB6">
      <w:pPr>
        <w:rPr>
          <w:lang w:val="el-GR" w:eastAsia="en-US"/>
        </w:rPr>
      </w:pPr>
    </w:p>
    <w:p w14:paraId="33C2B840" w14:textId="77777777" w:rsidR="008338F0" w:rsidRPr="001F4428" w:rsidRDefault="003355E7" w:rsidP="00086782">
      <w:pPr>
        <w:pStyle w:val="3"/>
        <w:ind w:left="1276"/>
        <w:rPr>
          <w:lang w:val="el-GR"/>
        </w:rPr>
      </w:pPr>
      <w:bookmarkStart w:id="127" w:name="_Ref496541343"/>
      <w:bookmarkStart w:id="128" w:name="_Ref496541651"/>
      <w:bookmarkStart w:id="129" w:name="_Toc97194282"/>
      <w:bookmarkStart w:id="130" w:name="_Toc97194428"/>
      <w:bookmarkStart w:id="131" w:name="_Toc128087061"/>
      <w:r w:rsidRPr="001F4428">
        <w:rPr>
          <w:lang w:val="el-GR"/>
        </w:rPr>
        <w:t xml:space="preserve">Πρότυπα διασφάλισης ποιότητας </w:t>
      </w:r>
      <w:r w:rsidRPr="00086782">
        <w:rPr>
          <w:lang w:val="el-GR"/>
        </w:rPr>
        <w:t>και πρότυπα περιβαλλοντικής διαχείρισης</w:t>
      </w:r>
      <w:bookmarkEnd w:id="127"/>
      <w:bookmarkEnd w:id="128"/>
      <w:bookmarkEnd w:id="129"/>
      <w:bookmarkEnd w:id="130"/>
      <w:bookmarkEnd w:id="131"/>
    </w:p>
    <w:p w14:paraId="4BABB53B" w14:textId="3D1BF350" w:rsidR="009A3E22" w:rsidRPr="00F96A66" w:rsidRDefault="008B41C9" w:rsidP="009A3E22">
      <w:pPr>
        <w:rPr>
          <w:bCs/>
          <w:lang w:val="el-GR"/>
        </w:rPr>
      </w:pPr>
      <w:r w:rsidRPr="001F4428">
        <w:rPr>
          <w:lang w:val="el-GR"/>
        </w:rPr>
        <w:t>Οι οικονομικοί φορείς που συμμετέχουν στη διαδικασία σύναψης της παρούσας απαιτείται να εξασφαλίζουν την ποιότητα των π</w:t>
      </w:r>
      <w:r w:rsidRPr="003E34BF">
        <w:rPr>
          <w:lang w:val="el-GR"/>
        </w:rPr>
        <w:t>αρεχόμενων υπηρεσιών</w:t>
      </w:r>
      <w:r w:rsidR="00E1337D" w:rsidRPr="001F4428">
        <w:rPr>
          <w:lang w:val="el-GR"/>
        </w:rPr>
        <w:t xml:space="preserve"> </w:t>
      </w:r>
      <w:r w:rsidRPr="001F4428">
        <w:rPr>
          <w:lang w:val="el-GR"/>
        </w:rPr>
        <w:t>και να διαθέτουν οργανωμένο σύστημα διαχείρισης Ποιότητας</w:t>
      </w:r>
      <w:r w:rsidR="009A3E22">
        <w:rPr>
          <w:lang w:val="el-GR"/>
        </w:rPr>
        <w:t>.</w:t>
      </w:r>
      <w:r w:rsidR="009A3E22" w:rsidRPr="009A3E22">
        <w:rPr>
          <w:bCs/>
          <w:lang w:val="el-GR"/>
        </w:rPr>
        <w:t xml:space="preserve"> </w:t>
      </w:r>
      <w:r w:rsidR="009A3E22" w:rsidRPr="00F96A66">
        <w:rPr>
          <w:bCs/>
          <w:lang w:val="el-GR"/>
        </w:rPr>
        <w:t xml:space="preserve">Συγκεκριμένα, οφείλουν να διαθέτουν πιστοποιητικό: </w:t>
      </w:r>
    </w:p>
    <w:p w14:paraId="15547C9E" w14:textId="2DDB224E" w:rsidR="009A3E22" w:rsidRPr="00C00D32" w:rsidRDefault="009A3E22" w:rsidP="009A3E22">
      <w:pPr>
        <w:rPr>
          <w:rFonts w:eastAsia="Calibri"/>
          <w:bCs/>
          <w:color w:val="000000"/>
          <w:lang w:val="el-GR"/>
        </w:rPr>
      </w:pPr>
      <w:r w:rsidRPr="00C00D32">
        <w:rPr>
          <w:rFonts w:eastAsia="Calibri"/>
          <w:b/>
          <w:bCs/>
          <w:color w:val="000000"/>
          <w:lang w:val="el-GR"/>
        </w:rPr>
        <w:t>α)</w:t>
      </w:r>
      <w:r w:rsidRPr="00C00D32">
        <w:rPr>
          <w:rFonts w:eastAsia="Calibri"/>
          <w:bCs/>
          <w:color w:val="000000"/>
          <w:lang w:val="el-GR"/>
        </w:rPr>
        <w:t xml:space="preserve"> Πιστοποιητικό από ανεξάρτητο διαπιστευμένο φορέα για τη Διαχείριση της Ποιότητας σύμφωνα µε το διεθνές πρότυπο </w:t>
      </w:r>
      <w:r w:rsidRPr="00C00D32">
        <w:rPr>
          <w:rFonts w:eastAsia="Calibri"/>
          <w:b/>
          <w:bCs/>
          <w:color w:val="000000"/>
          <w:lang w:val="el-GR"/>
        </w:rPr>
        <w:t xml:space="preserve">ISO 9001:2015 </w:t>
      </w:r>
      <w:r w:rsidRPr="00C00D32">
        <w:rPr>
          <w:rFonts w:eastAsia="Calibri"/>
          <w:bCs/>
          <w:color w:val="000000"/>
          <w:lang w:val="el-GR"/>
        </w:rPr>
        <w:t>ή ισοδύναμο αυτού</w:t>
      </w:r>
      <w:r w:rsidR="00663A09" w:rsidRPr="00F14ACB">
        <w:rPr>
          <w:rFonts w:eastAsia="Calibri"/>
          <w:bCs/>
          <w:color w:val="000000"/>
          <w:lang w:val="el-GR"/>
        </w:rPr>
        <w:t xml:space="preserve"> </w:t>
      </w:r>
      <w:r w:rsidR="00663A09">
        <w:rPr>
          <w:rFonts w:eastAsia="Calibri"/>
          <w:bCs/>
          <w:color w:val="000000"/>
          <w:lang w:val="el-GR"/>
        </w:rPr>
        <w:t>στο πεδίο εφαρμογής: Σχεδίαση, Ανάπτυξη &amp; Υποστήριξη Λογισμικού</w:t>
      </w:r>
      <w:r w:rsidRPr="00C00D32">
        <w:rPr>
          <w:rFonts w:eastAsia="Calibri"/>
          <w:bCs/>
          <w:color w:val="000000"/>
          <w:lang w:val="el-GR"/>
        </w:rPr>
        <w:t>,</w:t>
      </w:r>
    </w:p>
    <w:p w14:paraId="7FAF08BE" w14:textId="1261B854" w:rsidR="009A3E22" w:rsidRDefault="009A3E22" w:rsidP="009A3E22">
      <w:pPr>
        <w:rPr>
          <w:rFonts w:eastAsia="Calibri"/>
          <w:bCs/>
          <w:color w:val="000000"/>
          <w:lang w:val="el-GR"/>
        </w:rPr>
      </w:pPr>
      <w:r>
        <w:rPr>
          <w:rFonts w:eastAsia="Calibri"/>
          <w:b/>
          <w:bCs/>
          <w:color w:val="000000"/>
          <w:lang w:val="el-GR"/>
        </w:rPr>
        <w:t>β</w:t>
      </w:r>
      <w:r w:rsidRPr="00C00D32">
        <w:rPr>
          <w:rFonts w:eastAsia="Calibri"/>
          <w:b/>
          <w:bCs/>
          <w:color w:val="000000"/>
          <w:lang w:val="el-GR"/>
        </w:rPr>
        <w:t>)</w:t>
      </w:r>
      <w:r w:rsidRPr="00C00D32">
        <w:rPr>
          <w:rFonts w:eastAsia="Calibri"/>
          <w:bCs/>
          <w:color w:val="000000"/>
          <w:lang w:val="el-GR"/>
        </w:rPr>
        <w:t xml:space="preserve"> Πιστοποιητικό από ανεξάρτητο διαπιστευμένο φορέα για την ασφάλεια των Πληροφοριών σύμφωνα µε το διεθνές πρότυπο </w:t>
      </w:r>
      <w:r w:rsidRPr="00C00D32">
        <w:rPr>
          <w:rFonts w:eastAsia="Calibri"/>
          <w:b/>
          <w:bCs/>
          <w:color w:val="000000"/>
          <w:lang w:val="el-GR"/>
        </w:rPr>
        <w:t xml:space="preserve">ISO 27001:2013 </w:t>
      </w:r>
      <w:r w:rsidRPr="00C00D32">
        <w:rPr>
          <w:rFonts w:eastAsia="Calibri"/>
          <w:bCs/>
          <w:color w:val="000000"/>
          <w:lang w:val="el-GR"/>
        </w:rPr>
        <w:t>ή ισοδύναμο αυτού</w:t>
      </w:r>
      <w:r w:rsidR="00663A09" w:rsidRPr="00F14ACB">
        <w:rPr>
          <w:lang w:val="el-GR"/>
        </w:rPr>
        <w:t xml:space="preserve"> </w:t>
      </w:r>
      <w:r w:rsidR="00663A09" w:rsidRPr="00663A09">
        <w:rPr>
          <w:rFonts w:eastAsia="Calibri"/>
          <w:bCs/>
          <w:color w:val="000000"/>
          <w:lang w:val="el-GR"/>
        </w:rPr>
        <w:t>στο πεδίο εφαρμογής: Σχεδίαση, Ανάπτυξη &amp; Υποστήριξη Λογισμικού</w:t>
      </w:r>
      <w:r w:rsidR="00663A09">
        <w:rPr>
          <w:rFonts w:eastAsia="Calibri"/>
          <w:bCs/>
          <w:color w:val="000000"/>
          <w:lang w:val="el-GR"/>
        </w:rPr>
        <w:t xml:space="preserve"> </w:t>
      </w:r>
      <w:r w:rsidRPr="00C00D32">
        <w:rPr>
          <w:rFonts w:eastAsia="Calibri"/>
          <w:bCs/>
          <w:color w:val="000000"/>
          <w:lang w:val="el-GR"/>
        </w:rPr>
        <w:t>,</w:t>
      </w:r>
    </w:p>
    <w:p w14:paraId="2F1D563F" w14:textId="6C55880D" w:rsidR="009C7D79" w:rsidRDefault="009C7D79" w:rsidP="009C7D79">
      <w:pPr>
        <w:rPr>
          <w:rFonts w:eastAsia="Calibri"/>
          <w:bCs/>
          <w:color w:val="000000"/>
          <w:lang w:val="el-GR"/>
        </w:rPr>
      </w:pPr>
      <w:r>
        <w:rPr>
          <w:rFonts w:eastAsia="Calibri"/>
          <w:bCs/>
          <w:color w:val="000000"/>
          <w:lang w:val="el-GR"/>
        </w:rPr>
        <w:t xml:space="preserve">γ) </w:t>
      </w:r>
      <w:r w:rsidRPr="009C7D79">
        <w:rPr>
          <w:rFonts w:eastAsia="Calibri"/>
          <w:bCs/>
          <w:color w:val="000000"/>
          <w:lang w:val="el-GR"/>
        </w:rPr>
        <w:t>Πιστοποιητικό από ανεξάρτητο διαπιστευμένο φορέα</w:t>
      </w:r>
      <w:r>
        <w:rPr>
          <w:rFonts w:eastAsia="Calibri"/>
          <w:bCs/>
          <w:color w:val="000000"/>
          <w:lang w:val="el-GR"/>
        </w:rPr>
        <w:t xml:space="preserve"> για τη Διαχείριση Επιχειρησιακής Συνέχειας σύμφωνα με το διεθνές πρότυπο </w:t>
      </w:r>
      <w:r w:rsidRPr="00F14ACB">
        <w:rPr>
          <w:rFonts w:eastAsia="Calibri"/>
          <w:b/>
          <w:color w:val="000000"/>
          <w:lang w:val="el-GR"/>
        </w:rPr>
        <w:t>ISO 22301:2019</w:t>
      </w:r>
      <w:r>
        <w:rPr>
          <w:rFonts w:eastAsia="Calibri"/>
          <w:bCs/>
          <w:color w:val="000000"/>
          <w:lang w:val="el-GR"/>
        </w:rPr>
        <w:t xml:space="preserve"> ή ισοδύναμο αυτού</w:t>
      </w:r>
      <w:r w:rsidR="00663A09" w:rsidRPr="00F14ACB">
        <w:rPr>
          <w:lang w:val="el-GR"/>
        </w:rPr>
        <w:t xml:space="preserve"> </w:t>
      </w:r>
      <w:r w:rsidR="00663A09" w:rsidRPr="00663A09">
        <w:rPr>
          <w:rFonts w:eastAsia="Calibri"/>
          <w:bCs/>
          <w:color w:val="000000"/>
          <w:lang w:val="el-GR"/>
        </w:rPr>
        <w:t>στο πεδίο εφαρμογής: Σχεδίαση, Ανάπτυξη &amp; Υποστήριξη Λογισμικού</w:t>
      </w:r>
      <w:r w:rsidR="00663A09">
        <w:rPr>
          <w:rFonts w:eastAsia="Calibri"/>
          <w:bCs/>
          <w:color w:val="000000"/>
          <w:lang w:val="el-GR"/>
        </w:rPr>
        <w:t xml:space="preserve"> </w:t>
      </w:r>
      <w:r>
        <w:rPr>
          <w:rFonts w:eastAsia="Calibri"/>
          <w:bCs/>
          <w:color w:val="000000"/>
          <w:lang w:val="el-GR"/>
        </w:rPr>
        <w:t>,</w:t>
      </w:r>
    </w:p>
    <w:p w14:paraId="11F01C6B" w14:textId="24199915" w:rsidR="009C7D79" w:rsidRPr="00C00D32" w:rsidRDefault="009C7D79" w:rsidP="009C7D79">
      <w:pPr>
        <w:rPr>
          <w:rFonts w:eastAsia="Calibri"/>
          <w:bCs/>
          <w:color w:val="000000"/>
          <w:lang w:val="el-GR"/>
        </w:rPr>
      </w:pPr>
      <w:r>
        <w:rPr>
          <w:rFonts w:eastAsia="Calibri"/>
          <w:bCs/>
          <w:color w:val="000000"/>
          <w:lang w:val="el-GR"/>
        </w:rPr>
        <w:t xml:space="preserve">δ) </w:t>
      </w:r>
      <w:r w:rsidRPr="009C7D79">
        <w:rPr>
          <w:rFonts w:eastAsia="Calibri"/>
          <w:bCs/>
          <w:color w:val="000000"/>
          <w:lang w:val="el-GR"/>
        </w:rPr>
        <w:t xml:space="preserve">Πιστοποιητικό από ανεξάρτητο διαπιστευμένο φορέα για τη Διαχείριση </w:t>
      </w:r>
      <w:r>
        <w:rPr>
          <w:rFonts w:eastAsia="Calibri"/>
          <w:bCs/>
          <w:color w:val="000000"/>
          <w:lang w:val="el-GR"/>
        </w:rPr>
        <w:t>Υπηρεσιών</w:t>
      </w:r>
      <w:r w:rsidRPr="009C7D79">
        <w:rPr>
          <w:rFonts w:eastAsia="Calibri"/>
          <w:bCs/>
          <w:color w:val="000000"/>
          <w:lang w:val="el-GR"/>
        </w:rPr>
        <w:t xml:space="preserve"> σύμφωνα με το διεθνές πρότυπο </w:t>
      </w:r>
      <w:r w:rsidRPr="00F14ACB">
        <w:rPr>
          <w:rFonts w:eastAsia="Calibri"/>
          <w:b/>
          <w:color w:val="000000"/>
          <w:lang w:val="el-GR"/>
        </w:rPr>
        <w:t>ISO/IEC 20000-1:2018</w:t>
      </w:r>
      <w:r w:rsidRPr="009C7D79">
        <w:rPr>
          <w:rFonts w:eastAsia="Calibri"/>
          <w:bCs/>
          <w:color w:val="000000"/>
          <w:lang w:val="el-GR"/>
        </w:rPr>
        <w:t xml:space="preserve"> ή ισοδύναμο αυτού</w:t>
      </w:r>
      <w:r w:rsidR="00663A09">
        <w:rPr>
          <w:rFonts w:eastAsia="Calibri"/>
          <w:bCs/>
          <w:color w:val="000000"/>
          <w:lang w:val="el-GR"/>
        </w:rPr>
        <w:t xml:space="preserve"> </w:t>
      </w:r>
      <w:r w:rsidR="00663A09" w:rsidRPr="00663A09">
        <w:rPr>
          <w:rFonts w:eastAsia="Calibri"/>
          <w:bCs/>
          <w:color w:val="000000"/>
          <w:lang w:val="el-GR"/>
        </w:rPr>
        <w:t>στο πεδίο εφαρμογής: Σχεδίαση, Ανάπτυξη &amp; Υποστήριξη Λογισμικού</w:t>
      </w:r>
      <w:r>
        <w:rPr>
          <w:rFonts w:eastAsia="Calibri"/>
          <w:bCs/>
          <w:color w:val="000000"/>
          <w:lang w:val="el-GR"/>
        </w:rPr>
        <w:t>.</w:t>
      </w:r>
    </w:p>
    <w:p w14:paraId="50232E1D" w14:textId="12B3DCEC" w:rsidR="008B41C9" w:rsidRPr="001F4428" w:rsidRDefault="008B41C9" w:rsidP="003329FF">
      <w:pPr>
        <w:rPr>
          <w:lang w:val="el-GR"/>
        </w:rPr>
      </w:pPr>
    </w:p>
    <w:p w14:paraId="70ACF795" w14:textId="24767DB8" w:rsidR="00C70B7E" w:rsidRDefault="00C70B7E" w:rsidP="00C70B7E">
      <w:pPr>
        <w:rPr>
          <w:lang w:val="el-GR"/>
        </w:rPr>
      </w:pPr>
      <w:r w:rsidRPr="008A366B">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w:t>
      </w:r>
    </w:p>
    <w:p w14:paraId="27C55A58" w14:textId="74A93F17" w:rsidR="009C7D79" w:rsidRPr="008A366B" w:rsidRDefault="009C7D79" w:rsidP="009C7D79">
      <w:pPr>
        <w:rPr>
          <w:lang w:val="el-GR"/>
        </w:rPr>
      </w:pPr>
      <w:r>
        <w:rPr>
          <w:lang w:val="el-GR"/>
        </w:rPr>
        <w:t>Ο</w:t>
      </w:r>
      <w:r w:rsidRPr="009C7D79">
        <w:rPr>
          <w:lang w:val="el-GR"/>
        </w:rPr>
        <w:t xml:space="preserve">ι ανωτέρω απαιτήσεις πρέπει να καλύπτονται </w:t>
      </w:r>
      <w:r>
        <w:rPr>
          <w:lang w:val="el-GR"/>
        </w:rPr>
        <w:t>μεμονωμένα από κάθε μέλος αυτής</w:t>
      </w:r>
      <w:r w:rsidRPr="009C7D79">
        <w:rPr>
          <w:lang w:val="el-GR"/>
        </w:rPr>
        <w:t>.</w:t>
      </w:r>
    </w:p>
    <w:p w14:paraId="36A3024B" w14:textId="77777777" w:rsidR="003E34BF" w:rsidRPr="003E34BF" w:rsidRDefault="003E34BF" w:rsidP="00B8545D">
      <w:pPr>
        <w:rPr>
          <w:bCs/>
          <w:lang w:val="el-GR"/>
        </w:rPr>
      </w:pPr>
    </w:p>
    <w:p w14:paraId="1ACDD6DF" w14:textId="77777777" w:rsidR="008338F0" w:rsidRDefault="003355E7" w:rsidP="00086782">
      <w:pPr>
        <w:pStyle w:val="3"/>
        <w:ind w:left="1276"/>
        <w:rPr>
          <w:lang w:val="el-GR"/>
        </w:rPr>
      </w:pPr>
      <w:bookmarkStart w:id="132" w:name="_Ref496541185"/>
      <w:bookmarkStart w:id="133" w:name="_Ref496541244"/>
      <w:bookmarkStart w:id="134" w:name="_Ref496541410"/>
      <w:bookmarkStart w:id="135" w:name="_Ref496541700"/>
      <w:bookmarkStart w:id="136" w:name="_Ref74505980"/>
      <w:bookmarkStart w:id="137" w:name="_Toc97194283"/>
      <w:bookmarkStart w:id="138" w:name="_Toc97194429"/>
      <w:bookmarkStart w:id="139" w:name="_Toc128087062"/>
      <w:r w:rsidRPr="00DD72A9">
        <w:rPr>
          <w:lang w:val="el-GR"/>
        </w:rPr>
        <w:lastRenderedPageBreak/>
        <w:t>Στήριξη στην ικανότητα τρίτων</w:t>
      </w:r>
      <w:bookmarkEnd w:id="132"/>
      <w:bookmarkEnd w:id="133"/>
      <w:bookmarkEnd w:id="134"/>
      <w:bookmarkEnd w:id="135"/>
      <w:r w:rsidRPr="00DD72A9">
        <w:rPr>
          <w:lang w:val="el-GR"/>
        </w:rPr>
        <w:t xml:space="preserve"> </w:t>
      </w:r>
      <w:r w:rsidR="0049631E" w:rsidRPr="00821852">
        <w:rPr>
          <w:lang w:val="el-GR"/>
        </w:rPr>
        <w:t>– Υπεργολαβία</w:t>
      </w:r>
      <w:bookmarkEnd w:id="136"/>
      <w:bookmarkEnd w:id="137"/>
      <w:bookmarkEnd w:id="138"/>
      <w:bookmarkEnd w:id="139"/>
    </w:p>
    <w:p w14:paraId="65B8F417" w14:textId="77777777" w:rsidR="0049631E" w:rsidRPr="00A334BA" w:rsidRDefault="0049631E" w:rsidP="00821852">
      <w:pPr>
        <w:pStyle w:val="4"/>
        <w:rPr>
          <w:lang w:val="el-GR"/>
        </w:rPr>
      </w:pPr>
      <w:bookmarkStart w:id="140" w:name="_Toc97194284"/>
      <w:bookmarkStart w:id="141" w:name="_Toc128087063"/>
      <w:r w:rsidRPr="00A334BA">
        <w:rPr>
          <w:lang w:val="el-GR"/>
        </w:rPr>
        <w:t>Στήριξη στην ικανότητα τρίτων</w:t>
      </w:r>
      <w:bookmarkEnd w:id="140"/>
      <w:bookmarkEnd w:id="141"/>
    </w:p>
    <w:p w14:paraId="0378F059" w14:textId="562D7B3C"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603221">
        <w:rPr>
          <w:lang w:val="el-GR"/>
        </w:rPr>
        <w:fldChar w:fldCharType="begin"/>
      </w:r>
      <w:r w:rsidR="00B622FA" w:rsidRPr="00603221">
        <w:rPr>
          <w:lang w:val="el-GR"/>
        </w:rPr>
        <w:instrText xml:space="preserve"> REF _Ref496541508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0C0A1F">
        <w:rPr>
          <w:lang w:val="el-GR"/>
        </w:rPr>
        <w:t>2.2.5</w:t>
      </w:r>
      <w:r w:rsidR="00B622FA" w:rsidRPr="00603221">
        <w:rPr>
          <w:lang w:val="el-GR"/>
        </w:rPr>
        <w:fldChar w:fldCharType="end"/>
      </w:r>
      <w:r w:rsidRPr="00603221">
        <w:rPr>
          <w:lang w:val="el-GR"/>
        </w:rPr>
        <w:t xml:space="preserve">) και τα σχετικά με την τεχνική και επαγγελματική ικανότητα (της παραγράφου </w:t>
      </w:r>
      <w:r w:rsidR="006607CE" w:rsidRPr="00603221">
        <w:rPr>
          <w:lang w:val="el-GR"/>
        </w:rPr>
        <w:fldChar w:fldCharType="begin"/>
      </w:r>
      <w:r w:rsidR="006607CE" w:rsidRPr="00603221">
        <w:rPr>
          <w:lang w:val="el-GR"/>
        </w:rPr>
        <w:instrText xml:space="preserve"> REF _Ref496541556 \r \h  \* MERGEFORMAT </w:instrText>
      </w:r>
      <w:r w:rsidR="006607CE" w:rsidRPr="00603221">
        <w:rPr>
          <w:lang w:val="el-GR"/>
        </w:rPr>
      </w:r>
      <w:r w:rsidR="006607CE" w:rsidRPr="00603221">
        <w:rPr>
          <w:lang w:val="el-GR"/>
        </w:rPr>
        <w:fldChar w:fldCharType="separate"/>
      </w:r>
      <w:r w:rsidR="000C0A1F">
        <w:rPr>
          <w:lang w:val="el-GR"/>
        </w:rPr>
        <w:t>2.2.6</w:t>
      </w:r>
      <w:r w:rsidR="006607CE" w:rsidRPr="00603221">
        <w:rPr>
          <w:lang w:val="el-GR"/>
        </w:rP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77777777" w:rsidR="008338F0" w:rsidRPr="00603221" w:rsidRDefault="003355E7">
      <w:pPr>
        <w:rPr>
          <w:lang w:val="el-GR"/>
        </w:rPr>
      </w:pPr>
      <w:r w:rsidRPr="00603221">
        <w:rPr>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64F8E1E9"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Default="00695491" w:rsidP="00695491">
      <w:pPr>
        <w:rPr>
          <w:lang w:val="el-GR"/>
        </w:rPr>
      </w:pPr>
      <w:bookmarkStart w:id="142"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5DEE9D70" w14:textId="53784178" w:rsidR="00695491" w:rsidRDefault="00695491" w:rsidP="00695491">
      <w:pPr>
        <w:rPr>
          <w:lang w:val="el-GR"/>
        </w:rPr>
      </w:pPr>
      <w:r w:rsidRPr="00876B05">
        <w:rPr>
          <w:lang w:val="el-GR"/>
        </w:rPr>
        <w:t>Επισημαίνεται ότι σε περίπτωση που ο υποψήφιος Ανάδοχος αποτελεί Ένωση / Κοινοπραξία</w:t>
      </w:r>
      <w:r w:rsidR="00A81E32">
        <w:rPr>
          <w:lang w:val="el-GR"/>
        </w:rPr>
        <w:t xml:space="preserve"> </w:t>
      </w:r>
      <w:r w:rsidRPr="00876B05">
        <w:rPr>
          <w:lang w:val="el-GR"/>
        </w:rPr>
        <w:t>επιτρέπεται η μερική κάλυψη των προϋποθέσεων από τα Μέλη της, αρκεί όμως συνολικά</w:t>
      </w:r>
      <w:r>
        <w:rPr>
          <w:lang w:val="el-GR"/>
        </w:rPr>
        <w:t>-αθροιστικά</w:t>
      </w:r>
      <w:r w:rsidRPr="00876B05">
        <w:rPr>
          <w:lang w:val="el-GR"/>
        </w:rPr>
        <w:t xml:space="preserve"> να καλύπτονται όλες.</w:t>
      </w:r>
    </w:p>
    <w:bookmarkEnd w:id="142"/>
    <w:p w14:paraId="67DFCF77" w14:textId="349F5493" w:rsidR="00C70B7E" w:rsidRPr="00CF3BE7" w:rsidRDefault="00C70B7E" w:rsidP="00C70B7E">
      <w:pPr>
        <w:rPr>
          <w:bCs/>
          <w:lang w:val="el-GR" w:eastAsia="ar-SA"/>
        </w:rPr>
      </w:pPr>
      <w:r w:rsidRPr="00C11E79">
        <w:rPr>
          <w:bCs/>
          <w:lang w:val="el-GR" w:eastAsia="ar-SA"/>
        </w:rPr>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w:instrText>
      </w:r>
      <w:r>
        <w:rPr>
          <w:bCs/>
          <w:lang w:val="el-GR" w:eastAsia="ar-SA"/>
        </w:rPr>
      </w:r>
      <w:r>
        <w:rPr>
          <w:bCs/>
          <w:lang w:val="el-GR" w:eastAsia="ar-SA"/>
        </w:rPr>
        <w:fldChar w:fldCharType="separate"/>
      </w:r>
      <w:r w:rsidR="000C0A1F">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F53F75B" w14:textId="77777777" w:rsidR="00111D5A" w:rsidRDefault="00111D5A" w:rsidP="0049631E">
      <w:pPr>
        <w:rPr>
          <w:bCs/>
          <w:lang w:val="el-GR"/>
        </w:rPr>
      </w:pPr>
    </w:p>
    <w:p w14:paraId="13454337" w14:textId="77777777" w:rsidR="00111D5A" w:rsidRPr="003C1E1A" w:rsidRDefault="00111D5A" w:rsidP="00111D5A">
      <w:pPr>
        <w:pStyle w:val="4"/>
        <w:rPr>
          <w:lang w:val="el-GR"/>
        </w:rPr>
      </w:pPr>
      <w:bookmarkStart w:id="143" w:name="_Toc97194285"/>
      <w:bookmarkStart w:id="144" w:name="_Toc128087064"/>
      <w:r w:rsidRPr="003C1E1A">
        <w:rPr>
          <w:lang w:val="el-GR"/>
        </w:rPr>
        <w:t>Υπεργολαβία</w:t>
      </w:r>
      <w:bookmarkEnd w:id="143"/>
      <w:bookmarkEnd w:id="144"/>
      <w:r w:rsidRPr="003C1E1A">
        <w:rPr>
          <w:lang w:val="el-GR"/>
        </w:rPr>
        <w:t xml:space="preserve"> </w:t>
      </w:r>
    </w:p>
    <w:p w14:paraId="633050B2" w14:textId="5F347051"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0C0A1F">
        <w:rPr>
          <w:bCs/>
          <w:lang w:val="el-GR"/>
        </w:rPr>
        <w:t>2.2.3</w:t>
      </w:r>
      <w:r w:rsidR="00111D5A">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0C0A1F">
        <w:rPr>
          <w:bCs/>
          <w:lang w:val="el-GR"/>
        </w:rPr>
        <w:t>2.2.3</w:t>
      </w:r>
      <w:r w:rsidR="00111D5A">
        <w:rPr>
          <w:bCs/>
          <w:lang w:val="el-GR"/>
        </w:rPr>
        <w:fldChar w:fldCharType="end"/>
      </w:r>
      <w:r>
        <w:rPr>
          <w:bCs/>
          <w:lang w:val="el-GR"/>
        </w:rPr>
        <w:t xml:space="preserve">.  </w:t>
      </w:r>
    </w:p>
    <w:p w14:paraId="4F94B3F3" w14:textId="77777777" w:rsidR="00C70B7E" w:rsidRPr="00603221" w:rsidRDefault="00C70B7E">
      <w:pPr>
        <w:rPr>
          <w:lang w:val="el-GR"/>
        </w:rPr>
      </w:pPr>
    </w:p>
    <w:p w14:paraId="16C851B7" w14:textId="77777777" w:rsidR="008338F0" w:rsidRDefault="003355E7" w:rsidP="00086782">
      <w:pPr>
        <w:pStyle w:val="3"/>
        <w:ind w:left="1276"/>
        <w:rPr>
          <w:lang w:val="el-GR"/>
        </w:rPr>
      </w:pPr>
      <w:bookmarkStart w:id="145" w:name="_Toc97194286"/>
      <w:bookmarkStart w:id="146" w:name="_Toc97194430"/>
      <w:bookmarkStart w:id="147" w:name="_Toc128087065"/>
      <w:r w:rsidRPr="00603221">
        <w:rPr>
          <w:lang w:val="el-GR"/>
        </w:rPr>
        <w:lastRenderedPageBreak/>
        <w:t>Κανόνες απόδειξης ποιοτικής επιλογής</w:t>
      </w:r>
      <w:bookmarkEnd w:id="145"/>
      <w:bookmarkEnd w:id="146"/>
      <w:bookmarkEnd w:id="147"/>
    </w:p>
    <w:p w14:paraId="1DF38431" w14:textId="670303AE"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Pr>
          <w:bCs/>
          <w:lang w:val="el-GR" w:eastAsia="ar-SA"/>
        </w:rPr>
      </w:r>
      <w:r>
        <w:rPr>
          <w:bCs/>
          <w:lang w:val="el-GR" w:eastAsia="ar-SA"/>
        </w:rPr>
        <w:fldChar w:fldCharType="separate"/>
      </w:r>
      <w:r w:rsidR="000C0A1F">
        <w:rPr>
          <w:bCs/>
          <w:lang w:val="el-GR" w:eastAsia="ar-SA"/>
        </w:rPr>
        <w:t>2.2.1</w:t>
      </w:r>
      <w:r>
        <w:rPr>
          <w:bCs/>
          <w:lang w:val="el-GR" w:eastAsia="ar-SA"/>
        </w:rPr>
        <w:fldChar w:fldCharType="end"/>
      </w:r>
      <w:r w:rsidRPr="0049623E">
        <w:rPr>
          <w:bCs/>
          <w:lang w:val="el-GR" w:eastAsia="ar-SA"/>
        </w:rPr>
        <w:t xml:space="preserve"> έως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0C0A1F">
        <w:rPr>
          <w:bCs/>
          <w:lang w:val="el-GR" w:eastAsia="ar-SA"/>
        </w:rPr>
        <w:t>2.2.8</w:t>
      </w:r>
      <w:r>
        <w:rPr>
          <w:bCs/>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0C0A1F">
        <w:rPr>
          <w:bCs/>
          <w:lang w:val="el-GR" w:eastAsia="ar-SA"/>
        </w:rPr>
        <w:t>2.2.9.1</w:t>
      </w:r>
      <w:r>
        <w:rPr>
          <w:bCs/>
          <w:lang w:val="el-GR" w:eastAsia="ar-SA"/>
        </w:rPr>
        <w:fldChar w:fldCharType="end"/>
      </w:r>
      <w:r w:rsidRPr="0049623E">
        <w:rPr>
          <w:bCs/>
          <w:lang w:val="el-GR" w:eastAsia="ar-SA"/>
        </w:rPr>
        <w:t xml:space="preserve">, κατά την υποβολή των δικαιολογητικών της παραγράφου </w:t>
      </w:r>
      <w:r w:rsidR="00E72FB5">
        <w:rPr>
          <w:bCs/>
          <w:lang w:val="el-GR" w:eastAsia="ar-SA"/>
        </w:rPr>
        <w:fldChar w:fldCharType="begin"/>
      </w:r>
      <w:r w:rsidR="00E72FB5">
        <w:rPr>
          <w:bCs/>
          <w:lang w:val="el-GR" w:eastAsia="ar-SA"/>
        </w:rPr>
        <w:instrText xml:space="preserve"> REF _Ref40957856 \r \h </w:instrText>
      </w:r>
      <w:r w:rsidR="00E72FB5">
        <w:rPr>
          <w:bCs/>
          <w:lang w:val="el-GR" w:eastAsia="ar-SA"/>
        </w:rPr>
      </w:r>
      <w:r w:rsidR="00E72FB5">
        <w:rPr>
          <w:bCs/>
          <w:lang w:val="el-GR" w:eastAsia="ar-SA"/>
        </w:rPr>
        <w:fldChar w:fldCharType="separate"/>
      </w:r>
      <w:r w:rsidR="000C0A1F">
        <w:rPr>
          <w:bCs/>
          <w:lang w:val="el-GR" w:eastAsia="ar-SA"/>
        </w:rPr>
        <w:t>2.2.9.2</w:t>
      </w:r>
      <w:r w:rsidR="00E72FB5">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222313CF" w14:textId="522A8A5C"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0C0A1F">
        <w:rPr>
          <w:bCs/>
          <w:lang w:val="el-GR" w:eastAsia="ar-SA"/>
        </w:rPr>
        <w:t>2.2.8</w:t>
      </w:r>
      <w:r>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0C0A1F">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0C0A1F">
        <w:rPr>
          <w:bCs/>
          <w:lang w:val="el-GR" w:eastAsia="ar-SA"/>
        </w:rPr>
        <w:t>2.2.9.2</w:t>
      </w:r>
      <w:r>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0C0A1F">
        <w:rPr>
          <w:lang w:val="el-GR" w:eastAsia="ar-SA"/>
        </w:rPr>
        <w:t>2.2.3</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Pr>
          <w:bCs/>
          <w:lang w:val="el-GR" w:eastAsia="ar-SA"/>
        </w:rPr>
        <w:fldChar w:fldCharType="begin"/>
      </w:r>
      <w:r>
        <w:rPr>
          <w:bCs/>
          <w:lang w:val="el-GR" w:eastAsia="ar-SA"/>
        </w:rPr>
        <w:instrText xml:space="preserve"> REF _Ref496541309 \r \h </w:instrText>
      </w:r>
      <w:r>
        <w:rPr>
          <w:bCs/>
          <w:lang w:val="el-GR" w:eastAsia="ar-SA"/>
        </w:rPr>
      </w:r>
      <w:r>
        <w:rPr>
          <w:bCs/>
          <w:lang w:val="el-GR" w:eastAsia="ar-SA"/>
        </w:rPr>
        <w:fldChar w:fldCharType="separate"/>
      </w:r>
      <w:r w:rsidR="000C0A1F">
        <w:rPr>
          <w:bCs/>
          <w:lang w:val="el-GR" w:eastAsia="ar-SA"/>
        </w:rPr>
        <w:t>2.2.5</w:t>
      </w:r>
      <w:r>
        <w:rPr>
          <w:bCs/>
          <w:lang w:val="el-GR" w:eastAsia="ar-SA"/>
        </w:rPr>
        <w:fldChar w:fldCharType="end"/>
      </w:r>
      <w:r>
        <w:rPr>
          <w:bCs/>
          <w:lang w:val="el-GR" w:eastAsia="ar-SA"/>
        </w:rPr>
        <w:fldChar w:fldCharType="begin"/>
      </w:r>
      <w:r>
        <w:rPr>
          <w:bCs/>
          <w:lang w:val="el-GR" w:eastAsia="ar-SA"/>
        </w:rPr>
        <w:instrText xml:space="preserve"> REF _Ref496541329 \r \h </w:instrText>
      </w:r>
      <w:r>
        <w:rPr>
          <w:bCs/>
          <w:lang w:val="el-GR" w:eastAsia="ar-SA"/>
        </w:rPr>
      </w:r>
      <w:r>
        <w:rPr>
          <w:bCs/>
          <w:lang w:val="el-GR" w:eastAsia="ar-SA"/>
        </w:rPr>
        <w:fldChar w:fldCharType="separate"/>
      </w:r>
      <w:r w:rsidR="000C0A1F">
        <w:rPr>
          <w:bCs/>
          <w:lang w:val="el-GR" w:eastAsia="ar-SA"/>
        </w:rPr>
        <w:t>2.2.6</w:t>
      </w:r>
      <w:r>
        <w:rPr>
          <w:bCs/>
          <w:lang w:val="el-GR" w:eastAsia="ar-SA"/>
        </w:rPr>
        <w:fldChar w:fldCharType="end"/>
      </w:r>
      <w:r w:rsidRPr="0049623E">
        <w:rPr>
          <w:bCs/>
          <w:lang w:val="el-GR" w:eastAsia="ar-SA"/>
        </w:rPr>
        <w:t xml:space="preserve">και </w:t>
      </w:r>
      <w:r>
        <w:rPr>
          <w:bCs/>
          <w:lang w:val="el-GR" w:eastAsia="ar-SA"/>
        </w:rPr>
        <w:t>2.2.6</w:t>
      </w:r>
      <w:r w:rsidRPr="0049623E">
        <w:rPr>
          <w:bCs/>
          <w:lang w:val="el-GR" w:eastAsia="ar-SA"/>
        </w:rPr>
        <w:t>).</w:t>
      </w:r>
    </w:p>
    <w:p w14:paraId="36BBB508" w14:textId="20EE90C1"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0C0A1F">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0C0A1F">
        <w:rPr>
          <w:bCs/>
          <w:lang w:val="el-GR" w:eastAsia="ar-SA"/>
        </w:rPr>
        <w:t>2.2.9.2</w:t>
      </w:r>
      <w:r>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0C0A1F">
        <w:rPr>
          <w:lang w:val="el-GR" w:eastAsia="ar-SA"/>
        </w:rPr>
        <w:t>2.2.3</w:t>
      </w:r>
      <w:r>
        <w:rPr>
          <w:lang w:val="el-GR" w:eastAsia="ar-SA"/>
        </w:rPr>
        <w:fldChar w:fldCharType="end"/>
      </w:r>
      <w:r w:rsidRPr="0049623E">
        <w:rPr>
          <w:bCs/>
          <w:lang w:val="el-GR" w:eastAsia="ar-SA"/>
        </w:rPr>
        <w:t>τ</w:t>
      </w:r>
      <w:r>
        <w:rPr>
          <w:bCs/>
          <w:lang w:val="el-GR" w:eastAsia="ar-SA"/>
        </w:rPr>
        <w:t xml:space="preserve"> </w:t>
      </w:r>
      <w:r w:rsidRPr="0049623E">
        <w:rPr>
          <w:bCs/>
          <w:lang w:val="el-GR" w:eastAsia="ar-SA"/>
        </w:rPr>
        <w:t xml:space="preserve">ης παρούσας. </w:t>
      </w:r>
    </w:p>
    <w:p w14:paraId="5A1CBCA9" w14:textId="77777777" w:rsidR="00E72FB5" w:rsidRPr="0049623E" w:rsidRDefault="00E72FB5"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1B7E878C" w14:textId="77777777" w:rsidR="00A817FC" w:rsidRPr="00A334BA" w:rsidRDefault="00A817FC" w:rsidP="00821852">
      <w:pPr>
        <w:rPr>
          <w:lang w:val="el-GR"/>
        </w:rPr>
      </w:pPr>
    </w:p>
    <w:p w14:paraId="6022CBC4" w14:textId="77777777" w:rsidR="008338F0" w:rsidRPr="00723994" w:rsidRDefault="003355E7" w:rsidP="003A109E">
      <w:pPr>
        <w:pStyle w:val="4"/>
        <w:rPr>
          <w:lang w:val="el-GR"/>
        </w:rPr>
      </w:pPr>
      <w:bookmarkStart w:id="148" w:name="_Ref74505997"/>
      <w:bookmarkStart w:id="149" w:name="_Toc97194287"/>
      <w:bookmarkStart w:id="150" w:name="_Toc128087066"/>
      <w:r w:rsidRPr="00723994">
        <w:rPr>
          <w:lang w:val="el-GR"/>
        </w:rPr>
        <w:t>Προκαταρκτική απόδειξη κατά την υποβολή προσφορών</w:t>
      </w:r>
      <w:bookmarkEnd w:id="148"/>
      <w:bookmarkEnd w:id="149"/>
      <w:bookmarkEnd w:id="150"/>
      <w:r w:rsidRPr="00723994">
        <w:rPr>
          <w:lang w:val="el-GR"/>
        </w:rPr>
        <w:t xml:space="preserve"> </w:t>
      </w:r>
    </w:p>
    <w:p w14:paraId="31F00A1A" w14:textId="2F177F9F"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lang w:val="el-GR"/>
        </w:rPr>
        <w:fldChar w:fldCharType="begin"/>
      </w:r>
      <w:r w:rsidR="00B622FA" w:rsidRPr="00603221">
        <w:rPr>
          <w:lang w:val="el-GR"/>
        </w:rPr>
        <w:instrText xml:space="preserve"> REF _Ref496541356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0C0A1F">
        <w:rPr>
          <w:lang w:val="el-GR"/>
        </w:rPr>
        <w:t>2.2.3</w:t>
      </w:r>
      <w:r w:rsidR="00B622FA" w:rsidRPr="00603221">
        <w:rPr>
          <w:lang w:val="el-GR"/>
        </w:rPr>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7E61C0">
        <w:rPr>
          <w:lang w:val="el-GR"/>
        </w:rPr>
        <w:fldChar w:fldCharType="begin"/>
      </w:r>
      <w:r w:rsidR="007E61C0">
        <w:rPr>
          <w:lang w:val="el-GR"/>
        </w:rPr>
        <w:instrText xml:space="preserve"> REF _Ref74510337 \r \h </w:instrText>
      </w:r>
      <w:r w:rsidR="007E61C0">
        <w:rPr>
          <w:lang w:val="el-GR"/>
        </w:rPr>
      </w:r>
      <w:r w:rsidR="007E61C0">
        <w:rPr>
          <w:lang w:val="el-GR"/>
        </w:rPr>
        <w:fldChar w:fldCharType="separate"/>
      </w:r>
      <w:r w:rsidR="000C0A1F">
        <w:rPr>
          <w:lang w:val="el-GR"/>
        </w:rPr>
        <w:t>2.2.4</w:t>
      </w:r>
      <w:r w:rsidR="007E61C0">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_Ref496541309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0C0A1F">
        <w:rPr>
          <w:lang w:val="el-GR"/>
        </w:rPr>
        <w:t>2.2.5</w:t>
      </w:r>
      <w:r w:rsidR="00B622FA" w:rsidRPr="00603221">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_Ref496541329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0C0A1F">
        <w:rPr>
          <w:lang w:val="el-GR"/>
        </w:rPr>
        <w:t>2.2.6</w:t>
      </w:r>
      <w:r w:rsidR="00B622FA" w:rsidRPr="00603221">
        <w:rPr>
          <w:lang w:val="el-GR"/>
        </w:rPr>
        <w:fldChar w:fldCharType="end"/>
      </w:r>
      <w:r w:rsidRPr="00603221">
        <w:rPr>
          <w:lang w:val="el-GR"/>
        </w:rPr>
        <w:t xml:space="preserve"> και </w:t>
      </w:r>
      <w:r w:rsidR="00B622FA" w:rsidRPr="00603221">
        <w:rPr>
          <w:lang w:val="el-GR"/>
        </w:rPr>
        <w:fldChar w:fldCharType="begin"/>
      </w:r>
      <w:r w:rsidR="00B622FA" w:rsidRPr="00603221">
        <w:rPr>
          <w:lang w:val="el-GR"/>
        </w:rPr>
        <w:instrText xml:space="preserve"> REF _Ref496541343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0C0A1F">
        <w:rPr>
          <w:lang w:val="el-GR"/>
        </w:rPr>
        <w:t>2.2.7</w:t>
      </w:r>
      <w:r w:rsidR="00B622FA" w:rsidRPr="00603221">
        <w:rPr>
          <w:lang w:val="el-GR"/>
        </w:rPr>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603221">
        <w:rPr>
          <w:lang w:val="el-GR"/>
        </w:rPr>
        <w:fldChar w:fldCharType="begin"/>
      </w:r>
      <w:r w:rsidR="00AE32CA" w:rsidRPr="00603221">
        <w:rPr>
          <w:lang w:val="el-GR"/>
        </w:rPr>
        <w:instrText xml:space="preserve"> REF _Ref510086970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0C0A1F" w:rsidRPr="00603221">
        <w:rPr>
          <w:lang w:val="el-GR"/>
        </w:rPr>
        <w:t>ΕΥΡΩΠΑΙΚΟ ΕΝΙΑΙΟ ΕΓΓΡΑΦΟ ΣΥΜΒΑΣΗΣ (ΕΕΕΣ)</w:t>
      </w:r>
      <w:r w:rsidR="00AE32CA" w:rsidRPr="00603221">
        <w:rPr>
          <w:lang w:val="el-GR"/>
        </w:rPr>
        <w:fldChar w:fldCharType="end"/>
      </w:r>
      <w:r w:rsidR="00F64037">
        <w:rPr>
          <w:lang w:val="el-GR"/>
        </w:rPr>
        <w:t xml:space="preserve"> </w:t>
      </w:r>
      <w:r w:rsidR="00AE32CA" w:rsidRPr="00603221">
        <w:rPr>
          <w:lang w:val="el-GR"/>
        </w:rPr>
        <w:fldChar w:fldCharType="begin"/>
      </w:r>
      <w:r w:rsidR="00AE32CA" w:rsidRPr="00603221">
        <w:rPr>
          <w:lang w:val="el-GR"/>
        </w:rPr>
        <w:instrText xml:space="preserve"> REF _Ref496624736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0C0A1F" w:rsidRPr="00603221">
        <w:rPr>
          <w:color w:val="000099"/>
          <w:lang w:val="el-GR"/>
        </w:rPr>
        <w:t xml:space="preserve">ΠΑΡΑΡΤΗΜΑ ΙΙI – ΕΥΡΩΠΑΙΚΟ ΕΝΙΑΙΟ ΕΓΓΡΑΦΟ ΣΥΜΒΑΣΗΣ (ΕΕΕΣ) </w:t>
      </w:r>
      <w:r w:rsidR="00AE32CA" w:rsidRPr="00603221">
        <w:rPr>
          <w:lang w:val="el-GR"/>
        </w:rPr>
        <w:fldChar w:fldCharType="end"/>
      </w:r>
      <w:r w:rsidRPr="00603221">
        <w:rPr>
          <w:i/>
          <w:color w:val="5B9BD5"/>
          <w:lang w:val="el-GR"/>
        </w:rPr>
        <w:t>,</w:t>
      </w:r>
      <w:r w:rsidRPr="00603221">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Pr>
          <w:rStyle w:val="WW-FootnoteReference10"/>
          <w:lang w:val="el-GR"/>
        </w:rPr>
        <w:footnoteReference w:id="1"/>
      </w:r>
      <w:r w:rsidR="00F64037">
        <w:rPr>
          <w:lang w:val="el-GR"/>
        </w:rPr>
        <w:t>.</w:t>
      </w:r>
    </w:p>
    <w:p w14:paraId="60C05080" w14:textId="77777777" w:rsidR="00F64037" w:rsidRPr="00B739BB" w:rsidRDefault="00F64037" w:rsidP="00B739BB">
      <w:pPr>
        <w:rPr>
          <w:lang w:val="el-GR"/>
        </w:rPr>
      </w:pPr>
    </w:p>
    <w:p w14:paraId="4CDD1C29"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3E54FC9B" w14:textId="77777777" w:rsidR="00F64037" w:rsidRDefault="00F64037" w:rsidP="00F64037">
      <w:pPr>
        <w:rPr>
          <w:lang w:val="el-GR"/>
        </w:rPr>
      </w:pPr>
      <w:r>
        <w:rPr>
          <w:lang w:val="el-GR"/>
        </w:rPr>
        <w:lastRenderedPageBreak/>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5D6BA7A4"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342D708F" w:rsidR="00F64037" w:rsidRPr="007A6693"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1"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r w:rsidR="00E14FF7" w:rsidRPr="00E14FF7">
          <w:rPr>
            <w:rStyle w:val="-"/>
            <w:lang w:val="el-GR"/>
          </w:rPr>
          <w:t>/</w:t>
        </w:r>
      </w:hyperlink>
      <w:hyperlink r:id="rId22"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hsppa</w:t>
        </w:r>
        <w:r w:rsidR="00E14FF7" w:rsidRPr="00E14FF7">
          <w:rPr>
            <w:rStyle w:val="-"/>
            <w:lang w:val="el-GR"/>
          </w:rPr>
          <w:t>.</w:t>
        </w:r>
        <w:r w:rsidR="00E14FF7" w:rsidRPr="00E14FF7">
          <w:rPr>
            <w:rStyle w:val="-"/>
          </w:rPr>
          <w:t>gr</w:t>
        </w:r>
        <w:r w:rsidR="00E14FF7" w:rsidRPr="00E14FF7">
          <w:rPr>
            <w:rStyle w:val="-"/>
            <w:lang w:val="el-GR"/>
          </w:rPr>
          <w:t>/</w:t>
        </w:r>
      </w:hyperlink>
    </w:p>
    <w:p w14:paraId="4F86609E" w14:textId="77777777"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7135789E" w14:textId="59584A02"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2"/>
      </w:r>
      <w:r w:rsidRPr="00E14C02">
        <w:rPr>
          <w:rFonts w:eastAsia="Calibri" w:cs="Times New Roman"/>
          <w:lang w:val="el-GR" w:eastAsia="en-US"/>
        </w:rPr>
        <w:t>.</w:t>
      </w:r>
    </w:p>
    <w:p w14:paraId="2B6142D4" w14:textId="77777777"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4D4D9B8D" w14:textId="77777777" w:rsidR="00F64037" w:rsidRPr="00821852" w:rsidRDefault="00F64037" w:rsidP="00B739BB">
      <w:pPr>
        <w:rPr>
          <w:iCs/>
          <w:color w:val="5B9BD5"/>
          <w:lang w:val="el-GR"/>
        </w:rPr>
      </w:pPr>
    </w:p>
    <w:p w14:paraId="35555693" w14:textId="77777777" w:rsidR="00C0210C" w:rsidRPr="009E58E5" w:rsidRDefault="00C0210C" w:rsidP="00C0210C">
      <w:pPr>
        <w:pStyle w:val="4"/>
        <w:rPr>
          <w:lang w:val="el-GR"/>
        </w:rPr>
      </w:pPr>
      <w:bookmarkStart w:id="151" w:name="_Toc74566838"/>
      <w:bookmarkStart w:id="152" w:name="_Toc74566839"/>
      <w:bookmarkStart w:id="153" w:name="_Toc74566840"/>
      <w:bookmarkStart w:id="154" w:name="_Toc74566841"/>
      <w:bookmarkStart w:id="155" w:name="_Toc74566842"/>
      <w:bookmarkStart w:id="156" w:name="_Toc74566843"/>
      <w:bookmarkStart w:id="157" w:name="_Toc74566844"/>
      <w:bookmarkStart w:id="158" w:name="_Toc74566845"/>
      <w:bookmarkStart w:id="159" w:name="_Toc74566846"/>
      <w:bookmarkStart w:id="160" w:name="_Toc74566847"/>
      <w:bookmarkStart w:id="161" w:name="_Toc74566848"/>
      <w:bookmarkStart w:id="162" w:name="_Toc74566849"/>
      <w:bookmarkStart w:id="163" w:name="_Hlk35420523"/>
      <w:bookmarkStart w:id="164" w:name="_Ref40957856"/>
      <w:bookmarkStart w:id="165" w:name="_Toc97194288"/>
      <w:bookmarkStart w:id="166" w:name="_Toc128087067"/>
      <w:bookmarkEnd w:id="151"/>
      <w:bookmarkEnd w:id="152"/>
      <w:bookmarkEnd w:id="153"/>
      <w:bookmarkEnd w:id="154"/>
      <w:bookmarkEnd w:id="155"/>
      <w:bookmarkEnd w:id="156"/>
      <w:bookmarkEnd w:id="157"/>
      <w:bookmarkEnd w:id="158"/>
      <w:bookmarkEnd w:id="159"/>
      <w:bookmarkEnd w:id="160"/>
      <w:bookmarkEnd w:id="161"/>
      <w:bookmarkEnd w:id="162"/>
      <w:r w:rsidRPr="009E58E5">
        <w:rPr>
          <w:lang w:val="el-GR"/>
        </w:rPr>
        <w:lastRenderedPageBreak/>
        <w:t xml:space="preserve">Αποδεικτικά μέσα </w:t>
      </w:r>
      <w:r w:rsidRPr="009E58E5">
        <w:footnoteReference w:id="3"/>
      </w:r>
      <w:bookmarkEnd w:id="163"/>
      <w:r w:rsidRPr="009E58E5">
        <w:rPr>
          <w:lang w:val="el-GR"/>
        </w:rPr>
        <w:t>- Δικαιολογητικά προσωρινού αναδόχου</w:t>
      </w:r>
      <w:bookmarkEnd w:id="164"/>
      <w:bookmarkEnd w:id="165"/>
      <w:bookmarkEnd w:id="166"/>
    </w:p>
    <w:p w14:paraId="25E723E4" w14:textId="7526B417"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Pr>
          <w:bCs/>
          <w:lang w:val="el-GR"/>
        </w:rPr>
        <w:fldChar w:fldCharType="begin"/>
      </w:r>
      <w:r w:rsidR="00B9111A">
        <w:rPr>
          <w:bCs/>
          <w:lang w:val="el-GR"/>
        </w:rPr>
        <w:instrText xml:space="preserve"> REF _Ref67613215 \r \h </w:instrText>
      </w:r>
      <w:r w:rsidR="00B9111A">
        <w:rPr>
          <w:bCs/>
          <w:lang w:val="el-GR"/>
        </w:rPr>
      </w:r>
      <w:r w:rsidR="00B9111A">
        <w:rPr>
          <w:bCs/>
          <w:lang w:val="el-GR"/>
        </w:rPr>
        <w:fldChar w:fldCharType="separate"/>
      </w:r>
      <w:r w:rsidR="000C0A1F">
        <w:rPr>
          <w:bCs/>
          <w:lang w:val="el-GR"/>
        </w:rPr>
        <w:t>3.2</w:t>
      </w:r>
      <w:r w:rsidR="00B9111A">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Pr="00603221">
        <w:rPr>
          <w:bCs/>
          <w:lang w:val="el-GR"/>
        </w:rPr>
        <w:t>.</w:t>
      </w:r>
    </w:p>
    <w:p w14:paraId="2F58972E"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74AC7FC6"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3BD90E6B"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Pr>
          <w:bCs/>
          <w:lang w:val="el-GR"/>
        </w:rPr>
      </w:r>
      <w:r>
        <w:rPr>
          <w:bCs/>
          <w:lang w:val="el-GR"/>
        </w:rPr>
        <w:fldChar w:fldCharType="separate"/>
      </w:r>
      <w:r w:rsidR="000C0A1F">
        <w:rPr>
          <w:bCs/>
          <w:lang w:val="el-GR"/>
        </w:rPr>
        <w:t>3.2</w:t>
      </w:r>
      <w:r>
        <w:rPr>
          <w:bCs/>
          <w:lang w:val="el-GR"/>
        </w:rPr>
        <w:fldChar w:fldCharType="end"/>
      </w:r>
      <w:r w:rsidRPr="00B76605">
        <w:rPr>
          <w:bCs/>
          <w:lang w:val="el-GR"/>
        </w:rPr>
        <w:t xml:space="preserve"> της παρούσας.</w:t>
      </w:r>
    </w:p>
    <w:p w14:paraId="014AEB59" w14:textId="77777777" w:rsidR="00B9111A" w:rsidRPr="00BB06B6" w:rsidRDefault="00B9111A" w:rsidP="00B9111A">
      <w:pPr>
        <w:rPr>
          <w:b/>
          <w:bCs/>
          <w:lang w:val="el-GR"/>
        </w:rPr>
      </w:pPr>
      <w:r>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6AA12A8F" w:rsidR="00B9111A" w:rsidRPr="00C229F3"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0C0A1F">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7790D2A8" w14:textId="6A2DC3DD" w:rsidR="00C27CEC" w:rsidRDefault="00C27CEC" w:rsidP="00C27CEC">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0C0A1F">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0C0A1F">
        <w:rPr>
          <w:color w:val="000000"/>
          <w:lang w:val="el-GR"/>
        </w:rPr>
        <w:t>2.2.3.3</w:t>
      </w:r>
      <w:r>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09EE6CA3" w14:textId="77777777" w:rsidR="00C27CEC" w:rsidRPr="00BD65F6" w:rsidRDefault="00C27CEC" w:rsidP="00C27CEC">
      <w:pPr>
        <w:rPr>
          <w:lang w:val="el-GR"/>
        </w:rPr>
      </w:pPr>
      <w:r>
        <w:rPr>
          <w:color w:val="000000"/>
          <w:lang w:val="el-GR"/>
        </w:rPr>
        <w:t>Ειδικότερα οι οικονομικοί φορείς προσκομίζουν:</w:t>
      </w:r>
    </w:p>
    <w:p w14:paraId="1ACA4CCF" w14:textId="71E9EB40" w:rsidR="00C27CEC" w:rsidRDefault="00C27CEC" w:rsidP="00C27CEC">
      <w:pPr>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0C0A1F">
        <w:rPr>
          <w:b/>
          <w:bCs/>
          <w:lang w:val="el-GR"/>
        </w:rPr>
        <w:t>2.2.3.1</w:t>
      </w:r>
      <w:r w:rsidRPr="00821852">
        <w:rPr>
          <w:b/>
          <w:bCs/>
          <w:lang w:val="el-GR"/>
        </w:rPr>
        <w:fldChar w:fldCharType="end"/>
      </w:r>
      <w:r w:rsidRPr="00821852">
        <w:rPr>
          <w:b/>
          <w:bCs/>
          <w:lang w:val="el-GR"/>
        </w:rPr>
        <w:t xml:space="preserve"> </w:t>
      </w:r>
      <w:r>
        <w:rPr>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w:t>
      </w:r>
      <w:r>
        <w:rPr>
          <w:lang w:val="el-GR"/>
        </w:rPr>
        <w:lastRenderedPageBreak/>
        <w:t>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5DF15F63" w14:textId="43C05F14"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0C0A1F">
        <w:rPr>
          <w:lang w:val="el-GR"/>
        </w:rPr>
        <w:t>2.2.3.1</w:t>
      </w:r>
      <w:r w:rsidRPr="00821852">
        <w:rPr>
          <w:lang w:val="el-GR"/>
        </w:rPr>
        <w:fldChar w:fldCharType="end"/>
      </w:r>
      <w:r w:rsidRPr="00C27CEC">
        <w:rPr>
          <w:color w:val="000000"/>
          <w:lang w:val="el-GR"/>
        </w:rPr>
        <w:t>,</w:t>
      </w:r>
    </w:p>
    <w:p w14:paraId="0FE55007" w14:textId="63F12113"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0C0A1F">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4"/>
      </w:r>
      <w:r w:rsidRPr="005609B2">
        <w:rPr>
          <w:color w:val="000000"/>
          <w:lang w:val="el-GR"/>
        </w:rPr>
        <w:t xml:space="preserve">  </w:t>
      </w:r>
    </w:p>
    <w:p w14:paraId="6B3BE812"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7442D7F9" w14:textId="61017D4E" w:rsidR="00B9111A" w:rsidRPr="00821852" w:rsidRDefault="00C27CEC" w:rsidP="00C27CEC">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821852">
        <w:rPr>
          <w:color w:val="000000"/>
          <w:lang w:val="el-GR"/>
        </w:rPr>
        <w:fldChar w:fldCharType="begin"/>
      </w:r>
      <w:r w:rsidR="008E444E" w:rsidRPr="00821852">
        <w:rPr>
          <w:color w:val="000000"/>
          <w:lang w:val="el-GR"/>
        </w:rPr>
        <w:instrText xml:space="preserve"> REF _Ref503518036 \r \h  \* MERGEFORMAT </w:instrText>
      </w:r>
      <w:r w:rsidR="008E444E" w:rsidRPr="00821852">
        <w:rPr>
          <w:color w:val="000000"/>
          <w:lang w:val="el-GR"/>
        </w:rPr>
      </w:r>
      <w:r w:rsidR="008E444E" w:rsidRPr="00821852">
        <w:rPr>
          <w:color w:val="000000"/>
          <w:lang w:val="el-GR"/>
        </w:rPr>
        <w:fldChar w:fldCharType="separate"/>
      </w:r>
      <w:r w:rsidR="000C0A1F">
        <w:rPr>
          <w:color w:val="000000"/>
          <w:lang w:val="el-GR"/>
        </w:rPr>
        <w:t>2.2.3.2</w:t>
      </w:r>
      <w:r w:rsidR="008E444E" w:rsidRPr="00821852">
        <w:rPr>
          <w:color w:val="000000"/>
          <w:lang w:val="el-GR"/>
        </w:rPr>
        <w:fldChar w:fldCharType="end"/>
      </w:r>
      <w:r w:rsidR="008E444E" w:rsidRPr="00821852">
        <w:rPr>
          <w:color w:val="000000"/>
          <w:lang w:val="el-GR"/>
        </w:rPr>
        <w:t xml:space="preserve"> </w:t>
      </w:r>
      <w:r>
        <w:rPr>
          <w:color w:val="000000"/>
          <w:lang w:val="el-GR"/>
        </w:rPr>
        <w:t xml:space="preserve">περίπτωση α’ αποδεικτικό ενημερότητας εκδιδόμενο από την </w:t>
      </w:r>
      <w:proofErr w:type="gramStart"/>
      <w:r>
        <w:rPr>
          <w:color w:val="000000"/>
          <w:lang w:val="el-GR"/>
        </w:rPr>
        <w:t>Α.Α.Δ.Ε..</w:t>
      </w:r>
      <w:proofErr w:type="gramEnd"/>
    </w:p>
    <w:p w14:paraId="436458C7" w14:textId="21C20AEC"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C1E1A">
        <w:rPr>
          <w:b/>
          <w:bCs/>
          <w:color w:val="000000"/>
          <w:lang w:val="el-GR"/>
        </w:rPr>
        <w:fldChar w:fldCharType="begin"/>
      </w:r>
      <w:r w:rsidR="008E444E" w:rsidRPr="003C1E1A">
        <w:rPr>
          <w:b/>
          <w:bCs/>
          <w:color w:val="000000"/>
          <w:lang w:val="el-GR"/>
        </w:rPr>
        <w:instrText xml:space="preserve"> REF _Ref503518036 \r \h </w:instrText>
      </w:r>
      <w:r w:rsidR="008E444E">
        <w:rPr>
          <w:b/>
          <w:bCs/>
          <w:color w:val="000000"/>
          <w:lang w:val="el-GR"/>
        </w:rPr>
        <w:instrText xml:space="preserve"> \* MERGEFORMAT </w:instrText>
      </w:r>
      <w:r w:rsidR="008E444E" w:rsidRPr="003C1E1A">
        <w:rPr>
          <w:b/>
          <w:bCs/>
          <w:color w:val="000000"/>
          <w:lang w:val="el-GR"/>
        </w:rPr>
      </w:r>
      <w:r w:rsidR="008E444E" w:rsidRPr="003C1E1A">
        <w:rPr>
          <w:b/>
          <w:bCs/>
          <w:color w:val="000000"/>
          <w:lang w:val="el-GR"/>
        </w:rPr>
        <w:fldChar w:fldCharType="separate"/>
      </w:r>
      <w:r w:rsidR="000C0A1F">
        <w:rPr>
          <w:b/>
          <w:bCs/>
          <w:color w:val="000000"/>
          <w:lang w:val="el-GR"/>
        </w:rPr>
        <w:t>2.2.3.2</w:t>
      </w:r>
      <w:r w:rsidR="008E444E" w:rsidRPr="003C1E1A">
        <w:rPr>
          <w:b/>
          <w:bCs/>
          <w:color w:val="000000"/>
          <w:lang w:val="el-GR"/>
        </w:rP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7BAEA4BA" w14:textId="58DAF89F"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821852">
        <w:rPr>
          <w:color w:val="000000"/>
          <w:lang w:val="el-GR"/>
        </w:rPr>
        <w:fldChar w:fldCharType="begin"/>
      </w:r>
      <w:r w:rsidR="00614898" w:rsidRPr="00821852">
        <w:rPr>
          <w:color w:val="000000"/>
          <w:lang w:val="el-GR"/>
        </w:rPr>
        <w:instrText xml:space="preserve"> REF _Ref503518036 \r \h  \* MERGEFORMAT </w:instrText>
      </w:r>
      <w:r w:rsidR="00614898" w:rsidRPr="00821852">
        <w:rPr>
          <w:color w:val="000000"/>
          <w:lang w:val="el-GR"/>
        </w:rPr>
      </w:r>
      <w:r w:rsidR="00614898" w:rsidRPr="00821852">
        <w:rPr>
          <w:color w:val="000000"/>
          <w:lang w:val="el-GR"/>
        </w:rPr>
        <w:fldChar w:fldCharType="separate"/>
      </w:r>
      <w:r w:rsidR="000C0A1F">
        <w:rPr>
          <w:color w:val="000000"/>
          <w:lang w:val="el-GR"/>
        </w:rPr>
        <w:t>2.2.3.2</w:t>
      </w:r>
      <w:r w:rsidR="00614898" w:rsidRPr="00821852">
        <w:rPr>
          <w:color w:val="000000"/>
          <w:lang w:val="el-GR"/>
        </w:rPr>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5F27CFC" w14:textId="600F40C2"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14898">
        <w:rPr>
          <w:color w:val="000000"/>
          <w:lang w:val="el-GR"/>
        </w:rPr>
        <w:fldChar w:fldCharType="begin"/>
      </w:r>
      <w:r w:rsidR="00614898">
        <w:rPr>
          <w:color w:val="000000"/>
          <w:lang w:val="el-GR"/>
        </w:rPr>
        <w:instrText xml:space="preserve"> REF _Ref496540586 \r \h </w:instrText>
      </w:r>
      <w:r w:rsidR="00614898">
        <w:rPr>
          <w:color w:val="000000"/>
          <w:lang w:val="el-GR"/>
        </w:rPr>
      </w:r>
      <w:r w:rsidR="00614898">
        <w:rPr>
          <w:color w:val="000000"/>
          <w:lang w:val="el-GR"/>
        </w:rPr>
        <w:fldChar w:fldCharType="separate"/>
      </w:r>
      <w:r w:rsidR="000C0A1F">
        <w:rPr>
          <w:color w:val="000000"/>
          <w:lang w:val="el-GR"/>
        </w:rPr>
        <w:t>2.2.3.3</w:t>
      </w:r>
      <w:r w:rsidR="0061489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2B1D4D7"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2B3F41B4" w14:textId="77777777" w:rsidR="008E444E" w:rsidRDefault="008E444E" w:rsidP="008E444E">
      <w:pPr>
        <w:rPr>
          <w:b/>
          <w:lang w:val="el-GR"/>
        </w:rPr>
      </w:pPr>
      <w:bookmarkStart w:id="167"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167"/>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5A6119A2" w14:textId="77777777" w:rsidR="008E444E" w:rsidRDefault="008E444E" w:rsidP="008E444E">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5A2136F7" w14:textId="256059E1" w:rsidR="00614898" w:rsidRPr="005609B2" w:rsidRDefault="00614898" w:rsidP="00614898">
      <w:pPr>
        <w:rPr>
          <w:color w:val="000000"/>
          <w:lang w:val="el-GR"/>
        </w:rPr>
      </w:pPr>
      <w:r w:rsidRPr="005609B2">
        <w:rPr>
          <w:b/>
          <w:color w:val="000000"/>
          <w:lang w:val="el-GR"/>
        </w:rPr>
        <w:lastRenderedPageBreak/>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0C0A1F">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40DE27C4"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Pr>
          <w:lang w:val="el-GR"/>
        </w:rPr>
      </w:r>
      <w:r>
        <w:rPr>
          <w:lang w:val="el-GR"/>
        </w:rPr>
        <w:fldChar w:fldCharType="separate"/>
      </w:r>
      <w:r w:rsidR="000C0A1F">
        <w:rPr>
          <w:lang w:val="el-GR"/>
        </w:rPr>
        <w:t>2.2.3.7</w:t>
      </w:r>
      <w:r>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5ACB4F36" w14:textId="77777777" w:rsidR="004D042A" w:rsidRPr="00DD1A4B" w:rsidRDefault="004D042A">
      <w:pPr>
        <w:rPr>
          <w:b/>
          <w:bCs/>
          <w:lang w:val="el-GR"/>
        </w:rPr>
      </w:pPr>
    </w:p>
    <w:p w14:paraId="44AAA428" w14:textId="44D6F0EA"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7E61C0">
        <w:rPr>
          <w:b/>
          <w:lang w:val="el-GR"/>
        </w:rPr>
        <w:fldChar w:fldCharType="begin"/>
      </w:r>
      <w:r w:rsidR="007E61C0">
        <w:rPr>
          <w:b/>
          <w:lang w:val="el-GR"/>
        </w:rPr>
        <w:instrText xml:space="preserve"> REF _Ref74510337 \r \h </w:instrText>
      </w:r>
      <w:r w:rsidR="007E61C0">
        <w:rPr>
          <w:b/>
          <w:lang w:val="el-GR"/>
        </w:rPr>
      </w:r>
      <w:r w:rsidR="007E61C0">
        <w:rPr>
          <w:b/>
          <w:lang w:val="el-GR"/>
        </w:rPr>
        <w:fldChar w:fldCharType="separate"/>
      </w:r>
      <w:r w:rsidR="000C0A1F">
        <w:rPr>
          <w:b/>
          <w:lang w:val="el-GR"/>
        </w:rPr>
        <w:t>2.2.4</w:t>
      </w:r>
      <w:r w:rsidR="007E61C0">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68" w:name="_Hlk67663604"/>
      <w:r w:rsidR="00A61AA7" w:rsidRPr="00603221">
        <w:rPr>
          <w:b/>
          <w:lang w:val="el-GR"/>
        </w:rPr>
        <w:t xml:space="preserve">οι οικονομικοί φορείς </w:t>
      </w:r>
      <w:bookmarkEnd w:id="168"/>
      <w:r w:rsidR="00A61AA7" w:rsidRPr="00603221">
        <w:rPr>
          <w:b/>
          <w:lang w:val="el-GR"/>
        </w:rPr>
        <w:t>προσκομίζουν τα αναφερόμενα στον κατωτέρω πίνακα  :</w:t>
      </w:r>
    </w:p>
    <w:p w14:paraId="61686EB1" w14:textId="77777777" w:rsidR="008338F0" w:rsidRPr="00603221" w:rsidRDefault="003355E7">
      <w:pPr>
        <w:rPr>
          <w:b/>
          <w:lang w:val="el-GR"/>
        </w:rPr>
      </w:pPr>
      <w:r w:rsidRPr="00603221">
        <w:rPr>
          <w:b/>
          <w:lang w:val="el-GR"/>
        </w:rPr>
        <w:t>προσκομίζουν</w:t>
      </w:r>
      <w:r w:rsidR="003822A5" w:rsidRPr="00603221">
        <w:rPr>
          <w:b/>
          <w:lang w:val="el-GR"/>
        </w:rPr>
        <w:t xml:space="preserve"> τα αναφερόμενα στον κατωτέρω πίνακα</w:t>
      </w:r>
      <w:r w:rsidR="00E1337D" w:rsidRPr="00603221">
        <w:rPr>
          <w:b/>
          <w:lang w:val="el-GR"/>
        </w:rPr>
        <w:t xml:space="preserve"> </w:t>
      </w:r>
      <w:r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0C0A1F" w14:paraId="1B0915C6" w14:textId="77777777" w:rsidTr="009C5EA6">
        <w:trPr>
          <w:trHeight w:val="711"/>
        </w:trPr>
        <w:tc>
          <w:tcPr>
            <w:tcW w:w="675" w:type="dxa"/>
            <w:shd w:val="clear" w:color="auto" w:fill="D9D9D9"/>
          </w:tcPr>
          <w:p w14:paraId="7E6B662C"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699B5B48" w14:textId="7FEA7BFD" w:rsidR="00372DB8" w:rsidRDefault="00FF5678" w:rsidP="00915C7C">
            <w:pPr>
              <w:autoSpaceDE w:val="0"/>
              <w:autoSpaceDN w:val="0"/>
              <w:adjustRightInd w:val="0"/>
              <w:rPr>
                <w:b/>
                <w:bCs/>
                <w:lang w:val="el-GR"/>
              </w:rPr>
            </w:pPr>
            <w:r w:rsidRPr="00086782" w:rsidDel="00893E05">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r w:rsidR="00372DB8" w:rsidRPr="00086782" w:rsidDel="00893E05">
              <w:rPr>
                <w:b/>
                <w:bCs/>
                <w:lang w:val="el-GR"/>
              </w:rPr>
              <w:t>ήτοι</w:t>
            </w:r>
            <w:r w:rsidR="00372DB8" w:rsidRPr="003E44A9">
              <w:rPr>
                <w:b/>
                <w:bCs/>
                <w:lang w:val="el-GR"/>
              </w:rPr>
              <w:t xml:space="preserve"> </w:t>
            </w:r>
            <w:r w:rsidR="008C6F6A">
              <w:rPr>
                <w:b/>
                <w:bCs/>
                <w:lang w:val="el-GR"/>
              </w:rPr>
              <w:t>υπηρεσιών πληροφορικής</w:t>
            </w:r>
            <w:r w:rsidR="00372DB8">
              <w:rPr>
                <w:b/>
                <w:bCs/>
                <w:lang w:val="el-GR"/>
              </w:rPr>
              <w:t>.</w:t>
            </w:r>
          </w:p>
          <w:p w14:paraId="7E6C47BD" w14:textId="3DF7E1B9"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0C0A1F" w14:paraId="7B6D8413" w14:textId="77777777" w:rsidTr="009C5EA6">
        <w:trPr>
          <w:trHeight w:val="1480"/>
        </w:trPr>
        <w:tc>
          <w:tcPr>
            <w:tcW w:w="675" w:type="dxa"/>
          </w:tcPr>
          <w:p w14:paraId="46950700" w14:textId="77777777" w:rsidR="00D56132" w:rsidRPr="00603221" w:rsidRDefault="00D56132" w:rsidP="009C5EA6">
            <w:pPr>
              <w:rPr>
                <w:lang w:val="el-GR"/>
              </w:rPr>
            </w:pPr>
            <w:r w:rsidRPr="00603221">
              <w:rPr>
                <w:lang w:val="el-GR"/>
              </w:rPr>
              <w:t>1.1</w:t>
            </w:r>
          </w:p>
        </w:tc>
        <w:tc>
          <w:tcPr>
            <w:tcW w:w="9180" w:type="dxa"/>
          </w:tcPr>
          <w:p w14:paraId="5E3A5C12"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FEB0CE8" w14:textId="77777777" w:rsidR="00872F65" w:rsidRPr="00872F65" w:rsidRDefault="00872F65" w:rsidP="00872F65">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75B0F79" w14:textId="77777777" w:rsidR="00D05C7B" w:rsidRPr="00603221" w:rsidRDefault="00D05C7B" w:rsidP="00282306">
            <w:pPr>
              <w:autoSpaceDE w:val="0"/>
              <w:autoSpaceDN w:val="0"/>
              <w:adjustRightInd w:val="0"/>
              <w:spacing w:after="0"/>
              <w:rPr>
                <w:lang w:val="el-GR" w:eastAsia="el-GR"/>
              </w:rPr>
            </w:pPr>
          </w:p>
        </w:tc>
      </w:tr>
    </w:tbl>
    <w:p w14:paraId="3370B521" w14:textId="77777777" w:rsidR="0041248A" w:rsidRDefault="0041248A">
      <w:pPr>
        <w:rPr>
          <w:b/>
          <w:lang w:val="el-GR"/>
        </w:rPr>
      </w:pPr>
    </w:p>
    <w:p w14:paraId="05E17FF2" w14:textId="77777777" w:rsidR="00282306" w:rsidRPr="0041248A" w:rsidRDefault="00282306" w:rsidP="00282306">
      <w:pPr>
        <w:rPr>
          <w:bCs/>
          <w:lang w:val="el-GR"/>
        </w:rPr>
      </w:pPr>
      <w:bookmarkStart w:id="169" w:name="_Hlk35424944"/>
      <w:r w:rsidRPr="0041248A">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69"/>
    <w:p w14:paraId="36F608EF" w14:textId="77777777" w:rsidR="00270326" w:rsidRPr="00603221" w:rsidRDefault="00270326">
      <w:pPr>
        <w:rPr>
          <w:lang w:val="el-GR"/>
        </w:rPr>
      </w:pPr>
    </w:p>
    <w:p w14:paraId="17C17E23" w14:textId="63D68D6B"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B622FA" w:rsidRPr="00603221">
        <w:rPr>
          <w:b/>
          <w:lang w:val="el-GR"/>
        </w:rPr>
        <w:fldChar w:fldCharType="begin"/>
      </w:r>
      <w:r w:rsidR="00B622FA" w:rsidRPr="00603221">
        <w:rPr>
          <w:b/>
          <w:lang w:val="el-GR"/>
        </w:rPr>
        <w:instrText xml:space="preserve"> REF _Ref496541508 \r \h  \* MERGEFORMAT </w:instrText>
      </w:r>
      <w:r w:rsidR="00B622FA" w:rsidRPr="00603221">
        <w:rPr>
          <w:b/>
          <w:lang w:val="el-GR"/>
        </w:rPr>
      </w:r>
      <w:r w:rsidR="00B622FA" w:rsidRPr="00603221">
        <w:rPr>
          <w:b/>
          <w:lang w:val="el-GR"/>
        </w:rPr>
        <w:fldChar w:fldCharType="separate"/>
      </w:r>
      <w:r w:rsidR="000C0A1F">
        <w:rPr>
          <w:b/>
          <w:lang w:val="el-GR"/>
        </w:rPr>
        <w:t>2.2.5</w:t>
      </w:r>
      <w:r w:rsidR="00B622FA" w:rsidRPr="00603221">
        <w:rPr>
          <w:b/>
          <w:lang w:val="el-GR"/>
        </w:rPr>
        <w:fldChar w:fldCharType="end"/>
      </w:r>
      <w:r w:rsidRPr="00603221">
        <w:rPr>
          <w:b/>
          <w:lang w:val="el-GR"/>
        </w:rPr>
        <w:t xml:space="preserve"> </w:t>
      </w:r>
      <w:bookmarkStart w:id="170"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Pr="00603221">
        <w:rPr>
          <w:b/>
          <w:lang w:val="el-GR"/>
        </w:rPr>
        <w:t xml:space="preserve"> </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0C0A1F" w14:paraId="364D20BB" w14:textId="77777777" w:rsidTr="009C5EA6">
        <w:trPr>
          <w:trHeight w:val="711"/>
        </w:trPr>
        <w:tc>
          <w:tcPr>
            <w:tcW w:w="675" w:type="dxa"/>
            <w:shd w:val="clear" w:color="auto" w:fill="D9D9D9"/>
          </w:tcPr>
          <w:p w14:paraId="7510B8DD" w14:textId="77777777" w:rsidR="00D56132" w:rsidRPr="00603221" w:rsidRDefault="00C40FB9" w:rsidP="009C5EA6">
            <w:pPr>
              <w:rPr>
                <w:b/>
              </w:rPr>
            </w:pPr>
            <w:bookmarkStart w:id="171" w:name="_Hlk125029765"/>
            <w:bookmarkEnd w:id="170"/>
            <w:r w:rsidRPr="00603221">
              <w:rPr>
                <w:b/>
                <w:lang w:val="el-GR"/>
              </w:rPr>
              <w:t>2</w:t>
            </w:r>
            <w:r w:rsidR="00D56132" w:rsidRPr="00603221">
              <w:rPr>
                <w:b/>
              </w:rPr>
              <w:t>.</w:t>
            </w:r>
          </w:p>
        </w:tc>
        <w:tc>
          <w:tcPr>
            <w:tcW w:w="9180" w:type="dxa"/>
            <w:shd w:val="clear" w:color="auto" w:fill="D9D9D9"/>
          </w:tcPr>
          <w:p w14:paraId="4BFB7ED8" w14:textId="77777777" w:rsidR="00594441" w:rsidRPr="00594441" w:rsidRDefault="00594441" w:rsidP="00594441">
            <w:pPr>
              <w:rPr>
                <w:b/>
                <w:bCs/>
                <w:lang w:val="el-GR"/>
              </w:rPr>
            </w:pPr>
            <w:r w:rsidRPr="00594441">
              <w:rPr>
                <w:b/>
                <w:bCs/>
                <w:lang w:val="el-GR"/>
              </w:rPr>
              <w:t xml:space="preserve">Οι οικονομικοί φορείς που συμμετέχουν στη διαδικασία σύναψης της παρούσας απαιτείται να έχουν μέσο γενικό ετήσιο κύκλο εργασιών για τις τρεις (3) τελευταίες οικονομικές χρήσεις (2020-2021-2022) ή, τις οικονομικές χρήσεις κατά τις οποίες </w:t>
            </w:r>
            <w:r w:rsidRPr="00594441">
              <w:rPr>
                <w:b/>
                <w:bCs/>
                <w:lang w:val="el-GR"/>
              </w:rPr>
              <w:lastRenderedPageBreak/>
              <w:t xml:space="preserve">ο οικονομικός φορέας δραστηριοποιείται, αν είναι λιγότερες από τρεις, κατ’ ελάχιστον ίσο με το διακόσια τοις εκατό (200%) της εκτιμώμενης αξίας της υπό ανάθεση σύμβασης μη περιλαμβανομένου Φ.Π.Α., για την οποία υποβάλλει προσφορά. </w:t>
            </w:r>
          </w:p>
          <w:p w14:paraId="4DA461EA" w14:textId="1FC2A7CA" w:rsidR="00D56132" w:rsidRPr="00603221" w:rsidRDefault="00594441" w:rsidP="009C5EA6">
            <w:pPr>
              <w:autoSpaceDE w:val="0"/>
              <w:autoSpaceDN w:val="0"/>
              <w:adjustRightInd w:val="0"/>
              <w:rPr>
                <w:lang w:val="el-GR" w:eastAsia="el-GR"/>
              </w:rPr>
            </w:pPr>
            <w:r w:rsidRPr="00EC68AB">
              <w:rPr>
                <w:color w:val="000000"/>
                <w:lang w:val="el-GR" w:eastAsia="en-GB"/>
              </w:rPr>
              <w:t>Οι οικονομικοί φορείς οφείλουν να αποδείξουν το ανωτέρω κριτήριο ποιοτικής επιλογής υποβάλλοντας ένα ή περισσότερα από τα ακόλουθα δικαιολογητικά:</w:t>
            </w:r>
          </w:p>
        </w:tc>
      </w:tr>
      <w:tr w:rsidR="00D56132" w:rsidRPr="000C0A1F"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603221" w:rsidRDefault="00C40FB9" w:rsidP="009C5EA6">
            <w:pPr>
              <w:rPr>
                <w:b/>
                <w:lang w:val="el-GR"/>
              </w:rPr>
            </w:pPr>
            <w:r w:rsidRPr="00603221">
              <w:rPr>
                <w:b/>
                <w:lang w:val="el-GR"/>
              </w:rPr>
              <w:lastRenderedPageBreak/>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34A1C6E4" w14:textId="77777777" w:rsidR="00594441" w:rsidRPr="00EC68AB" w:rsidRDefault="00594441" w:rsidP="00594441">
            <w:pPr>
              <w:suppressAutoHyphens w:val="0"/>
              <w:spacing w:before="100" w:beforeAutospacing="1" w:after="100" w:afterAutospacing="1"/>
              <w:ind w:left="142"/>
              <w:rPr>
                <w:color w:val="26282A"/>
                <w:lang w:val="el-GR" w:eastAsia="en-GB"/>
              </w:rPr>
            </w:pPr>
            <w:r w:rsidRPr="00EC68AB">
              <w:rPr>
                <w:color w:val="26282A"/>
                <w:lang w:val="el-GR" w:eastAsia="en-GB"/>
              </w:rPr>
              <w:t>-</w:t>
            </w:r>
            <w:r w:rsidRPr="00EC68AB">
              <w:rPr>
                <w:color w:val="26282A"/>
                <w:lang w:eastAsia="en-GB"/>
              </w:rPr>
              <w:t> </w:t>
            </w:r>
            <w:r w:rsidRPr="00EC68AB">
              <w:rPr>
                <w:color w:val="26282A"/>
                <w:lang w:val="el-GR" w:eastAsia="en-GB"/>
              </w:rPr>
              <w:t>Δημοσιευμένες χρηματοοικονομικές καταστάσεις ή αποσπάσματα δημοσιευμένων χρηματοοικονομικών καταστάσεων των τριών (3) τελευταίων διαχειριστικών χρήσεων (2020,2021,2022) ή για όσο διάστημα ασκούν την επιχειρηματική τους δράση εφόσον είναι μικρότερο των τριών ετών.</w:t>
            </w:r>
          </w:p>
          <w:p w14:paraId="3D57F092" w14:textId="77777777" w:rsidR="00594441" w:rsidRPr="00EC68AB" w:rsidRDefault="00594441" w:rsidP="00594441">
            <w:pPr>
              <w:suppressAutoHyphens w:val="0"/>
              <w:spacing w:before="100" w:beforeAutospacing="1" w:after="100" w:afterAutospacing="1"/>
              <w:ind w:left="142"/>
              <w:rPr>
                <w:color w:val="26282A"/>
                <w:lang w:val="el-GR" w:eastAsia="en-GB"/>
              </w:rPr>
            </w:pPr>
            <w:r w:rsidRPr="00EC68AB">
              <w:rPr>
                <w:color w:val="26282A"/>
                <w:lang w:val="el-GR" w:eastAsia="en-GB"/>
              </w:rPr>
              <w:t>Στην περίπτωση που οι χρηματοοικονομικές καταστάσεις ή τα αποσπάσματα δημοσιευμένων χρηματοοικονομικών καταστάσεων του 2022 δεν έχουν δημοσιευτεί υποβάλλεται το ισοζύγιο του μηνός Δεκεμβρίου 2022 συνοδευόμενο από δήλωση του ν. 1599/86 όπου δηλώνεται το ύψος του ετήσιου κύκλου εργασιών για το εν λόγω έτος.</w:t>
            </w:r>
          </w:p>
          <w:p w14:paraId="71B4DF69" w14:textId="77777777" w:rsidR="00594441" w:rsidRPr="00EC68AB" w:rsidRDefault="00594441" w:rsidP="00594441">
            <w:pPr>
              <w:suppressAutoHyphens w:val="0"/>
              <w:spacing w:before="100" w:beforeAutospacing="1" w:after="100" w:afterAutospacing="1"/>
              <w:ind w:left="142"/>
              <w:rPr>
                <w:color w:val="26282A"/>
                <w:lang w:val="el-GR" w:eastAsia="en-GB"/>
              </w:rPr>
            </w:pPr>
            <w:r w:rsidRPr="00EC68AB">
              <w:rPr>
                <w:color w:val="26282A"/>
                <w:lang w:val="el-GR" w:eastAsia="en-GB"/>
              </w:rPr>
              <w:t>Εάν ο προσφέρων δεν υποχρεούται στην έκδοση ισολογισμού καταθέτει αντίγραφα των δηλώσεων Ε3 για τις τρεις τελευταίες χρήσεις (2020,2021,2022).</w:t>
            </w:r>
          </w:p>
          <w:p w14:paraId="4A4A39E1" w14:textId="4DD5E3C5" w:rsidR="00D56132" w:rsidRPr="00603221" w:rsidRDefault="00594441" w:rsidP="00594441">
            <w:pPr>
              <w:rPr>
                <w:b/>
                <w:lang w:val="el-GR" w:eastAsia="el-GR"/>
              </w:rPr>
            </w:pPr>
            <w:r w:rsidRPr="00EC68AB">
              <w:rPr>
                <w:color w:val="26282A"/>
                <w:lang w:val="el-GR" w:eastAsia="en-GB"/>
              </w:rPr>
              <w:t>-</w:t>
            </w:r>
            <w:r w:rsidRPr="00EC68AB">
              <w:rPr>
                <w:color w:val="26282A"/>
                <w:lang w:eastAsia="en-GB"/>
              </w:rPr>
              <w:t>   </w:t>
            </w:r>
            <w:r w:rsidRPr="00EC68AB">
              <w:rPr>
                <w:color w:val="26282A"/>
                <w:lang w:val="el-GR" w:eastAsia="en-GB"/>
              </w:rPr>
              <w:t xml:space="preserve">Υπεύθυνη δήλωση, όπου θα δηλώνεται ότι, </w:t>
            </w:r>
            <w:r w:rsidR="00E1000A">
              <w:rPr>
                <w:color w:val="26282A"/>
                <w:lang w:val="el-GR" w:eastAsia="en-GB"/>
              </w:rPr>
              <w:t xml:space="preserve">ο </w:t>
            </w:r>
            <w:r w:rsidR="00E1000A" w:rsidRPr="00594441">
              <w:rPr>
                <w:b/>
                <w:bCs/>
                <w:lang w:val="el-GR"/>
              </w:rPr>
              <w:t>μέσο</w:t>
            </w:r>
            <w:r w:rsidR="00E1000A">
              <w:rPr>
                <w:b/>
                <w:bCs/>
                <w:lang w:val="el-GR"/>
              </w:rPr>
              <w:t>ς</w:t>
            </w:r>
            <w:r w:rsidR="00E1000A" w:rsidRPr="00594441">
              <w:rPr>
                <w:b/>
                <w:bCs/>
                <w:lang w:val="el-GR"/>
              </w:rPr>
              <w:t xml:space="preserve"> γενικό</w:t>
            </w:r>
            <w:r w:rsidR="00E1000A">
              <w:rPr>
                <w:b/>
                <w:bCs/>
                <w:lang w:val="el-GR"/>
              </w:rPr>
              <w:t>ς</w:t>
            </w:r>
            <w:r w:rsidR="00E1000A" w:rsidRPr="00594441">
              <w:rPr>
                <w:b/>
                <w:bCs/>
                <w:lang w:val="el-GR"/>
              </w:rPr>
              <w:t xml:space="preserve"> ετήσιο</w:t>
            </w:r>
            <w:r w:rsidR="00E1000A">
              <w:rPr>
                <w:b/>
                <w:bCs/>
                <w:lang w:val="el-GR"/>
              </w:rPr>
              <w:t>ς</w:t>
            </w:r>
            <w:r w:rsidR="00E1000A" w:rsidRPr="00594441">
              <w:rPr>
                <w:b/>
                <w:bCs/>
                <w:lang w:val="el-GR"/>
              </w:rPr>
              <w:t xml:space="preserve"> κύκλο εργασιών </w:t>
            </w:r>
            <w:r w:rsidRPr="00EC68AB">
              <w:rPr>
                <w:color w:val="26282A"/>
                <w:lang w:val="el-GR" w:eastAsia="en-GB"/>
              </w:rPr>
              <w:t>του προσφέροντος οικονομικού φορέα κατά τις τρεις (3) τελευταίες διαχειριστικές χρήσεις</w:t>
            </w:r>
            <w:r w:rsidRPr="00EC68AB">
              <w:rPr>
                <w:color w:val="26282A"/>
                <w:lang w:eastAsia="en-GB"/>
              </w:rPr>
              <w:t> </w:t>
            </w:r>
            <w:bookmarkStart w:id="172" w:name="m_7156982799556942414__Hlk120794400"/>
            <w:r w:rsidRPr="00EC68AB">
              <w:rPr>
                <w:color w:val="222222"/>
                <w:lang w:val="el-GR" w:eastAsia="en-GB"/>
              </w:rPr>
              <w:t>(2020,2021,2022)</w:t>
            </w:r>
            <w:r w:rsidRPr="00EC68AB">
              <w:rPr>
                <w:color w:val="222222"/>
                <w:lang w:eastAsia="en-GB"/>
              </w:rPr>
              <w:t> </w:t>
            </w:r>
            <w:bookmarkEnd w:id="172"/>
            <w:r w:rsidRPr="00EC68AB">
              <w:rPr>
                <w:color w:val="26282A"/>
                <w:lang w:val="el-GR" w:eastAsia="en-GB"/>
              </w:rPr>
              <w:t xml:space="preserve">ή για όσο διάστημα ασκεί την επιχειρησιακή του δράση εφόσον αυτό είναι μικρότερο, είναι τουλάχιστον ίσος με το </w:t>
            </w:r>
            <w:r>
              <w:rPr>
                <w:color w:val="26282A"/>
                <w:lang w:val="el-GR" w:eastAsia="en-GB"/>
              </w:rPr>
              <w:t>διακόσια</w:t>
            </w:r>
            <w:r w:rsidRPr="00EC68AB">
              <w:rPr>
                <w:color w:val="26282A"/>
                <w:lang w:val="el-GR" w:eastAsia="en-GB"/>
              </w:rPr>
              <w:t xml:space="preserve"> τοις εκατό (</w:t>
            </w:r>
            <w:r w:rsidRPr="00594441">
              <w:rPr>
                <w:color w:val="26282A"/>
                <w:lang w:val="el-GR" w:eastAsia="en-GB"/>
              </w:rPr>
              <w:t>200</w:t>
            </w:r>
            <w:r w:rsidRPr="00EC68AB">
              <w:rPr>
                <w:color w:val="26282A"/>
                <w:lang w:val="el-GR" w:eastAsia="en-GB"/>
              </w:rPr>
              <w:t>%) του προϋπολογισμού του υπό ανάθεση έργου, μη συμπεριλαμβανομένου Φ.Π.Α.</w:t>
            </w:r>
          </w:p>
        </w:tc>
      </w:tr>
      <w:bookmarkEnd w:id="171"/>
    </w:tbl>
    <w:p w14:paraId="0B0F3787" w14:textId="77777777" w:rsidR="00D56132" w:rsidRPr="00603221" w:rsidRDefault="00D56132">
      <w:pPr>
        <w:rPr>
          <w:b/>
          <w:lang w:val="el-GR"/>
        </w:rPr>
      </w:pPr>
    </w:p>
    <w:p w14:paraId="61D1F79A" w14:textId="3B276222"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B622FA" w:rsidRPr="00603221">
        <w:rPr>
          <w:b/>
          <w:lang w:val="el-GR"/>
        </w:rPr>
        <w:fldChar w:fldCharType="begin"/>
      </w:r>
      <w:r w:rsidR="00B622FA" w:rsidRPr="00603221">
        <w:rPr>
          <w:b/>
          <w:lang w:val="el-GR"/>
        </w:rPr>
        <w:instrText xml:space="preserve"> REF _Ref496541556 \r \h </w:instrText>
      </w:r>
      <w:r w:rsidR="00DF02B0" w:rsidRPr="006719D5">
        <w:rPr>
          <w:b/>
          <w:lang w:val="el-GR"/>
        </w:rPr>
        <w:instrText xml:space="preserve"> \* MERGEFORMAT </w:instrText>
      </w:r>
      <w:r w:rsidR="00B622FA" w:rsidRPr="00603221">
        <w:rPr>
          <w:b/>
          <w:lang w:val="el-GR"/>
        </w:rPr>
      </w:r>
      <w:r w:rsidR="00B622FA" w:rsidRPr="00603221">
        <w:rPr>
          <w:b/>
          <w:lang w:val="el-GR"/>
        </w:rPr>
        <w:fldChar w:fldCharType="separate"/>
      </w:r>
      <w:r w:rsidR="000C0A1F">
        <w:rPr>
          <w:b/>
          <w:lang w:val="el-GR"/>
        </w:rPr>
        <w:t>2.2.6</w:t>
      </w:r>
      <w:r w:rsidR="00B622FA" w:rsidRPr="00603221">
        <w:rPr>
          <w:b/>
          <w:lang w:val="el-GR"/>
        </w:rPr>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E1337D" w:rsidRPr="00603221">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0C0A1F" w14:paraId="3AE6A0A7" w14:textId="77777777" w:rsidTr="00641C65">
        <w:trPr>
          <w:trHeight w:val="758"/>
        </w:trPr>
        <w:tc>
          <w:tcPr>
            <w:tcW w:w="675" w:type="dxa"/>
            <w:shd w:val="clear" w:color="auto" w:fill="D9D9D9"/>
          </w:tcPr>
          <w:p w14:paraId="4F14CCAD" w14:textId="77777777" w:rsidR="007340CA" w:rsidRPr="00603221" w:rsidRDefault="00C40FB9" w:rsidP="009C5EA6">
            <w:pPr>
              <w:rPr>
                <w:b/>
                <w:lang w:val="el-GR"/>
              </w:rPr>
            </w:pPr>
            <w:r w:rsidRPr="00603221">
              <w:rPr>
                <w:b/>
                <w:lang w:val="el-GR"/>
              </w:rPr>
              <w:t>3</w:t>
            </w:r>
          </w:p>
        </w:tc>
        <w:tc>
          <w:tcPr>
            <w:tcW w:w="9180" w:type="dxa"/>
            <w:shd w:val="clear" w:color="auto" w:fill="D9D9D9"/>
          </w:tcPr>
          <w:p w14:paraId="6BFCDABE" w14:textId="3E7D3D74"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2A37B5">
              <w:rPr>
                <w:rFonts w:cs="Tahoma"/>
                <w:b/>
                <w:sz w:val="22"/>
                <w:szCs w:val="22"/>
              </w:rPr>
              <w:fldChar w:fldCharType="begin"/>
            </w:r>
            <w:r w:rsidR="002A37B5">
              <w:rPr>
                <w:rFonts w:cs="Tahoma"/>
                <w:b/>
                <w:sz w:val="22"/>
                <w:szCs w:val="22"/>
              </w:rPr>
              <w:instrText xml:space="preserve"> REF _Ref40965350 \r \h </w:instrText>
            </w:r>
            <w:r w:rsidR="002A37B5">
              <w:rPr>
                <w:rFonts w:cs="Tahoma"/>
                <w:b/>
                <w:sz w:val="22"/>
                <w:szCs w:val="22"/>
              </w:rPr>
            </w:r>
            <w:r w:rsidR="002A37B5">
              <w:rPr>
                <w:rFonts w:cs="Tahoma"/>
                <w:b/>
                <w:sz w:val="22"/>
                <w:szCs w:val="22"/>
              </w:rPr>
              <w:fldChar w:fldCharType="separate"/>
            </w:r>
            <w:r w:rsidR="000C0A1F">
              <w:rPr>
                <w:rFonts w:cs="Tahoma"/>
                <w:b/>
                <w:sz w:val="22"/>
                <w:szCs w:val="22"/>
              </w:rPr>
              <w:t>2.2.6.1</w:t>
            </w:r>
            <w:r w:rsidR="002A37B5">
              <w:rPr>
                <w:rFonts w:cs="Tahoma"/>
                <w:b/>
                <w:sz w:val="22"/>
                <w:szCs w:val="22"/>
              </w:rPr>
              <w:fldChar w:fldCharType="end"/>
            </w:r>
            <w:r w:rsidR="002A37B5">
              <w:rPr>
                <w:rFonts w:cs="Tahoma"/>
                <w:b/>
                <w:sz w:val="22"/>
                <w:szCs w:val="22"/>
              </w:rPr>
              <w:t>.</w:t>
            </w:r>
            <w:r w:rsidRPr="00603221">
              <w:rPr>
                <w:rFonts w:cs="Tahoma"/>
                <w:b/>
                <w:sz w:val="22"/>
                <w:szCs w:val="22"/>
              </w:rPr>
              <w:t xml:space="preserve">επαγγελματική εμπειρία και δραστηριότητα στην παροχή υπηρεσιών </w:t>
            </w:r>
          </w:p>
          <w:p w14:paraId="5E609951"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0C0A1F" w14:paraId="22AA5E17" w14:textId="77777777" w:rsidTr="009C5EA6">
        <w:tc>
          <w:tcPr>
            <w:tcW w:w="675" w:type="dxa"/>
          </w:tcPr>
          <w:p w14:paraId="3CADF38C" w14:textId="77777777" w:rsidR="007340CA" w:rsidRPr="00603221" w:rsidRDefault="00C40FB9" w:rsidP="009C5EA6">
            <w:r w:rsidRPr="00603221">
              <w:rPr>
                <w:lang w:val="el-GR"/>
              </w:rPr>
              <w:t>3</w:t>
            </w:r>
            <w:r w:rsidR="007340CA" w:rsidRPr="00603221">
              <w:t>.1</w:t>
            </w:r>
          </w:p>
        </w:tc>
        <w:tc>
          <w:tcPr>
            <w:tcW w:w="9180" w:type="dxa"/>
          </w:tcPr>
          <w:p w14:paraId="78650345" w14:textId="18733307"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επιτυχώς </w:t>
            </w:r>
            <w:r w:rsidR="002A37B5" w:rsidRPr="00FF5678">
              <w:rPr>
                <w:rFonts w:cs="Tahoma"/>
                <w:sz w:val="22"/>
                <w:szCs w:val="22"/>
              </w:rPr>
              <w:t xml:space="preserve">ή </w:t>
            </w:r>
            <w:r w:rsidR="00FF5678">
              <w:rPr>
                <w:rFonts w:cs="Tahoma"/>
                <w:sz w:val="22"/>
                <w:szCs w:val="22"/>
              </w:rPr>
              <w:t xml:space="preserve">παρέχει υπηρεσίες σε συνεχιζόμενα έργα </w:t>
            </w:r>
            <w:r w:rsidRPr="00603221">
              <w:rPr>
                <w:rFonts w:cs="Tahoma"/>
                <w:sz w:val="22"/>
                <w:szCs w:val="22"/>
              </w:rPr>
              <w:t xml:space="preserve">ο οικονομικός φορέας </w:t>
            </w:r>
            <w:r w:rsidRPr="00FF5678">
              <w:rPr>
                <w:rFonts w:cs="Tahoma"/>
                <w:sz w:val="22"/>
                <w:szCs w:val="22"/>
              </w:rPr>
              <w:t>κατά τα τρία (3)</w:t>
            </w:r>
            <w:r w:rsidRPr="00603221">
              <w:rPr>
                <w:rFonts w:cs="Tahoma"/>
                <w:sz w:val="22"/>
                <w:szCs w:val="22"/>
              </w:rPr>
              <w:t xml:space="preserve">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0C0A1F" w14:paraId="70A9BFCD" w14:textId="77777777" w:rsidTr="009C5EA6">
              <w:tc>
                <w:tcPr>
                  <w:tcW w:w="171" w:type="pct"/>
                  <w:shd w:val="clear" w:color="auto" w:fill="D9D9D9"/>
                </w:tcPr>
                <w:p w14:paraId="563B5DDC"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3E8C9B10"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33257BFF"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4012AE8B"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27BEDA39"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5FC67A5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5C517B2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3CEE95E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27F9C019"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334B3841"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67B9DFC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60CB41D7"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(τύπος &amp; ημ/νία)</w:t>
                  </w:r>
                </w:p>
              </w:tc>
            </w:tr>
            <w:tr w:rsidR="007340CA" w:rsidRPr="000C0A1F" w14:paraId="5C02948C" w14:textId="77777777" w:rsidTr="009C5EA6">
              <w:tc>
                <w:tcPr>
                  <w:tcW w:w="171" w:type="pct"/>
                </w:tcPr>
                <w:p w14:paraId="3B300E7D" w14:textId="77777777" w:rsidR="007340CA" w:rsidRPr="00603221" w:rsidRDefault="007340CA" w:rsidP="009C5EA6">
                  <w:pPr>
                    <w:tabs>
                      <w:tab w:val="left" w:pos="-2268"/>
                    </w:tabs>
                    <w:spacing w:line="276" w:lineRule="auto"/>
                    <w:rPr>
                      <w:b/>
                      <w:lang w:val="el-GR"/>
                    </w:rPr>
                  </w:pPr>
                </w:p>
              </w:tc>
              <w:tc>
                <w:tcPr>
                  <w:tcW w:w="547" w:type="pct"/>
                </w:tcPr>
                <w:p w14:paraId="3DA8A45B" w14:textId="77777777" w:rsidR="007340CA" w:rsidRPr="00603221" w:rsidRDefault="007340CA" w:rsidP="009C5EA6">
                  <w:pPr>
                    <w:tabs>
                      <w:tab w:val="left" w:pos="-2268"/>
                    </w:tabs>
                    <w:spacing w:line="276" w:lineRule="auto"/>
                    <w:ind w:left="-108"/>
                    <w:rPr>
                      <w:b/>
                      <w:lang w:val="el-GR"/>
                    </w:rPr>
                  </w:pPr>
                </w:p>
              </w:tc>
              <w:tc>
                <w:tcPr>
                  <w:tcW w:w="640" w:type="pct"/>
                </w:tcPr>
                <w:p w14:paraId="09B613D3" w14:textId="77777777" w:rsidR="007340CA" w:rsidRPr="00603221" w:rsidRDefault="007340CA" w:rsidP="009C5EA6">
                  <w:pPr>
                    <w:tabs>
                      <w:tab w:val="left" w:pos="-2268"/>
                    </w:tabs>
                    <w:spacing w:line="276" w:lineRule="auto"/>
                    <w:ind w:left="-108"/>
                    <w:rPr>
                      <w:b/>
                      <w:lang w:val="el-GR"/>
                    </w:rPr>
                  </w:pPr>
                </w:p>
              </w:tc>
              <w:tc>
                <w:tcPr>
                  <w:tcW w:w="645" w:type="pct"/>
                </w:tcPr>
                <w:p w14:paraId="2923342F" w14:textId="77777777" w:rsidR="007340CA" w:rsidRPr="00603221" w:rsidRDefault="007340CA" w:rsidP="009C5EA6">
                  <w:pPr>
                    <w:tabs>
                      <w:tab w:val="left" w:pos="-2268"/>
                    </w:tabs>
                    <w:spacing w:line="276" w:lineRule="auto"/>
                    <w:ind w:left="-108"/>
                    <w:rPr>
                      <w:b/>
                      <w:lang w:val="el-GR"/>
                    </w:rPr>
                  </w:pPr>
                </w:p>
              </w:tc>
              <w:tc>
                <w:tcPr>
                  <w:tcW w:w="607" w:type="pct"/>
                </w:tcPr>
                <w:p w14:paraId="4695C132" w14:textId="77777777" w:rsidR="007340CA" w:rsidRPr="00603221" w:rsidRDefault="007340CA" w:rsidP="009C5EA6">
                  <w:pPr>
                    <w:tabs>
                      <w:tab w:val="left" w:pos="-2268"/>
                    </w:tabs>
                    <w:spacing w:line="276" w:lineRule="auto"/>
                    <w:ind w:left="72"/>
                    <w:rPr>
                      <w:b/>
                      <w:lang w:val="el-GR"/>
                    </w:rPr>
                  </w:pPr>
                </w:p>
              </w:tc>
              <w:tc>
                <w:tcPr>
                  <w:tcW w:w="763" w:type="pct"/>
                </w:tcPr>
                <w:p w14:paraId="7A2177FF" w14:textId="77777777" w:rsidR="007340CA" w:rsidRPr="00603221" w:rsidRDefault="007340CA" w:rsidP="009C5EA6">
                  <w:pPr>
                    <w:tabs>
                      <w:tab w:val="left" w:pos="-2268"/>
                    </w:tabs>
                    <w:spacing w:line="276" w:lineRule="auto"/>
                    <w:rPr>
                      <w:b/>
                      <w:lang w:val="el-GR"/>
                    </w:rPr>
                  </w:pPr>
                </w:p>
              </w:tc>
              <w:tc>
                <w:tcPr>
                  <w:tcW w:w="845" w:type="pct"/>
                </w:tcPr>
                <w:p w14:paraId="710573DC" w14:textId="77777777" w:rsidR="007340CA" w:rsidRPr="00603221" w:rsidRDefault="007340CA" w:rsidP="009C5EA6">
                  <w:pPr>
                    <w:tabs>
                      <w:tab w:val="left" w:pos="-2268"/>
                    </w:tabs>
                    <w:spacing w:line="276" w:lineRule="auto"/>
                    <w:rPr>
                      <w:b/>
                      <w:lang w:val="el-GR"/>
                    </w:rPr>
                  </w:pPr>
                </w:p>
              </w:tc>
              <w:tc>
                <w:tcPr>
                  <w:tcW w:w="781" w:type="pct"/>
                </w:tcPr>
                <w:p w14:paraId="793AB36F" w14:textId="77777777" w:rsidR="007340CA" w:rsidRPr="00603221" w:rsidRDefault="007340CA" w:rsidP="009C5EA6">
                  <w:pPr>
                    <w:tabs>
                      <w:tab w:val="left" w:pos="-2268"/>
                    </w:tabs>
                    <w:spacing w:line="276" w:lineRule="auto"/>
                    <w:rPr>
                      <w:b/>
                      <w:lang w:val="el-GR"/>
                    </w:rPr>
                  </w:pPr>
                </w:p>
              </w:tc>
            </w:tr>
          </w:tbl>
          <w:p w14:paraId="6A099600" w14:textId="77777777" w:rsidR="007340CA" w:rsidRPr="00603221" w:rsidRDefault="007340CA" w:rsidP="009C5EA6">
            <w:pPr>
              <w:pStyle w:val="Tabletext"/>
              <w:spacing w:line="276" w:lineRule="auto"/>
              <w:jc w:val="both"/>
              <w:rPr>
                <w:rFonts w:cs="Tahoma"/>
                <w:sz w:val="22"/>
                <w:szCs w:val="22"/>
              </w:rPr>
            </w:pPr>
          </w:p>
          <w:p w14:paraId="0CCC615C" w14:textId="77777777" w:rsidR="007340CA" w:rsidRPr="00603221" w:rsidRDefault="007340CA" w:rsidP="009C5EA6">
            <w:pPr>
              <w:spacing w:line="276" w:lineRule="auto"/>
            </w:pPr>
            <w:r w:rsidRPr="00603221">
              <w:t xml:space="preserve">όπου </w:t>
            </w:r>
            <w:r w:rsidRPr="00603221">
              <w:rPr>
                <w:b/>
              </w:rPr>
              <w:t>«ΣΤΟΙΧΕΙΟ ΤΕΚΜΗΡΙΩΣΗΣ»</w:t>
            </w:r>
            <w:r w:rsidRPr="00603221">
              <w:t xml:space="preserve">: </w:t>
            </w:r>
          </w:p>
          <w:p w14:paraId="17BFB45B" w14:textId="77777777" w:rsidR="007340CA" w:rsidRPr="00603221" w:rsidRDefault="007340CA">
            <w:pPr>
              <w:numPr>
                <w:ilvl w:val="0"/>
                <w:numId w:val="9"/>
              </w:numPr>
              <w:suppressAutoHyphens w:val="0"/>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57DBB48D" w14:textId="61031CAB" w:rsidR="007340CA" w:rsidRPr="00FF5678" w:rsidRDefault="007340CA">
            <w:pPr>
              <w:numPr>
                <w:ilvl w:val="0"/>
                <w:numId w:val="9"/>
              </w:numPr>
              <w:suppressAutoHyphens w:val="0"/>
              <w:ind w:left="419" w:hanging="357"/>
              <w:rPr>
                <w:lang w:val="el-GR"/>
              </w:rPr>
            </w:pPr>
            <w:r w:rsidRPr="00603221">
              <w:rPr>
                <w:lang w:val="el-GR"/>
              </w:rPr>
              <w:t>Εάν ο Πελάτης είναι ιδιώτης, ως στοιχείο τεκμηρίωσης υποβάλλεται δήλωση είτε του ιδιώτη</w:t>
            </w:r>
            <w:r w:rsidR="00F525CA">
              <w:rPr>
                <w:lang w:val="el-GR"/>
              </w:rPr>
              <w:t xml:space="preserve"> </w:t>
            </w:r>
            <w:r w:rsidR="00F525CA" w:rsidRPr="00F525CA">
              <w:rPr>
                <w:lang w:val="el-GR"/>
              </w:rPr>
              <w:t>όπως εκπροσωπείται από το Νόμιμο Εκπρόσωπο</w:t>
            </w:r>
            <w:r w:rsidRPr="00603221">
              <w:rPr>
                <w:lang w:val="el-GR"/>
              </w:rPr>
              <w:t xml:space="preserve">, είτε του υποψηφίου </w:t>
            </w:r>
            <w:r w:rsidR="00D17DD0">
              <w:rPr>
                <w:lang w:val="el-GR"/>
              </w:rPr>
              <w:t>οικονομικού φορέα.</w:t>
            </w:r>
          </w:p>
        </w:tc>
      </w:tr>
      <w:tr w:rsidR="00135A3A" w:rsidRPr="000C0A1F" w14:paraId="2BAD2037" w14:textId="77777777" w:rsidTr="009C5EA6">
        <w:tc>
          <w:tcPr>
            <w:tcW w:w="675" w:type="dxa"/>
            <w:shd w:val="clear" w:color="auto" w:fill="D9D9D9"/>
          </w:tcPr>
          <w:p w14:paraId="129730E8" w14:textId="77777777" w:rsidR="00135A3A" w:rsidRPr="00603221" w:rsidRDefault="00135A3A" w:rsidP="00135A3A">
            <w:pPr>
              <w:rPr>
                <w:b/>
              </w:rPr>
            </w:pPr>
            <w:r w:rsidRPr="00603221">
              <w:rPr>
                <w:b/>
                <w:lang w:val="el-GR"/>
              </w:rPr>
              <w:lastRenderedPageBreak/>
              <w:t>4</w:t>
            </w:r>
            <w:r w:rsidRPr="00603221">
              <w:rPr>
                <w:b/>
              </w:rPr>
              <w:t>.</w:t>
            </w:r>
          </w:p>
        </w:tc>
        <w:tc>
          <w:tcPr>
            <w:tcW w:w="9180" w:type="dxa"/>
            <w:shd w:val="clear" w:color="auto" w:fill="D9D9D9"/>
          </w:tcPr>
          <w:p w14:paraId="3B5A2ADD" w14:textId="7D30AD20" w:rsidR="00F05738" w:rsidRDefault="00135A3A" w:rsidP="00F05738">
            <w:pPr>
              <w:autoSpaceDE w:val="0"/>
              <w:autoSpaceDN w:val="0"/>
              <w:adjustRightInd w:val="0"/>
              <w:spacing w:after="0"/>
              <w:jc w:val="left"/>
              <w:rPr>
                <w:b/>
                <w:bCs/>
                <w:lang w:val="el-GR" w:eastAsia="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F05738">
              <w:rPr>
                <w:b/>
                <w:bCs/>
                <w:lang w:val="el-GR" w:eastAsia="el-GR"/>
              </w:rPr>
              <w:fldChar w:fldCharType="begin"/>
            </w:r>
            <w:r w:rsidR="00F05738">
              <w:rPr>
                <w:b/>
                <w:bCs/>
                <w:lang w:val="el-GR" w:eastAsia="el-GR"/>
              </w:rPr>
              <w:instrText xml:space="preserve"> REF _Ref122528826 \r \h </w:instrText>
            </w:r>
            <w:r w:rsidR="00F05738">
              <w:rPr>
                <w:b/>
                <w:bCs/>
                <w:lang w:val="el-GR" w:eastAsia="el-GR"/>
              </w:rPr>
            </w:r>
            <w:r w:rsidR="00F05738">
              <w:rPr>
                <w:b/>
                <w:bCs/>
                <w:lang w:val="el-GR" w:eastAsia="el-GR"/>
              </w:rPr>
              <w:fldChar w:fldCharType="separate"/>
            </w:r>
            <w:r w:rsidR="000C0A1F">
              <w:rPr>
                <w:b/>
                <w:bCs/>
                <w:lang w:val="el-GR" w:eastAsia="el-GR"/>
              </w:rPr>
              <w:t>2.2.6.2</w:t>
            </w:r>
            <w:r w:rsidR="00F05738">
              <w:rPr>
                <w:b/>
                <w:bCs/>
                <w:lang w:val="el-GR" w:eastAsia="el-GR"/>
              </w:rPr>
              <w:fldChar w:fldCharType="end"/>
            </w:r>
          </w:p>
          <w:p w14:paraId="41DF397C" w14:textId="200A0478" w:rsidR="00135A3A" w:rsidRPr="00603221" w:rsidRDefault="00135A3A" w:rsidP="00F05738">
            <w:pPr>
              <w:autoSpaceDE w:val="0"/>
              <w:autoSpaceDN w:val="0"/>
              <w:adjustRightInd w:val="0"/>
              <w:spacing w:after="0"/>
              <w:jc w:val="left"/>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0C0A1F" w14:paraId="2B86241E" w14:textId="77777777" w:rsidTr="009C5EA6">
        <w:trPr>
          <w:trHeight w:val="1063"/>
        </w:trPr>
        <w:tc>
          <w:tcPr>
            <w:tcW w:w="675" w:type="dxa"/>
          </w:tcPr>
          <w:p w14:paraId="2BB9B37A" w14:textId="77777777" w:rsidR="00135A3A" w:rsidRPr="00603221" w:rsidRDefault="00135A3A" w:rsidP="00135A3A">
            <w:r w:rsidRPr="00603221">
              <w:rPr>
                <w:lang w:val="el-GR"/>
              </w:rPr>
              <w:t>4</w:t>
            </w:r>
            <w:r w:rsidRPr="00603221">
              <w:t>.1</w:t>
            </w:r>
          </w:p>
        </w:tc>
        <w:tc>
          <w:tcPr>
            <w:tcW w:w="9180" w:type="dxa"/>
          </w:tcPr>
          <w:p w14:paraId="0E270C7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36"/>
              <w:gridCol w:w="2036"/>
              <w:gridCol w:w="2040"/>
              <w:gridCol w:w="995"/>
              <w:gridCol w:w="1431"/>
            </w:tblGrid>
            <w:tr w:rsidR="00135A3A" w:rsidRPr="000C0A1F" w14:paraId="71E67F38" w14:textId="77777777" w:rsidTr="00F05738">
              <w:trPr>
                <w:trHeight w:val="788"/>
              </w:trPr>
              <w:tc>
                <w:tcPr>
                  <w:tcW w:w="262" w:type="pct"/>
                  <w:shd w:val="clear" w:color="auto" w:fill="E0E0E0"/>
                  <w:vAlign w:val="center"/>
                </w:tcPr>
                <w:p w14:paraId="0B15ED1A" w14:textId="77777777" w:rsidR="00135A3A" w:rsidRPr="00603221" w:rsidRDefault="00135A3A" w:rsidP="00135A3A">
                  <w:pPr>
                    <w:spacing w:line="276" w:lineRule="auto"/>
                  </w:pPr>
                  <w:r w:rsidRPr="00603221">
                    <w:t>Α/Α</w:t>
                  </w:r>
                </w:p>
              </w:tc>
              <w:tc>
                <w:tcPr>
                  <w:tcW w:w="1130" w:type="pct"/>
                  <w:shd w:val="clear" w:color="auto" w:fill="E0E0E0"/>
                  <w:vAlign w:val="center"/>
                </w:tcPr>
                <w:p w14:paraId="6335B6F0"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1EB813BE"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16DA31D9" w14:textId="77777777" w:rsidR="00135A3A" w:rsidRPr="00603221" w:rsidRDefault="00135A3A" w:rsidP="00135A3A">
                  <w:pPr>
                    <w:spacing w:line="276" w:lineRule="auto"/>
                    <w:rPr>
                      <w:lang w:val="el-GR"/>
                    </w:rPr>
                  </w:pPr>
                  <w:r w:rsidRPr="00603221">
                    <w:rPr>
                      <w:lang w:val="el-GR"/>
                    </w:rPr>
                    <w:t>Θέση στην Ομάδα Έργου</w:t>
                  </w:r>
                </w:p>
              </w:tc>
              <w:tc>
                <w:tcPr>
                  <w:tcW w:w="552" w:type="pct"/>
                  <w:shd w:val="clear" w:color="auto" w:fill="E0E0E0"/>
                  <w:vAlign w:val="center"/>
                </w:tcPr>
                <w:p w14:paraId="4BB712CB" w14:textId="77777777" w:rsidR="00135A3A" w:rsidRPr="00603221" w:rsidRDefault="00135A3A" w:rsidP="00135A3A">
                  <w:pPr>
                    <w:spacing w:line="276" w:lineRule="auto"/>
                    <w:rPr>
                      <w:lang w:val="el-GR"/>
                    </w:rPr>
                  </w:pPr>
                  <w:r w:rsidRPr="00603221">
                    <w:rPr>
                      <w:lang w:val="el-GR"/>
                    </w:rPr>
                    <w:t>Ανθρωπομήνες</w:t>
                  </w:r>
                </w:p>
              </w:tc>
              <w:tc>
                <w:tcPr>
                  <w:tcW w:w="794" w:type="pct"/>
                  <w:shd w:val="clear" w:color="auto" w:fill="C0C0C0"/>
                </w:tcPr>
                <w:p w14:paraId="4958E218"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0C0A1F" w14:paraId="49B2A41F" w14:textId="77777777" w:rsidTr="00F05738">
              <w:trPr>
                <w:trHeight w:val="394"/>
              </w:trPr>
              <w:tc>
                <w:tcPr>
                  <w:tcW w:w="262" w:type="pct"/>
                  <w:vAlign w:val="center"/>
                </w:tcPr>
                <w:p w14:paraId="32AB72A4" w14:textId="77777777" w:rsidR="00135A3A" w:rsidRPr="00603221" w:rsidRDefault="00135A3A" w:rsidP="00135A3A">
                  <w:pPr>
                    <w:spacing w:line="276" w:lineRule="auto"/>
                    <w:rPr>
                      <w:lang w:val="el-GR"/>
                    </w:rPr>
                  </w:pPr>
                </w:p>
              </w:tc>
              <w:tc>
                <w:tcPr>
                  <w:tcW w:w="1130" w:type="pct"/>
                  <w:vAlign w:val="center"/>
                </w:tcPr>
                <w:p w14:paraId="7659DB9C" w14:textId="77777777" w:rsidR="00135A3A" w:rsidRPr="00603221" w:rsidRDefault="00135A3A" w:rsidP="00135A3A">
                  <w:pPr>
                    <w:spacing w:line="276" w:lineRule="auto"/>
                    <w:rPr>
                      <w:lang w:val="el-GR"/>
                    </w:rPr>
                  </w:pPr>
                </w:p>
              </w:tc>
              <w:tc>
                <w:tcPr>
                  <w:tcW w:w="1130" w:type="pct"/>
                  <w:vAlign w:val="center"/>
                </w:tcPr>
                <w:p w14:paraId="704AEE4C" w14:textId="77777777" w:rsidR="00135A3A" w:rsidRPr="00603221" w:rsidRDefault="00135A3A" w:rsidP="00135A3A">
                  <w:pPr>
                    <w:spacing w:line="276" w:lineRule="auto"/>
                    <w:rPr>
                      <w:lang w:val="el-GR"/>
                    </w:rPr>
                  </w:pPr>
                </w:p>
              </w:tc>
              <w:tc>
                <w:tcPr>
                  <w:tcW w:w="1132" w:type="pct"/>
                  <w:vAlign w:val="center"/>
                </w:tcPr>
                <w:p w14:paraId="05A4D8EB" w14:textId="77777777" w:rsidR="00135A3A" w:rsidRPr="00603221" w:rsidRDefault="00135A3A" w:rsidP="00135A3A">
                  <w:pPr>
                    <w:spacing w:line="276" w:lineRule="auto"/>
                    <w:rPr>
                      <w:lang w:val="el-GR"/>
                    </w:rPr>
                  </w:pPr>
                </w:p>
              </w:tc>
              <w:tc>
                <w:tcPr>
                  <w:tcW w:w="552" w:type="pct"/>
                  <w:vAlign w:val="center"/>
                </w:tcPr>
                <w:p w14:paraId="202253DD" w14:textId="77777777" w:rsidR="00135A3A" w:rsidRPr="00603221" w:rsidRDefault="00135A3A" w:rsidP="00135A3A">
                  <w:pPr>
                    <w:spacing w:line="276" w:lineRule="auto"/>
                    <w:rPr>
                      <w:lang w:val="el-GR"/>
                    </w:rPr>
                  </w:pPr>
                </w:p>
              </w:tc>
              <w:tc>
                <w:tcPr>
                  <w:tcW w:w="794" w:type="pct"/>
                  <w:shd w:val="clear" w:color="auto" w:fill="C0C0C0"/>
                </w:tcPr>
                <w:p w14:paraId="5FF80A5E" w14:textId="77777777" w:rsidR="00135A3A" w:rsidRPr="00603221" w:rsidRDefault="00135A3A" w:rsidP="00135A3A">
                  <w:pPr>
                    <w:spacing w:line="276" w:lineRule="auto"/>
                    <w:rPr>
                      <w:lang w:val="el-GR"/>
                    </w:rPr>
                  </w:pPr>
                </w:p>
              </w:tc>
            </w:tr>
            <w:tr w:rsidR="00135A3A" w:rsidRPr="000C0A1F" w14:paraId="78F4B18C" w14:textId="77777777" w:rsidTr="00F05738">
              <w:trPr>
                <w:trHeight w:val="394"/>
              </w:trPr>
              <w:tc>
                <w:tcPr>
                  <w:tcW w:w="262" w:type="pct"/>
                  <w:vAlign w:val="center"/>
                </w:tcPr>
                <w:p w14:paraId="654F0948" w14:textId="77777777" w:rsidR="00135A3A" w:rsidRPr="00603221" w:rsidRDefault="00135A3A" w:rsidP="00135A3A">
                  <w:pPr>
                    <w:spacing w:line="276" w:lineRule="auto"/>
                    <w:rPr>
                      <w:lang w:val="el-GR"/>
                    </w:rPr>
                  </w:pPr>
                </w:p>
              </w:tc>
              <w:tc>
                <w:tcPr>
                  <w:tcW w:w="1130" w:type="pct"/>
                  <w:vAlign w:val="center"/>
                </w:tcPr>
                <w:p w14:paraId="24240F10" w14:textId="77777777" w:rsidR="00135A3A" w:rsidRPr="00603221" w:rsidRDefault="00135A3A" w:rsidP="00135A3A">
                  <w:pPr>
                    <w:spacing w:line="276" w:lineRule="auto"/>
                    <w:rPr>
                      <w:lang w:val="el-GR"/>
                    </w:rPr>
                  </w:pPr>
                </w:p>
              </w:tc>
              <w:tc>
                <w:tcPr>
                  <w:tcW w:w="1130" w:type="pct"/>
                  <w:vAlign w:val="center"/>
                </w:tcPr>
                <w:p w14:paraId="16628E9D" w14:textId="77777777" w:rsidR="00135A3A" w:rsidRPr="00603221" w:rsidRDefault="00135A3A" w:rsidP="00135A3A">
                  <w:pPr>
                    <w:spacing w:line="276" w:lineRule="auto"/>
                    <w:rPr>
                      <w:lang w:val="el-GR"/>
                    </w:rPr>
                  </w:pPr>
                </w:p>
              </w:tc>
              <w:tc>
                <w:tcPr>
                  <w:tcW w:w="1132" w:type="pct"/>
                  <w:vAlign w:val="center"/>
                </w:tcPr>
                <w:p w14:paraId="5E05E08B" w14:textId="77777777" w:rsidR="00135A3A" w:rsidRPr="00603221" w:rsidRDefault="00135A3A" w:rsidP="00135A3A">
                  <w:pPr>
                    <w:spacing w:line="276" w:lineRule="auto"/>
                    <w:rPr>
                      <w:lang w:val="el-GR"/>
                    </w:rPr>
                  </w:pPr>
                </w:p>
              </w:tc>
              <w:tc>
                <w:tcPr>
                  <w:tcW w:w="552" w:type="pct"/>
                  <w:vAlign w:val="center"/>
                </w:tcPr>
                <w:p w14:paraId="22842797" w14:textId="77777777" w:rsidR="00135A3A" w:rsidRPr="00603221" w:rsidRDefault="00135A3A" w:rsidP="00135A3A">
                  <w:pPr>
                    <w:spacing w:line="276" w:lineRule="auto"/>
                    <w:rPr>
                      <w:lang w:val="el-GR"/>
                    </w:rPr>
                  </w:pPr>
                </w:p>
              </w:tc>
              <w:tc>
                <w:tcPr>
                  <w:tcW w:w="794" w:type="pct"/>
                  <w:shd w:val="clear" w:color="auto" w:fill="C0C0C0"/>
                </w:tcPr>
                <w:p w14:paraId="42EF7F55" w14:textId="77777777" w:rsidR="00135A3A" w:rsidRPr="00603221" w:rsidRDefault="00135A3A" w:rsidP="00135A3A">
                  <w:pPr>
                    <w:spacing w:line="276" w:lineRule="auto"/>
                    <w:rPr>
                      <w:lang w:val="el-GR"/>
                    </w:rPr>
                  </w:pPr>
                </w:p>
              </w:tc>
            </w:tr>
            <w:tr w:rsidR="00135A3A" w:rsidRPr="000C0A1F" w14:paraId="720CD3C9" w14:textId="77777777" w:rsidTr="00F05738">
              <w:trPr>
                <w:trHeight w:val="394"/>
              </w:trPr>
              <w:tc>
                <w:tcPr>
                  <w:tcW w:w="262" w:type="pct"/>
                  <w:vAlign w:val="center"/>
                </w:tcPr>
                <w:p w14:paraId="5E4C479C" w14:textId="77777777" w:rsidR="00135A3A" w:rsidRPr="00603221" w:rsidRDefault="00135A3A" w:rsidP="00135A3A">
                  <w:pPr>
                    <w:spacing w:line="276" w:lineRule="auto"/>
                    <w:rPr>
                      <w:lang w:val="el-GR"/>
                    </w:rPr>
                  </w:pPr>
                </w:p>
              </w:tc>
              <w:tc>
                <w:tcPr>
                  <w:tcW w:w="1130" w:type="pct"/>
                  <w:vAlign w:val="center"/>
                </w:tcPr>
                <w:p w14:paraId="2F642056" w14:textId="77777777" w:rsidR="00135A3A" w:rsidRPr="00603221" w:rsidRDefault="00135A3A" w:rsidP="00135A3A">
                  <w:pPr>
                    <w:spacing w:line="276" w:lineRule="auto"/>
                    <w:rPr>
                      <w:lang w:val="el-GR"/>
                    </w:rPr>
                  </w:pPr>
                </w:p>
              </w:tc>
              <w:tc>
                <w:tcPr>
                  <w:tcW w:w="1130" w:type="pct"/>
                  <w:vAlign w:val="center"/>
                </w:tcPr>
                <w:p w14:paraId="2F3955F7" w14:textId="77777777" w:rsidR="00135A3A" w:rsidRPr="00603221" w:rsidRDefault="00135A3A" w:rsidP="00135A3A">
                  <w:pPr>
                    <w:spacing w:line="276" w:lineRule="auto"/>
                    <w:rPr>
                      <w:lang w:val="el-GR"/>
                    </w:rPr>
                  </w:pPr>
                </w:p>
              </w:tc>
              <w:tc>
                <w:tcPr>
                  <w:tcW w:w="1132" w:type="pct"/>
                  <w:vAlign w:val="center"/>
                </w:tcPr>
                <w:p w14:paraId="45A3AC96" w14:textId="77777777" w:rsidR="00135A3A" w:rsidRPr="00603221" w:rsidRDefault="00135A3A" w:rsidP="00135A3A">
                  <w:pPr>
                    <w:spacing w:line="276" w:lineRule="auto"/>
                    <w:rPr>
                      <w:lang w:val="el-GR"/>
                    </w:rPr>
                  </w:pPr>
                </w:p>
              </w:tc>
              <w:tc>
                <w:tcPr>
                  <w:tcW w:w="552" w:type="pct"/>
                  <w:vAlign w:val="center"/>
                </w:tcPr>
                <w:p w14:paraId="3320D7C0" w14:textId="77777777" w:rsidR="00135A3A" w:rsidRPr="00603221" w:rsidRDefault="00135A3A" w:rsidP="00135A3A">
                  <w:pPr>
                    <w:spacing w:line="276" w:lineRule="auto"/>
                    <w:rPr>
                      <w:lang w:val="el-GR"/>
                    </w:rPr>
                  </w:pPr>
                </w:p>
              </w:tc>
              <w:tc>
                <w:tcPr>
                  <w:tcW w:w="794" w:type="pct"/>
                  <w:shd w:val="clear" w:color="auto" w:fill="C0C0C0"/>
                </w:tcPr>
                <w:p w14:paraId="0E01B1C0" w14:textId="77777777" w:rsidR="00135A3A" w:rsidRPr="00603221" w:rsidRDefault="00135A3A" w:rsidP="00135A3A">
                  <w:pPr>
                    <w:spacing w:line="276" w:lineRule="auto"/>
                    <w:rPr>
                      <w:lang w:val="el-GR"/>
                    </w:rPr>
                  </w:pPr>
                </w:p>
              </w:tc>
            </w:tr>
            <w:tr w:rsidR="00135A3A" w:rsidRPr="000C0A1F" w14:paraId="52C50999" w14:textId="77777777" w:rsidTr="00F05738">
              <w:trPr>
                <w:trHeight w:val="380"/>
              </w:trPr>
              <w:tc>
                <w:tcPr>
                  <w:tcW w:w="3654" w:type="pct"/>
                  <w:gridSpan w:val="4"/>
                  <w:tcBorders>
                    <w:bottom w:val="single" w:sz="4" w:space="0" w:color="000080"/>
                  </w:tcBorders>
                  <w:shd w:val="clear" w:color="auto" w:fill="C0C0C0"/>
                  <w:vAlign w:val="center"/>
                </w:tcPr>
                <w:p w14:paraId="7125B955"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552" w:type="pct"/>
                  <w:tcBorders>
                    <w:bottom w:val="single" w:sz="4" w:space="0" w:color="000080"/>
                  </w:tcBorders>
                  <w:shd w:val="clear" w:color="auto" w:fill="C0C0C0"/>
                  <w:vAlign w:val="center"/>
                </w:tcPr>
                <w:p w14:paraId="4F43E0B2"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7A0FFF60" w14:textId="77777777" w:rsidR="00135A3A" w:rsidRPr="00603221" w:rsidRDefault="00135A3A" w:rsidP="00135A3A">
                  <w:pPr>
                    <w:spacing w:line="276" w:lineRule="auto"/>
                    <w:rPr>
                      <w:lang w:val="el-GR"/>
                    </w:rPr>
                  </w:pPr>
                </w:p>
              </w:tc>
            </w:tr>
          </w:tbl>
          <w:p w14:paraId="6C0E1902" w14:textId="77777777" w:rsidR="00135A3A" w:rsidRPr="00603221" w:rsidRDefault="00135A3A" w:rsidP="00135A3A">
            <w:pPr>
              <w:autoSpaceDE w:val="0"/>
              <w:autoSpaceDN w:val="0"/>
              <w:adjustRightInd w:val="0"/>
              <w:spacing w:after="70"/>
              <w:jc w:val="left"/>
              <w:rPr>
                <w:b/>
                <w:bCs/>
                <w:lang w:val="el-GR" w:eastAsia="el-GR"/>
              </w:rPr>
            </w:pPr>
          </w:p>
          <w:p w14:paraId="73E2472D"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7"/>
              <w:gridCol w:w="2065"/>
              <w:gridCol w:w="2067"/>
              <w:gridCol w:w="908"/>
              <w:gridCol w:w="1431"/>
            </w:tblGrid>
            <w:tr w:rsidR="00135A3A" w:rsidRPr="000C0A1F" w14:paraId="5E6E45AC" w14:textId="77777777" w:rsidTr="00F05738">
              <w:trPr>
                <w:trHeight w:val="788"/>
              </w:trPr>
              <w:tc>
                <w:tcPr>
                  <w:tcW w:w="262" w:type="pct"/>
                  <w:shd w:val="clear" w:color="auto" w:fill="E0E0E0"/>
                  <w:vAlign w:val="center"/>
                </w:tcPr>
                <w:p w14:paraId="4AD18774" w14:textId="77777777" w:rsidR="00135A3A" w:rsidRPr="00603221" w:rsidRDefault="00135A3A" w:rsidP="00135A3A">
                  <w:pPr>
                    <w:spacing w:line="276" w:lineRule="auto"/>
                    <w:rPr>
                      <w:lang w:val="el-GR"/>
                    </w:rPr>
                  </w:pPr>
                  <w:r w:rsidRPr="00603221">
                    <w:rPr>
                      <w:lang w:val="el-GR"/>
                    </w:rPr>
                    <w:t>Α/Α</w:t>
                  </w:r>
                </w:p>
              </w:tc>
              <w:tc>
                <w:tcPr>
                  <w:tcW w:w="1147" w:type="pct"/>
                  <w:shd w:val="clear" w:color="auto" w:fill="E0E0E0"/>
                  <w:vAlign w:val="center"/>
                </w:tcPr>
                <w:p w14:paraId="63463B97"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1868F084"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7" w:type="pct"/>
                  <w:shd w:val="clear" w:color="auto" w:fill="E0E0E0"/>
                  <w:vAlign w:val="center"/>
                </w:tcPr>
                <w:p w14:paraId="0CDFB792"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504" w:type="pct"/>
                  <w:shd w:val="clear" w:color="auto" w:fill="E0E0E0"/>
                  <w:vAlign w:val="center"/>
                </w:tcPr>
                <w:p w14:paraId="7D9217AE" w14:textId="77777777" w:rsidR="00135A3A" w:rsidRPr="00603221" w:rsidRDefault="00135A3A" w:rsidP="00135A3A">
                  <w:pPr>
                    <w:spacing w:line="276" w:lineRule="auto"/>
                    <w:jc w:val="left"/>
                    <w:rPr>
                      <w:lang w:val="el-GR"/>
                    </w:rPr>
                  </w:pPr>
                  <w:r w:rsidRPr="00603221">
                    <w:rPr>
                      <w:lang w:val="el-GR"/>
                    </w:rPr>
                    <w:t>Ανθρωπομήνες</w:t>
                  </w:r>
                </w:p>
              </w:tc>
              <w:tc>
                <w:tcPr>
                  <w:tcW w:w="794" w:type="pct"/>
                  <w:shd w:val="clear" w:color="auto" w:fill="C0C0C0"/>
                </w:tcPr>
                <w:p w14:paraId="68A35E87"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0C0A1F" w14:paraId="78F804DE" w14:textId="77777777" w:rsidTr="00F05738">
              <w:trPr>
                <w:trHeight w:val="380"/>
              </w:trPr>
              <w:tc>
                <w:tcPr>
                  <w:tcW w:w="262" w:type="pct"/>
                  <w:vAlign w:val="center"/>
                </w:tcPr>
                <w:p w14:paraId="4773AF26" w14:textId="77777777" w:rsidR="00135A3A" w:rsidRPr="00603221" w:rsidRDefault="00135A3A" w:rsidP="00135A3A">
                  <w:pPr>
                    <w:spacing w:line="276" w:lineRule="auto"/>
                    <w:rPr>
                      <w:lang w:val="el-GR"/>
                    </w:rPr>
                  </w:pPr>
                </w:p>
              </w:tc>
              <w:tc>
                <w:tcPr>
                  <w:tcW w:w="1147" w:type="pct"/>
                  <w:vAlign w:val="center"/>
                </w:tcPr>
                <w:p w14:paraId="3C133293" w14:textId="77777777" w:rsidR="00135A3A" w:rsidRPr="00603221" w:rsidRDefault="00135A3A" w:rsidP="00135A3A">
                  <w:pPr>
                    <w:spacing w:line="276" w:lineRule="auto"/>
                    <w:rPr>
                      <w:lang w:val="el-GR"/>
                    </w:rPr>
                  </w:pPr>
                </w:p>
              </w:tc>
              <w:tc>
                <w:tcPr>
                  <w:tcW w:w="1146" w:type="pct"/>
                  <w:vAlign w:val="center"/>
                </w:tcPr>
                <w:p w14:paraId="47880F36" w14:textId="77777777" w:rsidR="00135A3A" w:rsidRPr="00603221" w:rsidRDefault="00135A3A" w:rsidP="00135A3A">
                  <w:pPr>
                    <w:spacing w:line="276" w:lineRule="auto"/>
                    <w:rPr>
                      <w:lang w:val="el-GR"/>
                    </w:rPr>
                  </w:pPr>
                </w:p>
              </w:tc>
              <w:tc>
                <w:tcPr>
                  <w:tcW w:w="1147" w:type="pct"/>
                  <w:vAlign w:val="center"/>
                </w:tcPr>
                <w:p w14:paraId="49BC7457" w14:textId="77777777" w:rsidR="00135A3A" w:rsidRPr="00603221" w:rsidRDefault="00135A3A" w:rsidP="00135A3A">
                  <w:pPr>
                    <w:spacing w:line="276" w:lineRule="auto"/>
                    <w:rPr>
                      <w:lang w:val="el-GR"/>
                    </w:rPr>
                  </w:pPr>
                </w:p>
              </w:tc>
              <w:tc>
                <w:tcPr>
                  <w:tcW w:w="504" w:type="pct"/>
                  <w:vAlign w:val="center"/>
                </w:tcPr>
                <w:p w14:paraId="5DC812C2" w14:textId="77777777" w:rsidR="00135A3A" w:rsidRPr="00603221" w:rsidRDefault="00135A3A" w:rsidP="00135A3A">
                  <w:pPr>
                    <w:spacing w:line="276" w:lineRule="auto"/>
                    <w:rPr>
                      <w:lang w:val="el-GR"/>
                    </w:rPr>
                  </w:pPr>
                </w:p>
              </w:tc>
              <w:tc>
                <w:tcPr>
                  <w:tcW w:w="794" w:type="pct"/>
                  <w:shd w:val="clear" w:color="auto" w:fill="C0C0C0"/>
                </w:tcPr>
                <w:p w14:paraId="5F847E8E" w14:textId="77777777" w:rsidR="00135A3A" w:rsidRPr="00603221" w:rsidRDefault="00135A3A" w:rsidP="00135A3A">
                  <w:pPr>
                    <w:spacing w:line="276" w:lineRule="auto"/>
                    <w:rPr>
                      <w:lang w:val="el-GR"/>
                    </w:rPr>
                  </w:pPr>
                </w:p>
              </w:tc>
            </w:tr>
            <w:tr w:rsidR="00135A3A" w:rsidRPr="000C0A1F" w14:paraId="7C40266F" w14:textId="77777777" w:rsidTr="00F05738">
              <w:trPr>
                <w:trHeight w:val="394"/>
              </w:trPr>
              <w:tc>
                <w:tcPr>
                  <w:tcW w:w="262" w:type="pct"/>
                  <w:vAlign w:val="center"/>
                </w:tcPr>
                <w:p w14:paraId="5DDFBF71" w14:textId="77777777" w:rsidR="00135A3A" w:rsidRPr="00603221" w:rsidRDefault="00135A3A" w:rsidP="00135A3A">
                  <w:pPr>
                    <w:spacing w:line="276" w:lineRule="auto"/>
                    <w:rPr>
                      <w:lang w:val="el-GR"/>
                    </w:rPr>
                  </w:pPr>
                </w:p>
              </w:tc>
              <w:tc>
                <w:tcPr>
                  <w:tcW w:w="1147" w:type="pct"/>
                  <w:vAlign w:val="center"/>
                </w:tcPr>
                <w:p w14:paraId="6BC0498F" w14:textId="77777777" w:rsidR="00135A3A" w:rsidRPr="00603221" w:rsidRDefault="00135A3A" w:rsidP="00135A3A">
                  <w:pPr>
                    <w:spacing w:line="276" w:lineRule="auto"/>
                    <w:rPr>
                      <w:lang w:val="el-GR"/>
                    </w:rPr>
                  </w:pPr>
                </w:p>
              </w:tc>
              <w:tc>
                <w:tcPr>
                  <w:tcW w:w="1146" w:type="pct"/>
                  <w:vAlign w:val="center"/>
                </w:tcPr>
                <w:p w14:paraId="4AD2E849" w14:textId="77777777" w:rsidR="00135A3A" w:rsidRPr="00603221" w:rsidRDefault="00135A3A" w:rsidP="00135A3A">
                  <w:pPr>
                    <w:spacing w:line="276" w:lineRule="auto"/>
                    <w:rPr>
                      <w:lang w:val="el-GR"/>
                    </w:rPr>
                  </w:pPr>
                </w:p>
              </w:tc>
              <w:tc>
                <w:tcPr>
                  <w:tcW w:w="1147" w:type="pct"/>
                  <w:vAlign w:val="center"/>
                </w:tcPr>
                <w:p w14:paraId="182623BF" w14:textId="77777777" w:rsidR="00135A3A" w:rsidRPr="00603221" w:rsidRDefault="00135A3A" w:rsidP="00135A3A">
                  <w:pPr>
                    <w:spacing w:line="276" w:lineRule="auto"/>
                    <w:rPr>
                      <w:lang w:val="el-GR"/>
                    </w:rPr>
                  </w:pPr>
                </w:p>
              </w:tc>
              <w:tc>
                <w:tcPr>
                  <w:tcW w:w="504" w:type="pct"/>
                  <w:vAlign w:val="center"/>
                </w:tcPr>
                <w:p w14:paraId="0A360718" w14:textId="77777777" w:rsidR="00135A3A" w:rsidRPr="00603221" w:rsidRDefault="00135A3A" w:rsidP="00135A3A">
                  <w:pPr>
                    <w:spacing w:line="276" w:lineRule="auto"/>
                    <w:rPr>
                      <w:lang w:val="el-GR"/>
                    </w:rPr>
                  </w:pPr>
                </w:p>
              </w:tc>
              <w:tc>
                <w:tcPr>
                  <w:tcW w:w="794" w:type="pct"/>
                  <w:shd w:val="clear" w:color="auto" w:fill="C0C0C0"/>
                </w:tcPr>
                <w:p w14:paraId="55BAD9BE" w14:textId="77777777" w:rsidR="00135A3A" w:rsidRPr="00603221" w:rsidRDefault="00135A3A" w:rsidP="00135A3A">
                  <w:pPr>
                    <w:spacing w:line="276" w:lineRule="auto"/>
                    <w:rPr>
                      <w:lang w:val="el-GR"/>
                    </w:rPr>
                  </w:pPr>
                </w:p>
              </w:tc>
            </w:tr>
            <w:tr w:rsidR="00135A3A" w:rsidRPr="000C0A1F" w14:paraId="613D12E7" w14:textId="77777777" w:rsidTr="00F05738">
              <w:trPr>
                <w:trHeight w:val="394"/>
              </w:trPr>
              <w:tc>
                <w:tcPr>
                  <w:tcW w:w="262" w:type="pct"/>
                  <w:vAlign w:val="center"/>
                </w:tcPr>
                <w:p w14:paraId="440F7D6A" w14:textId="77777777" w:rsidR="00135A3A" w:rsidRPr="00603221" w:rsidRDefault="00135A3A" w:rsidP="00135A3A">
                  <w:pPr>
                    <w:spacing w:line="276" w:lineRule="auto"/>
                    <w:rPr>
                      <w:lang w:val="el-GR"/>
                    </w:rPr>
                  </w:pPr>
                </w:p>
              </w:tc>
              <w:tc>
                <w:tcPr>
                  <w:tcW w:w="1147" w:type="pct"/>
                  <w:vAlign w:val="center"/>
                </w:tcPr>
                <w:p w14:paraId="214B268C" w14:textId="77777777" w:rsidR="00135A3A" w:rsidRPr="00603221" w:rsidRDefault="00135A3A" w:rsidP="00135A3A">
                  <w:pPr>
                    <w:spacing w:line="276" w:lineRule="auto"/>
                    <w:rPr>
                      <w:lang w:val="el-GR"/>
                    </w:rPr>
                  </w:pPr>
                </w:p>
              </w:tc>
              <w:tc>
                <w:tcPr>
                  <w:tcW w:w="1146" w:type="pct"/>
                  <w:vAlign w:val="center"/>
                </w:tcPr>
                <w:p w14:paraId="5B1296EF" w14:textId="77777777" w:rsidR="00135A3A" w:rsidRPr="00603221" w:rsidRDefault="00135A3A" w:rsidP="00135A3A">
                  <w:pPr>
                    <w:spacing w:line="276" w:lineRule="auto"/>
                    <w:rPr>
                      <w:lang w:val="el-GR"/>
                    </w:rPr>
                  </w:pPr>
                </w:p>
              </w:tc>
              <w:tc>
                <w:tcPr>
                  <w:tcW w:w="1147" w:type="pct"/>
                  <w:vAlign w:val="center"/>
                </w:tcPr>
                <w:p w14:paraId="73353300" w14:textId="77777777" w:rsidR="00135A3A" w:rsidRPr="00603221" w:rsidRDefault="00135A3A" w:rsidP="00135A3A">
                  <w:pPr>
                    <w:spacing w:line="276" w:lineRule="auto"/>
                    <w:rPr>
                      <w:lang w:val="el-GR"/>
                    </w:rPr>
                  </w:pPr>
                </w:p>
              </w:tc>
              <w:tc>
                <w:tcPr>
                  <w:tcW w:w="504" w:type="pct"/>
                  <w:vAlign w:val="center"/>
                </w:tcPr>
                <w:p w14:paraId="5AF28195" w14:textId="77777777" w:rsidR="00135A3A" w:rsidRPr="00603221" w:rsidRDefault="00135A3A" w:rsidP="00135A3A">
                  <w:pPr>
                    <w:spacing w:line="276" w:lineRule="auto"/>
                    <w:rPr>
                      <w:lang w:val="el-GR"/>
                    </w:rPr>
                  </w:pPr>
                </w:p>
              </w:tc>
              <w:tc>
                <w:tcPr>
                  <w:tcW w:w="794" w:type="pct"/>
                  <w:shd w:val="clear" w:color="auto" w:fill="C0C0C0"/>
                </w:tcPr>
                <w:p w14:paraId="24621144" w14:textId="77777777" w:rsidR="00135A3A" w:rsidRPr="00603221" w:rsidRDefault="00135A3A" w:rsidP="00135A3A">
                  <w:pPr>
                    <w:spacing w:line="276" w:lineRule="auto"/>
                    <w:rPr>
                      <w:lang w:val="el-GR"/>
                    </w:rPr>
                  </w:pPr>
                </w:p>
              </w:tc>
            </w:tr>
            <w:tr w:rsidR="00135A3A" w:rsidRPr="000C0A1F" w14:paraId="3A4C30BD" w14:textId="77777777" w:rsidTr="00F05738">
              <w:trPr>
                <w:trHeight w:val="394"/>
              </w:trPr>
              <w:tc>
                <w:tcPr>
                  <w:tcW w:w="3702" w:type="pct"/>
                  <w:gridSpan w:val="4"/>
                  <w:tcBorders>
                    <w:bottom w:val="single" w:sz="4" w:space="0" w:color="000080"/>
                  </w:tcBorders>
                  <w:shd w:val="clear" w:color="auto" w:fill="C0C0C0"/>
                  <w:vAlign w:val="center"/>
                </w:tcPr>
                <w:p w14:paraId="7F0B0068"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504" w:type="pct"/>
                  <w:tcBorders>
                    <w:bottom w:val="single" w:sz="4" w:space="0" w:color="000080"/>
                  </w:tcBorders>
                  <w:shd w:val="clear" w:color="auto" w:fill="C0C0C0"/>
                  <w:vAlign w:val="center"/>
                </w:tcPr>
                <w:p w14:paraId="641B8379"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0E8FB62A" w14:textId="77777777" w:rsidR="00135A3A" w:rsidRPr="00603221" w:rsidRDefault="00135A3A" w:rsidP="00135A3A">
                  <w:pPr>
                    <w:spacing w:line="276" w:lineRule="auto"/>
                    <w:rPr>
                      <w:lang w:val="el-GR"/>
                    </w:rPr>
                  </w:pPr>
                </w:p>
              </w:tc>
            </w:tr>
          </w:tbl>
          <w:p w14:paraId="17F6A771" w14:textId="77777777" w:rsidR="00135A3A" w:rsidRPr="00603221" w:rsidRDefault="00135A3A" w:rsidP="00135A3A">
            <w:pPr>
              <w:autoSpaceDE w:val="0"/>
              <w:autoSpaceDN w:val="0"/>
              <w:adjustRightInd w:val="0"/>
              <w:spacing w:after="70"/>
              <w:jc w:val="left"/>
              <w:rPr>
                <w:b/>
                <w:bCs/>
                <w:lang w:val="el-GR" w:eastAsia="el-GR"/>
              </w:rPr>
            </w:pPr>
          </w:p>
          <w:p w14:paraId="6C82594A" w14:textId="77777777" w:rsidR="00135A3A" w:rsidRPr="00603221" w:rsidRDefault="00135A3A" w:rsidP="00135A3A">
            <w:pPr>
              <w:spacing w:line="276" w:lineRule="auto"/>
              <w:rPr>
                <w:lang w:val="el-GR"/>
              </w:rPr>
            </w:pPr>
            <w:r w:rsidRPr="00603221">
              <w:rPr>
                <w:lang w:val="el-GR"/>
              </w:rPr>
              <w:lastRenderedPageBreak/>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997"/>
              <w:gridCol w:w="1431"/>
            </w:tblGrid>
            <w:tr w:rsidR="00135A3A" w:rsidRPr="000C0A1F" w14:paraId="01080584" w14:textId="77777777" w:rsidTr="00F05738">
              <w:trPr>
                <w:trHeight w:val="788"/>
              </w:trPr>
              <w:tc>
                <w:tcPr>
                  <w:tcW w:w="262" w:type="pct"/>
                  <w:shd w:val="clear" w:color="auto" w:fill="E0E0E0"/>
                  <w:vAlign w:val="center"/>
                </w:tcPr>
                <w:p w14:paraId="5FA85169"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574807C7"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0" w:type="pct"/>
                  <w:shd w:val="clear" w:color="auto" w:fill="E0E0E0"/>
                  <w:vAlign w:val="center"/>
                </w:tcPr>
                <w:p w14:paraId="015F46F2" w14:textId="77777777" w:rsidR="00135A3A" w:rsidRPr="00603221" w:rsidRDefault="00135A3A" w:rsidP="00135A3A">
                  <w:pPr>
                    <w:spacing w:line="276" w:lineRule="auto"/>
                    <w:rPr>
                      <w:lang w:val="el-GR"/>
                    </w:rPr>
                  </w:pPr>
                  <w:r w:rsidRPr="00603221">
                    <w:rPr>
                      <w:lang w:val="el-GR"/>
                    </w:rPr>
                    <w:t>Θέση στην Ομάδα Έργου</w:t>
                  </w:r>
                </w:p>
              </w:tc>
              <w:tc>
                <w:tcPr>
                  <w:tcW w:w="553" w:type="pct"/>
                  <w:shd w:val="clear" w:color="auto" w:fill="E0E0E0"/>
                  <w:vAlign w:val="center"/>
                </w:tcPr>
                <w:p w14:paraId="3F3169BC" w14:textId="77777777" w:rsidR="00135A3A" w:rsidRPr="00603221" w:rsidRDefault="00135A3A" w:rsidP="00135A3A">
                  <w:pPr>
                    <w:spacing w:line="276" w:lineRule="auto"/>
                    <w:rPr>
                      <w:lang w:val="el-GR"/>
                    </w:rPr>
                  </w:pPr>
                  <w:r w:rsidRPr="00603221">
                    <w:rPr>
                      <w:lang w:val="el-GR"/>
                    </w:rPr>
                    <w:t>Ανθρωπομήνες</w:t>
                  </w:r>
                </w:p>
              </w:tc>
              <w:tc>
                <w:tcPr>
                  <w:tcW w:w="795" w:type="pct"/>
                  <w:shd w:val="clear" w:color="auto" w:fill="C0C0C0"/>
                </w:tcPr>
                <w:p w14:paraId="65B23780"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0C0A1F" w14:paraId="3B441C4B" w14:textId="77777777" w:rsidTr="00F05738">
              <w:trPr>
                <w:trHeight w:val="394"/>
              </w:trPr>
              <w:tc>
                <w:tcPr>
                  <w:tcW w:w="262" w:type="pct"/>
                  <w:vAlign w:val="center"/>
                </w:tcPr>
                <w:p w14:paraId="2BC84E87" w14:textId="77777777" w:rsidR="00135A3A" w:rsidRPr="00603221" w:rsidRDefault="00135A3A" w:rsidP="00135A3A">
                  <w:pPr>
                    <w:spacing w:line="276" w:lineRule="auto"/>
                    <w:rPr>
                      <w:lang w:val="el-GR"/>
                    </w:rPr>
                  </w:pPr>
                </w:p>
              </w:tc>
              <w:tc>
                <w:tcPr>
                  <w:tcW w:w="2261" w:type="pct"/>
                  <w:vAlign w:val="center"/>
                </w:tcPr>
                <w:p w14:paraId="3E796603" w14:textId="77777777" w:rsidR="00135A3A" w:rsidRPr="00603221" w:rsidRDefault="00135A3A" w:rsidP="00135A3A">
                  <w:pPr>
                    <w:spacing w:line="276" w:lineRule="auto"/>
                    <w:rPr>
                      <w:lang w:val="el-GR"/>
                    </w:rPr>
                  </w:pPr>
                </w:p>
              </w:tc>
              <w:tc>
                <w:tcPr>
                  <w:tcW w:w="1130" w:type="pct"/>
                  <w:vAlign w:val="center"/>
                </w:tcPr>
                <w:p w14:paraId="524B65AE" w14:textId="77777777" w:rsidR="00135A3A" w:rsidRPr="00603221" w:rsidRDefault="00135A3A" w:rsidP="00135A3A">
                  <w:pPr>
                    <w:spacing w:line="276" w:lineRule="auto"/>
                    <w:rPr>
                      <w:lang w:val="el-GR"/>
                    </w:rPr>
                  </w:pPr>
                </w:p>
              </w:tc>
              <w:tc>
                <w:tcPr>
                  <w:tcW w:w="553" w:type="pct"/>
                  <w:vAlign w:val="center"/>
                </w:tcPr>
                <w:p w14:paraId="3188AB9D" w14:textId="77777777" w:rsidR="00135A3A" w:rsidRPr="00603221" w:rsidRDefault="00135A3A" w:rsidP="00135A3A">
                  <w:pPr>
                    <w:spacing w:line="276" w:lineRule="auto"/>
                    <w:rPr>
                      <w:lang w:val="el-GR"/>
                    </w:rPr>
                  </w:pPr>
                </w:p>
              </w:tc>
              <w:tc>
                <w:tcPr>
                  <w:tcW w:w="795" w:type="pct"/>
                  <w:shd w:val="clear" w:color="auto" w:fill="C0C0C0"/>
                </w:tcPr>
                <w:p w14:paraId="632C72FC" w14:textId="77777777" w:rsidR="00135A3A" w:rsidRPr="00603221" w:rsidRDefault="00135A3A" w:rsidP="00135A3A">
                  <w:pPr>
                    <w:spacing w:line="276" w:lineRule="auto"/>
                    <w:rPr>
                      <w:lang w:val="el-GR"/>
                    </w:rPr>
                  </w:pPr>
                </w:p>
              </w:tc>
            </w:tr>
            <w:tr w:rsidR="00135A3A" w:rsidRPr="000C0A1F" w14:paraId="198A5BC1" w14:textId="77777777" w:rsidTr="00F05738">
              <w:trPr>
                <w:trHeight w:val="394"/>
              </w:trPr>
              <w:tc>
                <w:tcPr>
                  <w:tcW w:w="262" w:type="pct"/>
                  <w:vAlign w:val="center"/>
                </w:tcPr>
                <w:p w14:paraId="3EFE2E8E" w14:textId="77777777" w:rsidR="00135A3A" w:rsidRPr="00603221" w:rsidRDefault="00135A3A" w:rsidP="00135A3A">
                  <w:pPr>
                    <w:spacing w:line="276" w:lineRule="auto"/>
                    <w:rPr>
                      <w:lang w:val="el-GR"/>
                    </w:rPr>
                  </w:pPr>
                </w:p>
              </w:tc>
              <w:tc>
                <w:tcPr>
                  <w:tcW w:w="2261" w:type="pct"/>
                  <w:vAlign w:val="center"/>
                </w:tcPr>
                <w:p w14:paraId="384CD81A" w14:textId="77777777" w:rsidR="00135A3A" w:rsidRPr="00603221" w:rsidRDefault="00135A3A" w:rsidP="00135A3A">
                  <w:pPr>
                    <w:spacing w:line="276" w:lineRule="auto"/>
                    <w:rPr>
                      <w:lang w:val="el-GR"/>
                    </w:rPr>
                  </w:pPr>
                </w:p>
              </w:tc>
              <w:tc>
                <w:tcPr>
                  <w:tcW w:w="1130" w:type="pct"/>
                  <w:vAlign w:val="center"/>
                </w:tcPr>
                <w:p w14:paraId="770B211A" w14:textId="77777777" w:rsidR="00135A3A" w:rsidRPr="00603221" w:rsidRDefault="00135A3A" w:rsidP="00135A3A">
                  <w:pPr>
                    <w:spacing w:line="276" w:lineRule="auto"/>
                    <w:rPr>
                      <w:lang w:val="el-GR"/>
                    </w:rPr>
                  </w:pPr>
                </w:p>
              </w:tc>
              <w:tc>
                <w:tcPr>
                  <w:tcW w:w="553" w:type="pct"/>
                  <w:vAlign w:val="center"/>
                </w:tcPr>
                <w:p w14:paraId="0101E37A" w14:textId="77777777" w:rsidR="00135A3A" w:rsidRPr="00603221" w:rsidRDefault="00135A3A" w:rsidP="00135A3A">
                  <w:pPr>
                    <w:spacing w:line="276" w:lineRule="auto"/>
                    <w:rPr>
                      <w:lang w:val="el-GR"/>
                    </w:rPr>
                  </w:pPr>
                </w:p>
              </w:tc>
              <w:tc>
                <w:tcPr>
                  <w:tcW w:w="795" w:type="pct"/>
                  <w:shd w:val="clear" w:color="auto" w:fill="C0C0C0"/>
                </w:tcPr>
                <w:p w14:paraId="40806AB4" w14:textId="77777777" w:rsidR="00135A3A" w:rsidRPr="00603221" w:rsidRDefault="00135A3A" w:rsidP="00135A3A">
                  <w:pPr>
                    <w:spacing w:line="276" w:lineRule="auto"/>
                    <w:rPr>
                      <w:lang w:val="el-GR"/>
                    </w:rPr>
                  </w:pPr>
                </w:p>
              </w:tc>
            </w:tr>
            <w:tr w:rsidR="00135A3A" w:rsidRPr="000C0A1F" w14:paraId="77B3E555" w14:textId="77777777" w:rsidTr="00F05738">
              <w:trPr>
                <w:trHeight w:val="394"/>
              </w:trPr>
              <w:tc>
                <w:tcPr>
                  <w:tcW w:w="262" w:type="pct"/>
                  <w:vAlign w:val="center"/>
                </w:tcPr>
                <w:p w14:paraId="6BEEAA51" w14:textId="77777777" w:rsidR="00135A3A" w:rsidRPr="00603221" w:rsidRDefault="00135A3A" w:rsidP="00135A3A">
                  <w:pPr>
                    <w:spacing w:line="276" w:lineRule="auto"/>
                    <w:rPr>
                      <w:lang w:val="el-GR"/>
                    </w:rPr>
                  </w:pPr>
                </w:p>
              </w:tc>
              <w:tc>
                <w:tcPr>
                  <w:tcW w:w="2261" w:type="pct"/>
                  <w:vAlign w:val="center"/>
                </w:tcPr>
                <w:p w14:paraId="3E08CFE6" w14:textId="77777777" w:rsidR="00135A3A" w:rsidRPr="00603221" w:rsidRDefault="00135A3A" w:rsidP="00135A3A">
                  <w:pPr>
                    <w:spacing w:line="276" w:lineRule="auto"/>
                    <w:rPr>
                      <w:lang w:val="el-GR"/>
                    </w:rPr>
                  </w:pPr>
                </w:p>
              </w:tc>
              <w:tc>
                <w:tcPr>
                  <w:tcW w:w="1130" w:type="pct"/>
                  <w:vAlign w:val="center"/>
                </w:tcPr>
                <w:p w14:paraId="731C88BD" w14:textId="77777777" w:rsidR="00135A3A" w:rsidRPr="00603221" w:rsidRDefault="00135A3A" w:rsidP="00135A3A">
                  <w:pPr>
                    <w:spacing w:line="276" w:lineRule="auto"/>
                    <w:rPr>
                      <w:lang w:val="el-GR"/>
                    </w:rPr>
                  </w:pPr>
                </w:p>
              </w:tc>
              <w:tc>
                <w:tcPr>
                  <w:tcW w:w="553" w:type="pct"/>
                  <w:vAlign w:val="center"/>
                </w:tcPr>
                <w:p w14:paraId="28B6A0DD" w14:textId="77777777" w:rsidR="00135A3A" w:rsidRPr="00603221" w:rsidRDefault="00135A3A" w:rsidP="00135A3A">
                  <w:pPr>
                    <w:spacing w:line="276" w:lineRule="auto"/>
                    <w:rPr>
                      <w:lang w:val="el-GR"/>
                    </w:rPr>
                  </w:pPr>
                </w:p>
              </w:tc>
              <w:tc>
                <w:tcPr>
                  <w:tcW w:w="795" w:type="pct"/>
                  <w:shd w:val="clear" w:color="auto" w:fill="C0C0C0"/>
                </w:tcPr>
                <w:p w14:paraId="01460ED6" w14:textId="77777777" w:rsidR="00135A3A" w:rsidRPr="00603221" w:rsidRDefault="00135A3A" w:rsidP="00135A3A">
                  <w:pPr>
                    <w:spacing w:line="276" w:lineRule="auto"/>
                    <w:rPr>
                      <w:lang w:val="el-GR"/>
                    </w:rPr>
                  </w:pPr>
                </w:p>
              </w:tc>
            </w:tr>
            <w:tr w:rsidR="00135A3A" w:rsidRPr="000C0A1F" w14:paraId="3DD17F49" w14:textId="77777777" w:rsidTr="00F05738">
              <w:trPr>
                <w:trHeight w:val="380"/>
              </w:trPr>
              <w:tc>
                <w:tcPr>
                  <w:tcW w:w="3653" w:type="pct"/>
                  <w:gridSpan w:val="3"/>
                  <w:shd w:val="clear" w:color="auto" w:fill="C0C0C0"/>
                  <w:vAlign w:val="center"/>
                </w:tcPr>
                <w:p w14:paraId="4B71D38F" w14:textId="77777777" w:rsidR="00135A3A" w:rsidRPr="00603221" w:rsidRDefault="00135A3A" w:rsidP="00135A3A">
                  <w:pPr>
                    <w:spacing w:line="276" w:lineRule="auto"/>
                    <w:rPr>
                      <w:lang w:val="el-GR"/>
                    </w:rPr>
                  </w:pPr>
                  <w:r w:rsidRPr="00603221">
                    <w:rPr>
                      <w:b/>
                      <w:lang w:val="el-GR"/>
                    </w:rPr>
                    <w:t>ΜΕΡΙΚΟ ΣΥΝΟΛΟ (3)</w:t>
                  </w:r>
                </w:p>
              </w:tc>
              <w:tc>
                <w:tcPr>
                  <w:tcW w:w="553" w:type="pct"/>
                  <w:shd w:val="clear" w:color="auto" w:fill="C0C0C0"/>
                  <w:vAlign w:val="center"/>
                </w:tcPr>
                <w:p w14:paraId="68CDE6B2" w14:textId="77777777" w:rsidR="00135A3A" w:rsidRPr="00603221" w:rsidRDefault="00135A3A" w:rsidP="00135A3A">
                  <w:pPr>
                    <w:spacing w:line="276" w:lineRule="auto"/>
                    <w:rPr>
                      <w:lang w:val="el-GR"/>
                    </w:rPr>
                  </w:pPr>
                </w:p>
              </w:tc>
              <w:tc>
                <w:tcPr>
                  <w:tcW w:w="795" w:type="pct"/>
                  <w:shd w:val="clear" w:color="auto" w:fill="C0C0C0"/>
                </w:tcPr>
                <w:p w14:paraId="3E181B06" w14:textId="77777777" w:rsidR="00135A3A" w:rsidRPr="00603221" w:rsidRDefault="00135A3A" w:rsidP="00135A3A">
                  <w:pPr>
                    <w:spacing w:line="276" w:lineRule="auto"/>
                    <w:rPr>
                      <w:lang w:val="el-GR"/>
                    </w:rPr>
                  </w:pPr>
                </w:p>
              </w:tc>
            </w:tr>
          </w:tbl>
          <w:p w14:paraId="290CDFA6" w14:textId="77777777"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6DECABC2" w14:textId="77777777" w:rsidR="00135A3A" w:rsidRPr="00603221" w:rsidRDefault="00135A3A" w:rsidP="00135A3A">
            <w:pPr>
              <w:autoSpaceDE w:val="0"/>
              <w:autoSpaceDN w:val="0"/>
              <w:adjustRightInd w:val="0"/>
              <w:spacing w:after="70"/>
              <w:rPr>
                <w:b/>
                <w:bCs/>
                <w:lang w:val="el-GR" w:eastAsia="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DF02B0" w14:paraId="289E4315" w14:textId="77777777" w:rsidTr="009C5EA6">
        <w:tc>
          <w:tcPr>
            <w:tcW w:w="675" w:type="dxa"/>
          </w:tcPr>
          <w:p w14:paraId="54246971" w14:textId="77777777" w:rsidR="00135A3A" w:rsidRPr="00603221" w:rsidRDefault="00135A3A" w:rsidP="00135A3A">
            <w:r w:rsidRPr="00603221">
              <w:rPr>
                <w:lang w:val="el-GR"/>
              </w:rPr>
              <w:lastRenderedPageBreak/>
              <w:t>4</w:t>
            </w:r>
            <w:r w:rsidRPr="00603221">
              <w:t>.2</w:t>
            </w:r>
          </w:p>
        </w:tc>
        <w:tc>
          <w:tcPr>
            <w:tcW w:w="9180" w:type="dxa"/>
          </w:tcPr>
          <w:p w14:paraId="13EDE606" w14:textId="2A2D178D"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Pr="00603221">
              <w:rPr>
                <w:lang w:val="el-GR"/>
              </w:rPr>
              <w:fldChar w:fldCharType="begin"/>
            </w:r>
            <w:r w:rsidRPr="00603221">
              <w:rPr>
                <w:lang w:val="el-GR"/>
              </w:rPr>
              <w:instrText xml:space="preserve"> REF _Ref496624509 \h </w:instrText>
            </w:r>
            <w:r w:rsidRPr="00DF02B0">
              <w:rPr>
                <w:lang w:val="el-GR"/>
              </w:rPr>
              <w:instrText xml:space="preserve"> \* MERGEFORMAT </w:instrText>
            </w:r>
            <w:r w:rsidRPr="00603221">
              <w:rPr>
                <w:lang w:val="el-GR"/>
              </w:rPr>
            </w:r>
            <w:r w:rsidRPr="00603221">
              <w:rPr>
                <w:lang w:val="el-GR"/>
              </w:rPr>
              <w:fldChar w:fldCharType="separate"/>
            </w:r>
            <w:r w:rsidR="000C0A1F" w:rsidRPr="00603221">
              <w:rPr>
                <w:lang w:val="el-GR"/>
              </w:rPr>
              <w:t xml:space="preserve">ΠΑΡΑΡΤΗΜΑ </w:t>
            </w:r>
            <w:r w:rsidR="000C0A1F" w:rsidRPr="000C0A1F">
              <w:t>Ι</w:t>
            </w:r>
            <w:r w:rsidR="000C0A1F" w:rsidRPr="00603221">
              <w:t>V</w:t>
            </w:r>
            <w:r w:rsidR="000C0A1F" w:rsidRPr="00603221">
              <w:rPr>
                <w:lang w:val="el-GR"/>
              </w:rPr>
              <w:t xml:space="preserve"> – Υπόδειγμα Βιογραφικού Σημειώματος</w:t>
            </w:r>
            <w:r w:rsidRPr="00603221">
              <w:rPr>
                <w:lang w:val="el-GR"/>
              </w:rPr>
              <w:fldChar w:fldCharType="end"/>
            </w:r>
            <w:r w:rsidRPr="00603221">
              <w:rPr>
                <w:lang w:val="el-GR"/>
              </w:rPr>
              <w:t>»)</w:t>
            </w:r>
          </w:p>
        </w:tc>
      </w:tr>
    </w:tbl>
    <w:p w14:paraId="5A803A5E" w14:textId="77777777" w:rsidR="00814752" w:rsidRPr="00603221" w:rsidRDefault="00814752">
      <w:pPr>
        <w:rPr>
          <w:b/>
          <w:bCs/>
          <w:lang w:val="el-GR"/>
        </w:rPr>
      </w:pPr>
    </w:p>
    <w:p w14:paraId="044C1BC4" w14:textId="0E933D73"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6607CE" w:rsidRPr="00603221">
        <w:rPr>
          <w:b/>
          <w:lang w:val="el-GR"/>
        </w:rPr>
        <w:fldChar w:fldCharType="begin"/>
      </w:r>
      <w:r w:rsidR="006607CE" w:rsidRPr="00603221">
        <w:rPr>
          <w:b/>
          <w:lang w:val="el-GR"/>
        </w:rPr>
        <w:instrText xml:space="preserve"> REF _Ref496541651 \r \h </w:instrText>
      </w:r>
      <w:r w:rsidR="00DF02B0" w:rsidRPr="006719D5">
        <w:rPr>
          <w:b/>
          <w:lang w:val="el-GR"/>
        </w:rPr>
        <w:instrText xml:space="preserve"> \* MERGEFORMAT </w:instrText>
      </w:r>
      <w:r w:rsidR="006607CE" w:rsidRPr="00603221">
        <w:rPr>
          <w:b/>
          <w:lang w:val="el-GR"/>
        </w:rPr>
      </w:r>
      <w:r w:rsidR="006607CE" w:rsidRPr="00603221">
        <w:rPr>
          <w:b/>
          <w:lang w:val="el-GR"/>
        </w:rPr>
        <w:fldChar w:fldCharType="separate"/>
      </w:r>
      <w:r w:rsidR="000C0A1F">
        <w:rPr>
          <w:b/>
          <w:lang w:val="el-GR"/>
        </w:rPr>
        <w:t>2.2.7</w:t>
      </w:r>
      <w:r w:rsidR="006607CE" w:rsidRPr="00603221">
        <w:rPr>
          <w:b/>
          <w:lang w:val="el-GR"/>
        </w:rPr>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00814752" w:rsidRPr="00603221">
        <w:rPr>
          <w:b/>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0C0A1F" w14:paraId="15730022" w14:textId="77777777" w:rsidTr="009C5EA6">
        <w:trPr>
          <w:trHeight w:val="711"/>
        </w:trPr>
        <w:tc>
          <w:tcPr>
            <w:tcW w:w="675" w:type="dxa"/>
            <w:shd w:val="clear" w:color="auto" w:fill="D9D9D9"/>
          </w:tcPr>
          <w:p w14:paraId="76D1EC17"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6E5B2FE7" w14:textId="101F9B43" w:rsidR="008129E2" w:rsidRPr="00603221" w:rsidRDefault="00BD358F" w:rsidP="009C5EA6">
            <w:pPr>
              <w:autoSpaceDE w:val="0"/>
              <w:autoSpaceDN w:val="0"/>
              <w:adjustRightInd w:val="0"/>
              <w:rPr>
                <w:b/>
                <w:lang w:val="el-GR"/>
              </w:rPr>
            </w:pPr>
            <w:r w:rsidRPr="00603221">
              <w:rPr>
                <w:b/>
                <w:lang w:val="el-GR" w:eastAsia="el-GR"/>
              </w:rPr>
              <w:t>Οι οικονομικοί φορείς που συμμετέχουν στη διαδικασία σύναψης της παρούσας απαιτείτ</w:t>
            </w:r>
            <w:r w:rsidRPr="00603221">
              <w:rPr>
                <w:b/>
                <w:lang w:val="el-GR"/>
              </w:rPr>
              <w:t>αι 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643224" w:rsidRPr="006116B0">
              <w:rPr>
                <w:b/>
                <w:lang w:val="el-GR"/>
              </w:rPr>
              <w:t xml:space="preserve"> </w:t>
            </w:r>
            <w:r w:rsidR="006116B0" w:rsidRPr="006116B0">
              <w:rPr>
                <w:b/>
                <w:lang w:val="el-GR"/>
              </w:rPr>
              <w:t>σύμφωνα με την</w:t>
            </w:r>
            <w:r w:rsidR="008129E2" w:rsidRPr="006116B0">
              <w:rPr>
                <w:b/>
                <w:lang w:val="el-GR"/>
              </w:rPr>
              <w:t xml:space="preserve"> παρ. </w:t>
            </w:r>
            <w:r w:rsidR="006607CE" w:rsidRPr="006116B0">
              <w:rPr>
                <w:b/>
                <w:lang w:val="el-GR"/>
              </w:rPr>
              <w:fldChar w:fldCharType="begin"/>
            </w:r>
            <w:r w:rsidR="006607CE" w:rsidRPr="006116B0">
              <w:rPr>
                <w:b/>
                <w:lang w:val="el-GR"/>
              </w:rPr>
              <w:instrText xml:space="preserve"> REF _Ref496541651 \r \h  \* MERGEFORMAT </w:instrText>
            </w:r>
            <w:r w:rsidR="006607CE" w:rsidRPr="006116B0">
              <w:rPr>
                <w:b/>
                <w:lang w:val="el-GR"/>
              </w:rPr>
            </w:r>
            <w:r w:rsidR="006607CE" w:rsidRPr="006116B0">
              <w:rPr>
                <w:b/>
                <w:lang w:val="el-GR"/>
              </w:rPr>
              <w:fldChar w:fldCharType="separate"/>
            </w:r>
            <w:r w:rsidR="000C0A1F">
              <w:rPr>
                <w:b/>
                <w:lang w:val="el-GR"/>
              </w:rPr>
              <w:t>2.2.7</w:t>
            </w:r>
            <w:r w:rsidR="006607CE" w:rsidRPr="006116B0">
              <w:rPr>
                <w:b/>
                <w:lang w:val="el-GR"/>
              </w:rPr>
              <w:fldChar w:fldCharType="end"/>
            </w:r>
          </w:p>
          <w:p w14:paraId="3B49B35E"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0C0A1F" w14:paraId="1346EF5B" w14:textId="77777777" w:rsidTr="009C5EA6">
        <w:trPr>
          <w:trHeight w:val="1480"/>
        </w:trPr>
        <w:tc>
          <w:tcPr>
            <w:tcW w:w="675" w:type="dxa"/>
          </w:tcPr>
          <w:p w14:paraId="77D8C9CD" w14:textId="77777777" w:rsidR="00BD358F" w:rsidRPr="00603221" w:rsidRDefault="00C40FB9" w:rsidP="009C5EA6">
            <w:r w:rsidRPr="00603221">
              <w:rPr>
                <w:lang w:val="el-GR"/>
              </w:rPr>
              <w:t>5</w:t>
            </w:r>
            <w:r w:rsidR="00BD358F" w:rsidRPr="00603221">
              <w:t>.1</w:t>
            </w:r>
          </w:p>
        </w:tc>
        <w:tc>
          <w:tcPr>
            <w:tcW w:w="9180" w:type="dxa"/>
          </w:tcPr>
          <w:p w14:paraId="52C2B92E"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23594124" w14:textId="77777777" w:rsidR="00221291" w:rsidRPr="00603221" w:rsidRDefault="00221291">
      <w:pPr>
        <w:rPr>
          <w:b/>
          <w:bCs/>
          <w:lang w:val="el-GR"/>
        </w:rPr>
      </w:pPr>
    </w:p>
    <w:p w14:paraId="3224B5B4"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55B9A00" w14:textId="77777777"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w:t>
      </w:r>
      <w:r>
        <w:rPr>
          <w:lang w:val="el-GR"/>
        </w:rPr>
        <w:lastRenderedPageBreak/>
        <w:t xml:space="preserve">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662FC325"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15E57C7" w14:textId="6931CA69"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6116B0">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B5A585E" w14:textId="77777777" w:rsidR="002B2F6A" w:rsidRDefault="002B2F6A" w:rsidP="002B2F6A">
      <w:pPr>
        <w:rPr>
          <w:color w:val="000000"/>
          <w:lang w:val="el-GR"/>
        </w:rPr>
      </w:pPr>
      <w:r w:rsidRPr="00374B84">
        <w:rPr>
          <w:lang w:val="el-GR"/>
        </w:rPr>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43FCD747"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5DBA36C" w14:textId="77777777"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603221" w:rsidRDefault="008338F0">
      <w:pPr>
        <w:rPr>
          <w:b/>
          <w:bCs/>
          <w:lang w:val="el-GR"/>
        </w:rPr>
      </w:pPr>
    </w:p>
    <w:p w14:paraId="3760DD82"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w:t>
      </w:r>
      <w:r w:rsidRPr="005609B2">
        <w:rPr>
          <w:color w:val="000000"/>
          <w:lang w:val="el-GR"/>
        </w:rPr>
        <w:lastRenderedPageBreak/>
        <w:t xml:space="preserve">όσον αφορά τις απαιτήσεις ποιοτικής επιλογής, τις οποίες καλύπτει ο επίσημος κατάλογος ή το πιστοποιητικό. </w:t>
      </w:r>
    </w:p>
    <w:p w14:paraId="1881B532"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4311103D" w14:textId="77777777" w:rsidR="00C81258" w:rsidRDefault="00C81258" w:rsidP="00AC2E76">
      <w:pPr>
        <w:rPr>
          <w:lang w:val="el-GR"/>
        </w:rPr>
      </w:pPr>
    </w:p>
    <w:p w14:paraId="00A8BC2C"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77777777" w:rsidR="00C81258" w:rsidRPr="00AB1795" w:rsidRDefault="00C81258" w:rsidP="00C81258">
      <w:pPr>
        <w:rPr>
          <w:lang w:val="el-GR"/>
        </w:rPr>
      </w:pPr>
      <w:r w:rsidRPr="00AB1795">
        <w:rPr>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26FDD8E6" w14:textId="77777777" w:rsidR="00C81258" w:rsidRPr="00603221" w:rsidRDefault="00C81258" w:rsidP="00AC2E76">
      <w:pPr>
        <w:rPr>
          <w:b/>
          <w:bCs/>
          <w:i/>
          <w:color w:val="5B9BD5"/>
          <w:lang w:val="el-GR"/>
        </w:rPr>
      </w:pPr>
    </w:p>
    <w:p w14:paraId="095D4BB6" w14:textId="77777777" w:rsidR="002B2F6A" w:rsidRDefault="003355E7" w:rsidP="002B2F6A">
      <w:pPr>
        <w:rPr>
          <w:lang w:val="el-GR"/>
        </w:rPr>
      </w:pPr>
      <w:r w:rsidRPr="00603221">
        <w:rPr>
          <w:b/>
          <w:bCs/>
          <w:lang w:val="el-GR"/>
        </w:rPr>
        <w:t>Β.</w:t>
      </w:r>
      <w:r w:rsidR="005F6FEE">
        <w:rPr>
          <w:b/>
          <w:bCs/>
          <w:lang w:val="el-GR"/>
        </w:rPr>
        <w:t>8</w:t>
      </w:r>
      <w:r w:rsidRPr="00603221">
        <w:rPr>
          <w:b/>
          <w:bCs/>
          <w:lang w:val="el-GR"/>
        </w:rPr>
        <w:t>.</w:t>
      </w:r>
      <w:r w:rsidRPr="00603221">
        <w:rPr>
          <w:lang w:val="el-GR"/>
        </w:rPr>
        <w:t xml:space="preserve"> </w:t>
      </w:r>
      <w:r w:rsidR="002B2F6A" w:rsidRPr="002B2F6A">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5B2E37C4" w14:textId="77777777" w:rsidR="002B2F6A" w:rsidRDefault="002B2F6A" w:rsidP="002B2F6A">
      <w:pPr>
        <w:rPr>
          <w:color w:val="000000"/>
          <w:lang w:val="el-GR"/>
        </w:rPr>
      </w:pPr>
      <w:r w:rsidRPr="002B2F6A">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Default="002B2F6A" w:rsidP="002B2F6A">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0148A76D" w14:textId="77777777" w:rsidR="00EB1543" w:rsidRPr="00603221" w:rsidRDefault="00EB1543" w:rsidP="00EB1543">
      <w:pPr>
        <w:rPr>
          <w:color w:val="000000"/>
          <w:lang w:val="el-GR"/>
        </w:rPr>
      </w:pPr>
      <w:r w:rsidRPr="00603221">
        <w:rPr>
          <w:b/>
          <w:bCs/>
          <w:lang w:val="el-GR"/>
        </w:rPr>
        <w:t>Β.</w:t>
      </w:r>
      <w:r w:rsidR="005F6FEE">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4BA456" w14:textId="77777777" w:rsidR="002B2F6A" w:rsidRPr="00611572" w:rsidRDefault="002B2F6A" w:rsidP="002B2F6A">
      <w:pPr>
        <w:rPr>
          <w:b/>
          <w:bCs/>
          <w:lang w:val="el-GR"/>
        </w:rPr>
      </w:pPr>
      <w:r>
        <w:rPr>
          <w:b/>
          <w:bCs/>
          <w:lang w:val="el-GR"/>
        </w:rPr>
        <w:lastRenderedPageBreak/>
        <w:t>Β.1</w:t>
      </w:r>
      <w:r w:rsidR="005F6FEE">
        <w:rPr>
          <w:b/>
          <w:bCs/>
          <w:lang w:val="el-GR"/>
        </w:rPr>
        <w:t>0</w:t>
      </w:r>
      <w:r>
        <w:rPr>
          <w:b/>
          <w:bCs/>
          <w:lang w:val="el-GR"/>
        </w:rPr>
        <w:t xml:space="preserve">. </w:t>
      </w:r>
      <w:r w:rsidRPr="00611572">
        <w:rPr>
          <w:b/>
          <w:bCs/>
          <w:lang w:val="el-GR"/>
        </w:rPr>
        <w:t>Επισημαίνεται ότι γίνονται αποδεκτές:</w:t>
      </w:r>
    </w:p>
    <w:p w14:paraId="7FEC69BB" w14:textId="77777777" w:rsidR="002B2F6A" w:rsidRPr="00611572" w:rsidRDefault="002B2F6A">
      <w:pPr>
        <w:numPr>
          <w:ilvl w:val="0"/>
          <w:numId w:val="5"/>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6214CFC2" w14:textId="19015129" w:rsidR="00597F8A" w:rsidRPr="003E1CBC" w:rsidRDefault="002B2F6A" w:rsidP="00EF0725">
      <w:pPr>
        <w:numPr>
          <w:ilvl w:val="0"/>
          <w:numId w:val="5"/>
        </w:numPr>
        <w:suppressAutoHyphens w:val="0"/>
        <w:spacing w:after="0"/>
        <w:jc w:val="left"/>
        <w:rPr>
          <w:lang w:val="el-GR"/>
        </w:rPr>
      </w:pPr>
      <w:r w:rsidRPr="003E1CBC">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r w:rsidR="00597F8A" w:rsidRPr="003E1CBC">
        <w:rPr>
          <w:lang w:val="el-GR"/>
        </w:rPr>
        <w:br w:type="page"/>
      </w:r>
    </w:p>
    <w:p w14:paraId="601D999A" w14:textId="77777777" w:rsidR="00C33C73" w:rsidRPr="00603221" w:rsidRDefault="00C33C73" w:rsidP="003A109E">
      <w:pPr>
        <w:pStyle w:val="2"/>
        <w:rPr>
          <w:rFonts w:cs="Tahoma"/>
          <w:lang w:val="el-GR"/>
        </w:rPr>
      </w:pPr>
      <w:r w:rsidRPr="00603221">
        <w:rPr>
          <w:rFonts w:cs="Tahoma"/>
          <w:lang w:val="el-GR"/>
        </w:rPr>
        <w:lastRenderedPageBreak/>
        <w:tab/>
      </w:r>
      <w:bookmarkStart w:id="173" w:name="_Toc97194289"/>
      <w:bookmarkStart w:id="174" w:name="_Toc97194431"/>
      <w:bookmarkStart w:id="175" w:name="_Toc128087068"/>
      <w:r w:rsidRPr="00603221">
        <w:rPr>
          <w:rFonts w:cs="Tahoma"/>
          <w:lang w:val="el-GR"/>
        </w:rPr>
        <w:t>Κριτήρια Ανάθεσης</w:t>
      </w:r>
      <w:bookmarkEnd w:id="173"/>
      <w:bookmarkEnd w:id="174"/>
      <w:bookmarkEnd w:id="175"/>
      <w:r w:rsidRPr="00603221">
        <w:rPr>
          <w:rFonts w:cs="Tahoma"/>
          <w:lang w:val="el-GR"/>
        </w:rPr>
        <w:t xml:space="preserve"> </w:t>
      </w:r>
    </w:p>
    <w:p w14:paraId="6A9A94FD" w14:textId="77777777" w:rsidR="008338F0" w:rsidRPr="00603221" w:rsidRDefault="003355E7" w:rsidP="00A9034C">
      <w:pPr>
        <w:pStyle w:val="3"/>
        <w:ind w:left="709" w:hanging="709"/>
        <w:rPr>
          <w:lang w:val="el-GR"/>
        </w:rPr>
      </w:pPr>
      <w:bookmarkStart w:id="176" w:name="_Ref496542191"/>
      <w:bookmarkStart w:id="177" w:name="_Toc97194290"/>
      <w:bookmarkStart w:id="178" w:name="_Toc97194432"/>
      <w:bookmarkStart w:id="179" w:name="_Toc128087069"/>
      <w:r w:rsidRPr="00603221">
        <w:rPr>
          <w:lang w:val="el-GR"/>
        </w:rPr>
        <w:t>Κριτήριο ανάθεσης</w:t>
      </w:r>
      <w:bookmarkEnd w:id="176"/>
      <w:bookmarkEnd w:id="177"/>
      <w:bookmarkEnd w:id="178"/>
      <w:bookmarkEnd w:id="179"/>
    </w:p>
    <w:p w14:paraId="4752AB44" w14:textId="77777777" w:rsidR="008338F0" w:rsidRPr="008C6F6A" w:rsidRDefault="003355E7" w:rsidP="00DD2BF2">
      <w:pPr>
        <w:rPr>
          <w:lang w:val="el-GR"/>
        </w:rPr>
      </w:pPr>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p>
    <w:p w14:paraId="6EC2ED73" w14:textId="77777777" w:rsidR="00372DB8" w:rsidRDefault="003355E7">
      <w:pPr>
        <w:rPr>
          <w:lang w:val="el-GR"/>
        </w:rPr>
      </w:pPr>
      <w:r w:rsidRPr="00603221">
        <w:rPr>
          <w:lang w:val="el-GR"/>
        </w:rPr>
        <w:t xml:space="preserve">βάσει </w:t>
      </w:r>
      <w:r w:rsidR="00372DB8">
        <w:rPr>
          <w:lang w:val="el-GR"/>
        </w:rPr>
        <w:t>αποκλειστικά της τιμής.</w:t>
      </w:r>
    </w:p>
    <w:p w14:paraId="449E876C" w14:textId="77777777" w:rsidR="00C40FB9" w:rsidRPr="00603221" w:rsidRDefault="00C40FB9" w:rsidP="0001217D">
      <w:pPr>
        <w:rPr>
          <w:lang w:val="el-GR"/>
        </w:rPr>
      </w:pPr>
    </w:p>
    <w:p w14:paraId="10BE13A1" w14:textId="77777777" w:rsidR="0001217D" w:rsidRPr="00603221" w:rsidRDefault="0001217D" w:rsidP="00603221">
      <w:pPr>
        <w:pStyle w:val="4"/>
        <w:rPr>
          <w:rFonts w:cs="Tahoma"/>
          <w:szCs w:val="22"/>
          <w:u w:val="single"/>
          <w:lang w:val="el-GR"/>
        </w:rPr>
      </w:pPr>
      <w:bookmarkStart w:id="180" w:name="_Toc9049526"/>
      <w:bookmarkStart w:id="181" w:name="_Toc9050798"/>
      <w:bookmarkStart w:id="182" w:name="_Toc16061711"/>
      <w:bookmarkStart w:id="183" w:name="_Toc25743321"/>
      <w:bookmarkStart w:id="184" w:name="_Toc26592535"/>
      <w:bookmarkStart w:id="185" w:name="_Toc43634791"/>
      <w:bookmarkStart w:id="186" w:name="_Toc44821171"/>
      <w:bookmarkStart w:id="187" w:name="_Toc48552963"/>
      <w:bookmarkStart w:id="188" w:name="_Toc49074409"/>
      <w:bookmarkStart w:id="189" w:name="_Toc286055470"/>
      <w:bookmarkStart w:id="190" w:name="_Toc97194294"/>
      <w:bookmarkStart w:id="191" w:name="_Toc128087070"/>
      <w:r w:rsidRPr="00603221">
        <w:rPr>
          <w:rFonts w:cs="Tahoma"/>
          <w:szCs w:val="22"/>
          <w:u w:val="single"/>
          <w:lang w:val="el-GR"/>
        </w:rPr>
        <w:t>Διαμόρφωση συγκριτικού κόστους Προσφοράς</w:t>
      </w:r>
      <w:bookmarkEnd w:id="180"/>
      <w:bookmarkEnd w:id="181"/>
      <w:bookmarkEnd w:id="182"/>
      <w:bookmarkEnd w:id="183"/>
      <w:bookmarkEnd w:id="184"/>
      <w:bookmarkEnd w:id="185"/>
      <w:bookmarkEnd w:id="186"/>
      <w:bookmarkEnd w:id="187"/>
      <w:bookmarkEnd w:id="188"/>
      <w:bookmarkEnd w:id="189"/>
      <w:bookmarkEnd w:id="190"/>
      <w:bookmarkEnd w:id="191"/>
    </w:p>
    <w:p w14:paraId="6703AF59" w14:textId="77777777" w:rsidR="0001217D" w:rsidRPr="00603221" w:rsidRDefault="0001217D" w:rsidP="0001217D">
      <w:pPr>
        <w:rPr>
          <w:lang w:val="el-GR"/>
        </w:rPr>
      </w:pPr>
      <w:r w:rsidRPr="00603221">
        <w:rPr>
          <w:lang w:val="el-GR"/>
        </w:rPr>
        <w:t xml:space="preserve">Το συγκριτικό κόστος Κ κάθε Προσφοράς περιλαμβάνει: </w:t>
      </w:r>
    </w:p>
    <w:p w14:paraId="71B14AFE" w14:textId="62C65CD4" w:rsidR="0001217D" w:rsidRPr="00123153" w:rsidRDefault="0001217D">
      <w:pPr>
        <w:numPr>
          <w:ilvl w:val="0"/>
          <w:numId w:val="11"/>
        </w:numPr>
        <w:suppressAutoHyphens w:val="0"/>
        <w:ind w:left="60"/>
        <w:rPr>
          <w:lang w:val="el-GR"/>
        </w:rPr>
      </w:pPr>
      <w:r w:rsidRPr="00123153">
        <w:rPr>
          <w:lang w:val="el-GR"/>
        </w:rPr>
        <w:t xml:space="preserve">το συνολικό κόστος για το Έργο, χωρίς ΦΠΑ {βλ. </w:t>
      </w:r>
      <w:r w:rsidR="00694974" w:rsidRPr="00123153">
        <w:rPr>
          <w:lang w:val="el-GR"/>
        </w:rPr>
        <w:fldChar w:fldCharType="begin"/>
      </w:r>
      <w:r w:rsidR="00694974" w:rsidRPr="00123153">
        <w:rPr>
          <w:lang w:val="el-GR"/>
        </w:rPr>
        <w:instrText xml:space="preserve"> REF _Ref40980023 \h </w:instrText>
      </w:r>
      <w:r w:rsidR="00694974" w:rsidRPr="00123153">
        <w:rPr>
          <w:lang w:val="el-GR"/>
        </w:rPr>
      </w:r>
      <w:r w:rsidR="00694974" w:rsidRPr="00123153">
        <w:rPr>
          <w:lang w:val="el-GR"/>
        </w:rPr>
        <w:fldChar w:fldCharType="separate"/>
      </w:r>
      <w:r w:rsidR="000C0A1F" w:rsidRPr="00603221">
        <w:rPr>
          <w:lang w:val="el-GR"/>
        </w:rPr>
        <w:t xml:space="preserve">ΠΑΡΑΡΤΗΜΑ </w:t>
      </w:r>
      <w:r w:rsidR="000C0A1F" w:rsidRPr="00603221">
        <w:t>VI</w:t>
      </w:r>
      <w:r w:rsidR="000C0A1F" w:rsidRPr="00603221">
        <w:rPr>
          <w:lang w:val="el-GR"/>
        </w:rPr>
        <w:t xml:space="preserve"> – Υπόδειγμα Οικονομικής Προσφοράς</w:t>
      </w:r>
      <w:r w:rsidR="00694974" w:rsidRPr="00123153">
        <w:rPr>
          <w:lang w:val="el-GR"/>
        </w:rPr>
        <w:fldChar w:fldCharType="end"/>
      </w:r>
      <w:r w:rsidR="007F03FD" w:rsidRPr="00123153">
        <w:rPr>
          <w:lang w:val="el-GR"/>
        </w:rPr>
        <w:t xml:space="preserve">, </w:t>
      </w:r>
      <w:r w:rsidR="00123153" w:rsidRPr="00123153">
        <w:rPr>
          <w:lang w:val="en-US"/>
        </w:rPr>
        <w:fldChar w:fldCharType="begin"/>
      </w:r>
      <w:r w:rsidR="00123153" w:rsidRPr="00123153">
        <w:rPr>
          <w:lang w:val="el-GR"/>
        </w:rPr>
        <w:instrText xml:space="preserve"> REF _Ref104352824 \h </w:instrText>
      </w:r>
      <w:r w:rsidR="00123153" w:rsidRPr="00123153">
        <w:rPr>
          <w:lang w:val="en-US"/>
        </w:rPr>
      </w:r>
      <w:r w:rsidR="00123153" w:rsidRPr="00123153">
        <w:rPr>
          <w:lang w:val="en-US"/>
        </w:rPr>
        <w:fldChar w:fldCharType="separate"/>
      </w:r>
      <w:r w:rsidR="000C0A1F" w:rsidRPr="00C4217E">
        <w:rPr>
          <w:lang w:val="el-GR"/>
        </w:rPr>
        <w:t>Συγκεντρωτικός Πίνακας Οικονομικής Προσφοράς Έργου</w:t>
      </w:r>
      <w:r w:rsidR="00123153" w:rsidRPr="00123153">
        <w:rPr>
          <w:lang w:val="en-US"/>
        </w:rPr>
        <w:fldChar w:fldCharType="end"/>
      </w:r>
      <w:r w:rsidRPr="00123153">
        <w:rPr>
          <w:lang w:val="el-GR"/>
        </w:rPr>
        <w:t>}</w:t>
      </w:r>
      <w:r w:rsidR="00123153" w:rsidRPr="00123153">
        <w:rPr>
          <w:lang w:val="el-GR"/>
        </w:rPr>
        <w:t xml:space="preserve">, </w:t>
      </w:r>
      <w:r w:rsidRPr="00123153">
        <w:rPr>
          <w:lang w:val="el-GR"/>
        </w:rPr>
        <w:t xml:space="preserve">όπως προκύπτει από τους Πίνακες Οικονομικής Προσφοράς του υποψηφίου </w:t>
      </w:r>
      <w:r w:rsidR="007F03FD" w:rsidRPr="00123153">
        <w:rPr>
          <w:lang w:val="el-GR"/>
        </w:rPr>
        <w:t xml:space="preserve">Οικονομικού Φορέα </w:t>
      </w:r>
      <w:r w:rsidRPr="00123153">
        <w:rPr>
          <w:lang w:val="el-GR"/>
        </w:rPr>
        <w:t xml:space="preserve">. </w:t>
      </w:r>
    </w:p>
    <w:p w14:paraId="0BF309BD" w14:textId="77777777" w:rsidR="00EB4B2B" w:rsidRPr="00603221" w:rsidRDefault="00EB4B2B" w:rsidP="00766AC6">
      <w:pPr>
        <w:rPr>
          <w:b/>
          <w:u w:val="single"/>
          <w:lang w:val="el-GR"/>
        </w:rPr>
      </w:pPr>
    </w:p>
    <w:p w14:paraId="7890181B" w14:textId="77777777" w:rsidR="00221291" w:rsidRPr="00603221" w:rsidRDefault="00221291">
      <w:pPr>
        <w:suppressAutoHyphens w:val="0"/>
        <w:spacing w:after="0"/>
        <w:jc w:val="left"/>
        <w:rPr>
          <w:lang w:val="el-GR"/>
        </w:rPr>
      </w:pPr>
      <w:r w:rsidRPr="00603221">
        <w:rPr>
          <w:lang w:val="el-GR"/>
        </w:rPr>
        <w:br w:type="page"/>
      </w:r>
    </w:p>
    <w:p w14:paraId="4AF9BBEB" w14:textId="77777777" w:rsidR="004629AE" w:rsidRPr="00603221" w:rsidRDefault="004629AE">
      <w:pPr>
        <w:rPr>
          <w:lang w:val="el-GR"/>
        </w:rPr>
      </w:pPr>
    </w:p>
    <w:p w14:paraId="69AB06CD" w14:textId="77777777" w:rsidR="008338F0" w:rsidRPr="00603221" w:rsidRDefault="003355E7" w:rsidP="003A109E">
      <w:pPr>
        <w:pStyle w:val="2"/>
        <w:rPr>
          <w:rFonts w:cs="Tahoma"/>
          <w:lang w:val="el-GR"/>
        </w:rPr>
      </w:pPr>
      <w:r w:rsidRPr="00603221">
        <w:rPr>
          <w:rFonts w:cs="Tahoma"/>
          <w:lang w:val="el-GR"/>
        </w:rPr>
        <w:tab/>
      </w:r>
      <w:bookmarkStart w:id="192" w:name="_Toc97194296"/>
      <w:bookmarkStart w:id="193" w:name="_Toc97194435"/>
      <w:bookmarkStart w:id="194" w:name="_Toc128087071"/>
      <w:r w:rsidRPr="00603221">
        <w:rPr>
          <w:rFonts w:cs="Tahoma"/>
          <w:lang w:val="el-GR"/>
        </w:rPr>
        <w:t>Κατάρτιση - Περιεχόμενο Προσφορών</w:t>
      </w:r>
      <w:bookmarkEnd w:id="192"/>
      <w:bookmarkEnd w:id="193"/>
      <w:bookmarkEnd w:id="194"/>
    </w:p>
    <w:p w14:paraId="6130DDE8" w14:textId="77777777" w:rsidR="008338F0" w:rsidRPr="00603221" w:rsidRDefault="003355E7" w:rsidP="005A1609">
      <w:pPr>
        <w:pStyle w:val="3"/>
        <w:ind w:left="709" w:hanging="709"/>
        <w:rPr>
          <w:lang w:val="el-GR"/>
        </w:rPr>
      </w:pPr>
      <w:bookmarkStart w:id="195" w:name="_Ref496542253"/>
      <w:bookmarkStart w:id="196" w:name="_Toc97194297"/>
      <w:bookmarkStart w:id="197" w:name="_Toc97194436"/>
      <w:bookmarkStart w:id="198" w:name="_Toc128087072"/>
      <w:r w:rsidRPr="00603221">
        <w:rPr>
          <w:lang w:val="el-GR"/>
        </w:rPr>
        <w:t>Γενικοί όροι υποβολής προσφορών</w:t>
      </w:r>
      <w:bookmarkEnd w:id="195"/>
      <w:bookmarkEnd w:id="196"/>
      <w:bookmarkEnd w:id="197"/>
      <w:bookmarkEnd w:id="198"/>
    </w:p>
    <w:p w14:paraId="2ABDFBA7"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556BFE7F" w14:textId="77777777" w:rsidR="008338F0" w:rsidRDefault="003355E7">
      <w:pPr>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2B0F3D42" w14:textId="77777777"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5"/>
      </w:r>
      <w:r>
        <w:rPr>
          <w:rFonts w:cs="Helvetica"/>
          <w:color w:val="000000"/>
          <w:lang w:val="el-GR" w:eastAsia="el-GR"/>
        </w:rPr>
        <w:t>.</w:t>
      </w:r>
    </w:p>
    <w:p w14:paraId="02ADCEC5" w14:textId="77777777" w:rsidR="002B2F6A" w:rsidRDefault="002B2F6A" w:rsidP="002B2F6A">
      <w:pPr>
        <w:rPr>
          <w:lang w:val="el-GR"/>
        </w:rPr>
      </w:pPr>
      <w:r w:rsidRPr="00CB7A20">
        <w:rPr>
          <w:rFonts w:cs="Helvetica"/>
          <w:color w:val="000000"/>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r w:rsidRPr="00CB7A20">
        <w:rPr>
          <w:rStyle w:val="ab"/>
          <w:rFonts w:cs="Helvetica"/>
          <w:color w:val="000000"/>
          <w:lang w:val="el-GR" w:eastAsia="el-GR"/>
        </w:rPr>
        <w:footnoteReference w:id="6"/>
      </w:r>
    </w:p>
    <w:p w14:paraId="60E1FB1C" w14:textId="77777777" w:rsidR="002B2F6A" w:rsidRPr="002B2F6A" w:rsidRDefault="002B2F6A" w:rsidP="002B2F6A">
      <w:pPr>
        <w:rPr>
          <w:color w:val="000000"/>
          <w:lang w:val="el-GR" w:eastAsia="el-GR"/>
        </w:rPr>
      </w:pPr>
    </w:p>
    <w:p w14:paraId="586B4D12" w14:textId="77777777" w:rsidR="008338F0" w:rsidRPr="00603221" w:rsidRDefault="003355E7" w:rsidP="005A1609">
      <w:pPr>
        <w:pStyle w:val="3"/>
        <w:ind w:left="709" w:hanging="709"/>
        <w:rPr>
          <w:lang w:val="el-GR"/>
        </w:rPr>
      </w:pPr>
      <w:bookmarkStart w:id="199" w:name="_Toc74566860"/>
      <w:bookmarkStart w:id="200" w:name="_Ref496542299"/>
      <w:bookmarkStart w:id="201" w:name="_Toc97194298"/>
      <w:bookmarkStart w:id="202" w:name="_Toc97194437"/>
      <w:bookmarkStart w:id="203" w:name="_Toc128087073"/>
      <w:bookmarkEnd w:id="199"/>
      <w:r w:rsidRPr="00603221">
        <w:rPr>
          <w:lang w:val="el-GR"/>
        </w:rPr>
        <w:t>Χρόνος και Τρόπος υποβολής προσφορών</w:t>
      </w:r>
      <w:bookmarkEnd w:id="200"/>
      <w:bookmarkEnd w:id="201"/>
      <w:bookmarkEnd w:id="202"/>
      <w:bookmarkEnd w:id="203"/>
      <w:r w:rsidRPr="00603221">
        <w:rPr>
          <w:lang w:val="el-GR"/>
        </w:rPr>
        <w:t xml:space="preserve"> </w:t>
      </w:r>
    </w:p>
    <w:p w14:paraId="27788B99" w14:textId="5A03FC27" w:rsidR="008338F0" w:rsidRDefault="008338F0" w:rsidP="00DB2BAF">
      <w:pPr>
        <w:rPr>
          <w:lang w:val="el-GR"/>
        </w:rPr>
      </w:pPr>
    </w:p>
    <w:p w14:paraId="5690412D" w14:textId="404A2528" w:rsidR="004B759E" w:rsidRPr="00821852" w:rsidRDefault="000F0E29" w:rsidP="00D472F0">
      <w:pPr>
        <w:rPr>
          <w:b/>
          <w:bCs/>
          <w:lang w:val="el-GR"/>
        </w:rPr>
      </w:pPr>
      <w:bookmarkStart w:id="204" w:name="_Toc74566862"/>
      <w:bookmarkStart w:id="205" w:name="_Toc97194299"/>
      <w:bookmarkEnd w:id="204"/>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F41119" w:rsidRPr="00821852">
        <w:rPr>
          <w:b/>
          <w:bCs/>
          <w:lang w:val="el-GR"/>
        </w:rPr>
        <w:fldChar w:fldCharType="begin"/>
      </w:r>
      <w:r w:rsidR="00F41119" w:rsidRPr="00821852">
        <w:rPr>
          <w:lang w:val="el-GR"/>
        </w:rPr>
        <w:instrText xml:space="preserve"> REF _Ref40979373 \r \h  \* MERGEFORMAT </w:instrText>
      </w:r>
      <w:r w:rsidR="00F41119" w:rsidRPr="00821852">
        <w:rPr>
          <w:b/>
          <w:bCs/>
          <w:lang w:val="el-GR"/>
        </w:rPr>
      </w:r>
      <w:r w:rsidR="00F41119" w:rsidRPr="00821852">
        <w:rPr>
          <w:b/>
          <w:bCs/>
          <w:lang w:val="el-GR"/>
        </w:rPr>
        <w:fldChar w:fldCharType="separate"/>
      </w:r>
      <w:r w:rsidR="000C0A1F">
        <w:rPr>
          <w:lang w:val="el-GR"/>
        </w:rPr>
        <w:t>1.5</w:t>
      </w:r>
      <w:r w:rsidR="00F41119" w:rsidRPr="00821852">
        <w:rPr>
          <w:b/>
          <w:bCs/>
          <w:lang w:val="el-GR"/>
        </w:rPr>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ιδίως στα άρθρα 36 και 37 και στην κατ’ εξουσιοδότηση των διατάξεων της παρ. 5 του άρθρου 36 του ν.4412/2016 εκδοθείσα με αρ.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05"/>
    </w:p>
    <w:p w14:paraId="772137F5" w14:textId="77777777" w:rsidR="004B759E" w:rsidRDefault="004B759E" w:rsidP="004B759E">
      <w:pPr>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522678C" w14:textId="77777777" w:rsidR="000F0E29" w:rsidRPr="000F0E29" w:rsidRDefault="000F0E29" w:rsidP="00D472F0">
      <w:pPr>
        <w:rPr>
          <w:lang w:val="el-GR"/>
        </w:rPr>
      </w:pPr>
      <w:bookmarkStart w:id="206" w:name="_Toc97194300"/>
    </w:p>
    <w:p w14:paraId="72290D97" w14:textId="1C0B35FA"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μέσω του ΕΣΗΔΗΣ βεβαιώνεται αυτόματα από το ΕΣΗΔΗΣ με υπηρεσίες χρονοσήμανσης,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06"/>
    </w:p>
    <w:p w14:paraId="2BFB3CEA" w14:textId="77777777" w:rsidR="004B759E" w:rsidRDefault="004B759E" w:rsidP="004B759E">
      <w:pPr>
        <w:spacing w:after="0"/>
        <w:rPr>
          <w:lang w:val="el-GR"/>
        </w:rPr>
      </w:pPr>
      <w:r>
        <w:rPr>
          <w:lang w:val="el-GR"/>
        </w:rPr>
        <w:lastRenderedPageBreak/>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05C9594" w14:textId="77777777" w:rsidR="004B759E" w:rsidRPr="00A334BA" w:rsidRDefault="004B759E" w:rsidP="00821852">
      <w:pPr>
        <w:rPr>
          <w:lang w:val="el-GR"/>
        </w:rPr>
      </w:pPr>
    </w:p>
    <w:p w14:paraId="5AE32DEC" w14:textId="77777777" w:rsidR="00893B0F" w:rsidRPr="00603221" w:rsidRDefault="00893B0F" w:rsidP="00893B0F">
      <w:pPr>
        <w:rPr>
          <w:b/>
          <w:bCs/>
          <w:lang w:val="el-GR"/>
        </w:rPr>
      </w:pPr>
      <w:r w:rsidRPr="00603221">
        <w:rPr>
          <w:lang w:val="el-GR"/>
        </w:rPr>
        <w:t xml:space="preserve">Μετά την παρέλευση της καταληκτικής ημερομηνίας και ώρας, δεν υπάρχει η δυνατότητα υποβολής προσφοράς στο Σύστημα. </w:t>
      </w:r>
      <w:r w:rsidRPr="00603221">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03BBDB50" w14:textId="77777777" w:rsidR="000F0E29" w:rsidRPr="000F0E29" w:rsidRDefault="000F0E29" w:rsidP="00D472F0">
      <w:pPr>
        <w:rPr>
          <w:lang w:val="el-GR"/>
        </w:rPr>
      </w:pPr>
      <w:bookmarkStart w:id="207" w:name="_Toc74566865"/>
      <w:bookmarkStart w:id="208" w:name="_Toc97194301"/>
      <w:bookmarkEnd w:id="207"/>
    </w:p>
    <w:p w14:paraId="5865AACC" w14:textId="3B493D27"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08"/>
      <w:r w:rsidR="004B759E" w:rsidRPr="00821852">
        <w:rPr>
          <w:lang w:val="el-GR"/>
        </w:rPr>
        <w:t xml:space="preserve"> </w:t>
      </w:r>
    </w:p>
    <w:p w14:paraId="4F563BCF" w14:textId="77777777" w:rsidR="004B759E" w:rsidRDefault="004B759E" w:rsidP="004B759E">
      <w:pPr>
        <w:rPr>
          <w:lang w:val="el-GR"/>
        </w:rPr>
      </w:pPr>
      <w:r>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77777777" w:rsidR="004B759E" w:rsidRDefault="004B759E" w:rsidP="004B759E">
      <w:pPr>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D472F0" w:rsidRDefault="00D472F0" w:rsidP="000F0E29">
      <w:pPr>
        <w:rPr>
          <w:lang w:val="el-GR"/>
        </w:rPr>
      </w:pPr>
      <w:bookmarkStart w:id="209" w:name="_Ref75869622"/>
      <w:bookmarkStart w:id="210" w:name="_Toc97194302"/>
    </w:p>
    <w:p w14:paraId="5C483A6C" w14:textId="2F429FE3" w:rsidR="00201A77" w:rsidRPr="00201A77" w:rsidRDefault="000F0E29" w:rsidP="00D472F0">
      <w:pPr>
        <w:rPr>
          <w:lang w:val="el-GR"/>
        </w:rPr>
      </w:pPr>
      <w:r w:rsidRPr="000F0E29">
        <w:rPr>
          <w:b/>
          <w:bCs/>
          <w:lang w:val="el-GR"/>
        </w:rPr>
        <w:t>2.4.2.4</w:t>
      </w:r>
      <w:r w:rsidRPr="000F0E29">
        <w:rPr>
          <w:lang w:val="el-GR"/>
        </w:rPr>
        <w:t xml:space="preserve"> </w:t>
      </w:r>
      <w:r w:rsidR="00486D17" w:rsidRPr="00201A77">
        <w:rPr>
          <w:lang w:val="el-GR"/>
        </w:rPr>
        <w:t>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486D17" w:rsidRPr="00201A77">
        <w:rPr>
          <w:vertAlign w:val="superscript"/>
          <w:lang w:val="el-GR"/>
        </w:rPr>
        <w:footnoteReference w:id="7"/>
      </w:r>
      <w:r w:rsidR="00486D17" w:rsidRPr="00821852">
        <w:rPr>
          <w:lang w:val="el-GR"/>
        </w:rPr>
        <w:t xml:space="preserve">.  </w:t>
      </w:r>
      <w:bookmarkStart w:id="211" w:name="_Toc74566867"/>
      <w:bookmarkStart w:id="212" w:name="_Toc74566868"/>
      <w:bookmarkStart w:id="213" w:name="_Toc74566869"/>
      <w:bookmarkStart w:id="214" w:name="_Toc74566870"/>
      <w:bookmarkEnd w:id="211"/>
      <w:bookmarkEnd w:id="212"/>
      <w:bookmarkEnd w:id="213"/>
      <w:bookmarkEnd w:id="214"/>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AE32CA" w:rsidRPr="00821852">
        <w:rPr>
          <w:b/>
          <w:bCs/>
          <w:lang w:val="el-GR"/>
        </w:rPr>
        <w:fldChar w:fldCharType="begin"/>
      </w:r>
      <w:r w:rsidR="00AE32CA" w:rsidRPr="00821852">
        <w:rPr>
          <w:lang w:val="el-GR"/>
        </w:rPr>
        <w:instrText xml:space="preserve"> REF _Ref510087097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0C0A1F" w:rsidRPr="000C0A1F">
        <w:rPr>
          <w:lang w:val="el-GR"/>
        </w:rPr>
        <w:t>ΠΑΡΑΡΤΗΜΑ V – Υπόδειγμα Τεχνικής Προσφοράς</w:t>
      </w:r>
      <w:r w:rsidR="00AE32CA" w:rsidRPr="00821852">
        <w:rPr>
          <w:b/>
          <w:bCs/>
          <w:lang w:val="el-GR"/>
        </w:rPr>
        <w:fldChar w:fldCharType="end"/>
      </w:r>
      <w:r w:rsidR="00AE32CA" w:rsidRPr="00821852">
        <w:rPr>
          <w:lang w:val="el-GR"/>
        </w:rPr>
        <w:t xml:space="preserve"> &amp; </w:t>
      </w:r>
      <w:r w:rsidR="00AE32CA" w:rsidRPr="00821852">
        <w:rPr>
          <w:b/>
          <w:bCs/>
          <w:lang w:val="el-GR"/>
        </w:rPr>
        <w:fldChar w:fldCharType="begin"/>
      </w:r>
      <w:r w:rsidR="00AE32CA" w:rsidRPr="00821852">
        <w:rPr>
          <w:lang w:val="el-GR"/>
        </w:rPr>
        <w:instrText xml:space="preserve"> REF _Ref510087099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0C0A1F" w:rsidRPr="00603221">
        <w:rPr>
          <w:lang w:val="el-GR"/>
        </w:rPr>
        <w:t xml:space="preserve">ΠΑΡΑΡΤΗΜΑ </w:t>
      </w:r>
      <w:r w:rsidR="000C0A1F" w:rsidRPr="000C0A1F">
        <w:rPr>
          <w:lang w:val="el-GR"/>
        </w:rPr>
        <w:t>VI</w:t>
      </w:r>
      <w:r w:rsidR="000C0A1F" w:rsidRPr="00603221">
        <w:rPr>
          <w:lang w:val="el-GR"/>
        </w:rPr>
        <w:t xml:space="preserve"> – Υπόδειγμα Οικονομικής Προσφοράς</w:t>
      </w:r>
      <w:r w:rsidR="00AE32CA" w:rsidRPr="00821852">
        <w:rPr>
          <w:b/>
          <w:bCs/>
          <w:lang w:val="el-GR"/>
        </w:rPr>
        <w:fldChar w:fldCharType="end"/>
      </w:r>
      <w:r w:rsidR="00E1337D" w:rsidRPr="00603221">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09"/>
      <w:bookmarkEnd w:id="210"/>
    </w:p>
    <w:p w14:paraId="6AB25FD5" w14:textId="77777777" w:rsidR="00FC039B" w:rsidRPr="00FC039B" w:rsidRDefault="00FC039B" w:rsidP="00FC039B">
      <w:pPr>
        <w:rPr>
          <w:lang w:val="el-GR"/>
        </w:rPr>
      </w:pPr>
    </w:p>
    <w:p w14:paraId="54173B71" w14:textId="4498F62B" w:rsidR="004E36A7" w:rsidRPr="00821852" w:rsidRDefault="000F0E29" w:rsidP="00D472F0">
      <w:pPr>
        <w:rPr>
          <w:lang w:val="el-GR"/>
        </w:rPr>
      </w:pPr>
      <w:bookmarkStart w:id="215" w:name="_Toc74566872"/>
      <w:bookmarkStart w:id="216" w:name="_Toc74566873"/>
      <w:bookmarkStart w:id="217" w:name="_Toc97194304"/>
      <w:bookmarkEnd w:id="215"/>
      <w:bookmarkEnd w:id="216"/>
      <w:r w:rsidRPr="000F0E29">
        <w:rPr>
          <w:b/>
          <w:bCs/>
          <w:lang w:val="el-GR"/>
        </w:rPr>
        <w:lastRenderedPageBreak/>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17"/>
    </w:p>
    <w:p w14:paraId="1A503652" w14:textId="77777777" w:rsidR="004E36A7" w:rsidRPr="008A2283" w:rsidRDefault="004E36A7" w:rsidP="004E36A7">
      <w:pPr>
        <w:rPr>
          <w:color w:val="000000"/>
          <w:lang w:val="el-GR"/>
        </w:rPr>
      </w:pPr>
      <w:bookmarkStart w:id="218"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12409A38" w14:textId="77777777"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5369132F"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ab"/>
          <w:color w:val="000000"/>
          <w:lang w:val="el-GR"/>
        </w:rPr>
        <w:t xml:space="preserve"> </w:t>
      </w:r>
    </w:p>
    <w:p w14:paraId="259D0117"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0BD205C6"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3342BE0" w14:textId="77777777" w:rsidR="004E36A7" w:rsidRDefault="004E36A7" w:rsidP="004E36A7">
      <w:pPr>
        <w:spacing w:after="144"/>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026E2E">
        <w:rPr>
          <w:b/>
          <w:color w:val="000000"/>
          <w:lang w:val="el-GR"/>
        </w:rPr>
        <w:t xml:space="preserve">. </w:t>
      </w:r>
      <w:bookmarkEnd w:id="218"/>
    </w:p>
    <w:p w14:paraId="5383EF47" w14:textId="77777777"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077F5026"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3D6835B7"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7777777" w:rsidR="000674D2" w:rsidRPr="00CB7A20" w:rsidRDefault="000674D2" w:rsidP="000674D2">
      <w:pPr>
        <w:rPr>
          <w:lang w:val="el-GR"/>
        </w:rPr>
      </w:pPr>
      <w:r w:rsidRPr="00CB7A20">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24870129"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77777777" w:rsidR="000674D2" w:rsidRDefault="000674D2" w:rsidP="000674D2">
      <w:pPr>
        <w:rPr>
          <w:lang w:val="el-GR"/>
        </w:rPr>
      </w:pPr>
      <w:r>
        <w:rPr>
          <w:lang w:val="el-GR"/>
        </w:rPr>
        <w:t>Σ</w:t>
      </w:r>
      <w:r w:rsidRPr="008178FF">
        <w:rPr>
          <w:lang w:val="el-GR"/>
        </w:rPr>
        <w:t xml:space="preserve">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w:t>
      </w:r>
      <w:r w:rsidRPr="008178FF">
        <w:rPr>
          <w:lang w:val="el-GR"/>
        </w:rPr>
        <w:lastRenderedPageBreak/>
        <w:t>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591BC884" w14:textId="77777777" w:rsidR="000674D2" w:rsidRPr="00CE38E4" w:rsidRDefault="000674D2" w:rsidP="000674D2">
      <w:pPr>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EA32B14"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77777777"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AB54721" w14:textId="77777777" w:rsidR="00CA1F25" w:rsidRPr="00603221" w:rsidRDefault="00CA1F25">
      <w:pPr>
        <w:rPr>
          <w:i/>
          <w:iCs/>
          <w:color w:val="5B9BD5"/>
          <w:lang w:val="el-GR"/>
        </w:rPr>
      </w:pPr>
    </w:p>
    <w:p w14:paraId="27769C73" w14:textId="77777777" w:rsidR="008338F0" w:rsidRPr="005A1609" w:rsidRDefault="003355E7" w:rsidP="005A1609">
      <w:pPr>
        <w:pStyle w:val="3"/>
        <w:ind w:left="709" w:hanging="709"/>
        <w:rPr>
          <w:lang w:val="el-GR"/>
        </w:rPr>
      </w:pPr>
      <w:bookmarkStart w:id="219" w:name="_Ref496542340"/>
      <w:bookmarkStart w:id="220" w:name="_Toc97194305"/>
      <w:bookmarkStart w:id="221" w:name="_Toc97194438"/>
      <w:bookmarkStart w:id="222" w:name="_Toc128087074"/>
      <w:r w:rsidRPr="00603221">
        <w:rPr>
          <w:lang w:val="el-GR"/>
        </w:rPr>
        <w:t>Περιεχόμενα Φακέλου «Δικαιολογητικά Συμμετοχής - Τεχνική Προσφορά»</w:t>
      </w:r>
      <w:bookmarkEnd w:id="219"/>
      <w:bookmarkEnd w:id="220"/>
      <w:bookmarkEnd w:id="221"/>
      <w:bookmarkEnd w:id="222"/>
      <w:r w:rsidRPr="00603221">
        <w:rPr>
          <w:lang w:val="el-GR"/>
        </w:rPr>
        <w:t xml:space="preserve"> </w:t>
      </w:r>
    </w:p>
    <w:p w14:paraId="0C5CAAFE" w14:textId="77777777" w:rsidR="002C7E9A" w:rsidRPr="003329FF" w:rsidRDefault="002C7E9A" w:rsidP="0069435C">
      <w:pPr>
        <w:pStyle w:val="4"/>
        <w:rPr>
          <w:rStyle w:val="Heading4Char"/>
          <w:rFonts w:ascii="Tahoma" w:hAnsi="Tahoma" w:cs="Tahoma"/>
          <w:b/>
          <w:bCs/>
          <w:sz w:val="22"/>
        </w:rPr>
      </w:pPr>
      <w:bookmarkStart w:id="223" w:name="_Toc74566876"/>
      <w:bookmarkStart w:id="224" w:name="_Ref55324286"/>
      <w:bookmarkStart w:id="225" w:name="_Toc97194306"/>
      <w:bookmarkStart w:id="226" w:name="_Toc128087075"/>
      <w:bookmarkEnd w:id="223"/>
      <w:r w:rsidRPr="003329FF">
        <w:rPr>
          <w:rStyle w:val="Heading4Char"/>
          <w:rFonts w:ascii="Tahoma" w:hAnsi="Tahoma" w:cs="Tahoma"/>
          <w:b/>
          <w:bCs/>
          <w:sz w:val="22"/>
        </w:rPr>
        <w:t>Δικαιολογητικά Συμμετοχής</w:t>
      </w:r>
      <w:bookmarkEnd w:id="224"/>
      <w:bookmarkEnd w:id="225"/>
      <w:bookmarkEnd w:id="226"/>
    </w:p>
    <w:p w14:paraId="5A188320" w14:textId="77777777"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96B4CF2"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5A44E45B" w:rsidR="007702DC" w:rsidRPr="00BD7E89"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bookmarkStart w:id="227" w:name="_Hlk118712722"/>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0C0A1F">
        <w:rPr>
          <w:lang w:val="el-GR"/>
        </w:rPr>
        <w:t>2.1.5</w:t>
      </w:r>
      <w:r w:rsidRPr="00603221">
        <w:rPr>
          <w:lang w:val="el-GR"/>
        </w:rPr>
        <w:fldChar w:fldCharType="end"/>
      </w:r>
      <w:bookmarkEnd w:id="227"/>
      <w:r w:rsidRPr="00603221">
        <w:rPr>
          <w:lang w:val="el-GR"/>
        </w:rPr>
        <w:t xml:space="preserve"> και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0C0A1F">
        <w:rPr>
          <w:color w:val="000000"/>
          <w:lang w:val="el-GR"/>
        </w:rPr>
        <w:t>2.2.2</w:t>
      </w:r>
      <w:r w:rsidRPr="00603221">
        <w:rPr>
          <w:color w:val="000000"/>
          <w:lang w:val="el-GR"/>
        </w:rPr>
        <w:fldChar w:fldCharType="end"/>
      </w:r>
      <w:r>
        <w:rPr>
          <w:color w:val="000000"/>
          <w:lang w:val="el-GR"/>
        </w:rPr>
        <w:t xml:space="preserve"> </w:t>
      </w:r>
      <w:r w:rsidRPr="00BD7E89">
        <w:rPr>
          <w:lang w:val="el-GR"/>
        </w:rPr>
        <w:t xml:space="preserve">αντίστοιχα της παρούσας διακήρυξης.  </w:t>
      </w:r>
    </w:p>
    <w:p w14:paraId="7E9FB0AF" w14:textId="6C835876" w:rsidR="00CD4F51" w:rsidRPr="00B07864" w:rsidRDefault="00CD4F51" w:rsidP="00CD4F51">
      <w:pPr>
        <w:rPr>
          <w:lang w:val="el-GR"/>
        </w:rPr>
      </w:pPr>
      <w:bookmarkStart w:id="228" w:name="_Hlk118712689"/>
      <w:r w:rsidRPr="00B07864">
        <w:rPr>
          <w:lang w:val="el-GR"/>
        </w:rPr>
        <w:t xml:space="preserve">γ) </w:t>
      </w:r>
      <w:r w:rsidR="009F688B" w:rsidRPr="00B07864">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w:t>
      </w:r>
      <w:r w:rsidR="009F688B" w:rsidRPr="00B07864">
        <w:rPr>
          <w:lang w:val="el-GR"/>
        </w:rPr>
        <w:lastRenderedPageBreak/>
        <w:t xml:space="preserve">αναφέρεται ρητά η μη συμμετοχή  φυσικού ή νομικού προσώπου στην εταιρεία που θα συμμετάσχει στην παρούσα σύμβαση, </w:t>
      </w:r>
      <w:r w:rsidRPr="00B07864">
        <w:rPr>
          <w:lang w:val="el-GR"/>
        </w:rPr>
        <w:t xml:space="preserve">σύμφωνα με το </w:t>
      </w:r>
      <w:r w:rsidR="009F688B">
        <w:rPr>
          <w:lang w:val="el-GR"/>
        </w:rPr>
        <w:fldChar w:fldCharType="begin"/>
      </w:r>
      <w:r w:rsidR="009F688B">
        <w:rPr>
          <w:lang w:val="el-GR"/>
        </w:rPr>
        <w:instrText xml:space="preserve"> REF _Ref494118533 \h </w:instrText>
      </w:r>
      <w:r w:rsidR="009F688B">
        <w:rPr>
          <w:lang w:val="el-GR"/>
        </w:rPr>
      </w:r>
      <w:r w:rsidR="009F688B">
        <w:rPr>
          <w:lang w:val="el-GR"/>
        </w:rPr>
        <w:fldChar w:fldCharType="separate"/>
      </w:r>
      <w:r w:rsidR="000C0A1F" w:rsidRPr="00603221">
        <w:rPr>
          <w:lang w:val="el-GR"/>
        </w:rPr>
        <w:t xml:space="preserve">ΠΑΡΑΡΤΗΜΑ </w:t>
      </w:r>
      <w:r w:rsidR="000C0A1F" w:rsidRPr="00603221">
        <w:t>VI</w:t>
      </w:r>
      <w:r w:rsidR="000C0A1F" w:rsidRPr="00603221">
        <w:rPr>
          <w:lang w:val="el-GR"/>
        </w:rPr>
        <w:t>Ι – Άλλες Δηλώσεις</w:t>
      </w:r>
      <w:r w:rsidR="009F688B">
        <w:rPr>
          <w:lang w:val="el-GR"/>
        </w:rPr>
        <w:fldChar w:fldCharType="end"/>
      </w:r>
      <w:r w:rsidRPr="00B07864">
        <w:rPr>
          <w:lang w:val="el-GR"/>
        </w:rPr>
        <w:t>.</w:t>
      </w:r>
    </w:p>
    <w:bookmarkEnd w:id="228"/>
    <w:p w14:paraId="0AF6E168" w14:textId="77777777" w:rsidR="007702DC" w:rsidRDefault="007702DC" w:rsidP="002C7E9A">
      <w:pPr>
        <w:rPr>
          <w:lang w:val="el-GR"/>
        </w:rPr>
      </w:pPr>
    </w:p>
    <w:p w14:paraId="3C320E46" w14:textId="07780437"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Pr>
          <w:lang w:val="el-GR"/>
        </w:rPr>
        <w:fldChar w:fldCharType="begin"/>
      </w:r>
      <w:r>
        <w:rPr>
          <w:lang w:val="el-GR"/>
        </w:rPr>
        <w:instrText xml:space="preserve"> REF _Ref496624736 \h </w:instrText>
      </w:r>
      <w:r>
        <w:rPr>
          <w:lang w:val="el-GR"/>
        </w:rPr>
      </w:r>
      <w:r>
        <w:rPr>
          <w:lang w:val="el-GR"/>
        </w:rPr>
        <w:fldChar w:fldCharType="separate"/>
      </w:r>
      <w:r w:rsidR="000C0A1F" w:rsidRPr="00603221">
        <w:rPr>
          <w:color w:val="000099"/>
          <w:lang w:val="el-GR"/>
        </w:rPr>
        <w:t xml:space="preserve">ΠΑΡΑΡΤΗΜΑ ΙΙI – ΕΥΡΩΠΑΙΚΟ ΕΝΙΑΙΟ ΕΓΓΡΑΦΟ ΣΥΜΒΑΣΗΣ (ΕΕΕΣ) </w:t>
      </w:r>
      <w:r>
        <w:rPr>
          <w:lang w:val="el-GR"/>
        </w:rPr>
        <w:fldChar w:fldCharType="end"/>
      </w:r>
      <w:r w:rsidRPr="00197834">
        <w:rPr>
          <w:lang w:val="el-GR"/>
        </w:rPr>
        <w:t xml:space="preserve"> ως Παράρτημα  αυτής. </w:t>
      </w:r>
    </w:p>
    <w:p w14:paraId="675A75CF" w14:textId="77777777" w:rsidR="00197834" w:rsidRPr="00197834" w:rsidRDefault="00197834" w:rsidP="00197834">
      <w:pPr>
        <w:rPr>
          <w:lang w:val="el-GR"/>
        </w:rPr>
      </w:pPr>
      <w:r w:rsidRPr="00197834">
        <w:rPr>
          <w:lang w:val="el-GR"/>
        </w:rPr>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14667300" w14:textId="77777777" w:rsidR="00D705C7" w:rsidRDefault="00197834" w:rsidP="00197834">
      <w:pPr>
        <w:rPr>
          <w:lang w:val="el-GR"/>
        </w:rPr>
      </w:pPr>
      <w:r w:rsidRPr="00197834">
        <w:rPr>
          <w:lang w:val="el-GR"/>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39567096" w14:textId="5C017E85" w:rsidR="00D705C7" w:rsidRPr="00821852" w:rsidRDefault="00D705C7" w:rsidP="00D705C7">
      <w:pPr>
        <w:rPr>
          <w:lang w:val="el-GR"/>
        </w:rPr>
      </w:pPr>
      <w:r w:rsidRPr="00821852">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3" w:history="1">
        <w:r w:rsidRPr="00821852">
          <w:rPr>
            <w:lang w:val="el-GR"/>
          </w:rPr>
          <w:t>www.promitheus.gov.gr</w:t>
        </w:r>
      </w:hyperlink>
      <w:r w:rsidRPr="00821852">
        <w:rPr>
          <w:lang w:val="el-GR"/>
        </w:rPr>
        <w:t>) του ΟΠΣ ΕΣΗΔΗΣ.</w:t>
      </w:r>
    </w:p>
    <w:p w14:paraId="4429FD10"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603221" w:rsidRDefault="00606EF6">
      <w:pPr>
        <w:rPr>
          <w:b/>
          <w:u w:val="single"/>
          <w:lang w:val="el-GR"/>
        </w:rPr>
      </w:pPr>
    </w:p>
    <w:p w14:paraId="7BC19537"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4C865597" w14:textId="77777777"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588E7060" w14:textId="77777777" w:rsidR="00704D1F" w:rsidRPr="00603221" w:rsidRDefault="00704D1F">
      <w:pPr>
        <w:rPr>
          <w:b/>
          <w:u w:val="single"/>
          <w:lang w:val="el-GR"/>
        </w:rPr>
      </w:pPr>
    </w:p>
    <w:p w14:paraId="6B79E9A4" w14:textId="3A19A960"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B22F8D" w:rsidRPr="00603221">
        <w:rPr>
          <w:lang w:val="el-GR"/>
        </w:rPr>
        <w:fldChar w:fldCharType="begin"/>
      </w:r>
      <w:r w:rsidR="00B22F8D" w:rsidRPr="00603221">
        <w:rPr>
          <w:lang w:val="el-GR"/>
        </w:rPr>
        <w:instrText xml:space="preserve"> REF _Ref496624736 \h </w:instrText>
      </w:r>
      <w:r w:rsidR="00DF02B0" w:rsidRPr="006719D5">
        <w:rPr>
          <w:lang w:val="el-GR"/>
        </w:rPr>
        <w:instrText xml:space="preserve"> \* MERGEFORMAT </w:instrText>
      </w:r>
      <w:r w:rsidR="00B22F8D" w:rsidRPr="00603221">
        <w:rPr>
          <w:lang w:val="el-GR"/>
        </w:rPr>
      </w:r>
      <w:r w:rsidR="00B22F8D" w:rsidRPr="00603221">
        <w:rPr>
          <w:lang w:val="el-GR"/>
        </w:rPr>
        <w:fldChar w:fldCharType="separate"/>
      </w:r>
      <w:r w:rsidR="000C0A1F" w:rsidRPr="00603221">
        <w:rPr>
          <w:color w:val="000099"/>
          <w:lang w:val="el-GR"/>
        </w:rPr>
        <w:t xml:space="preserve">ΠΑΡΑΡΤΗΜΑ ΙΙI – ΕΥΡΩΠΑΙΚΟ ΕΝΙΑΙΟ ΕΓΓΡΑΦΟ ΣΥΜΒΑΣΗΣ (ΕΕΕΣ) </w:t>
      </w:r>
      <w:r w:rsidR="00B22F8D" w:rsidRPr="00603221">
        <w:rPr>
          <w:lang w:val="el-GR"/>
        </w:rPr>
        <w:fldChar w:fldCharType="end"/>
      </w:r>
      <w:r w:rsidRPr="00603221">
        <w:rPr>
          <w:lang w:val="el-GR"/>
        </w:rPr>
        <w:t xml:space="preserve">. </w:t>
      </w:r>
    </w:p>
    <w:p w14:paraId="3F051F74"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2948E1E"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581CDABB"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66001CDC"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2D601776" w14:textId="2EA8A704"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τρίτο/ους, συμπληρώνοντας:</w:t>
      </w:r>
    </w:p>
    <w:p w14:paraId="5A70E727" w14:textId="77777777" w:rsidR="00704D1F" w:rsidRPr="00603221" w:rsidRDefault="00704D1F">
      <w:pPr>
        <w:pStyle w:val="aff"/>
        <w:numPr>
          <w:ilvl w:val="0"/>
          <w:numId w:val="6"/>
        </w:numPr>
        <w:rPr>
          <w:lang w:val="el-GR" w:eastAsia="el-GR"/>
        </w:rPr>
      </w:pPr>
      <w:r w:rsidRPr="00603221">
        <w:rPr>
          <w:lang w:val="el-GR"/>
        </w:rPr>
        <w:lastRenderedPageBreak/>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3860A27A"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r w:rsidR="00542891" w:rsidRPr="00603221">
        <w:rPr>
          <w:u w:val="single"/>
          <w:lang w:val="el-GR" w:eastAsia="el-GR"/>
        </w:rPr>
        <w:t>κλπ</w:t>
      </w:r>
    </w:p>
    <w:p w14:paraId="0E2C7F77" w14:textId="77777777" w:rsidR="00D9390F" w:rsidRPr="00603221" w:rsidRDefault="00D9390F">
      <w:pPr>
        <w:rPr>
          <w:lang w:val="el-GR"/>
        </w:rPr>
      </w:pPr>
      <w:r w:rsidRPr="00603221">
        <w:rPr>
          <w:lang w:val="el-GR"/>
        </w:rPr>
        <w:t>Στην περίπτωση συμμετοχής στο διαγωνισμό από κοινού ομίλων οικονομικών φορέων (λ.χ ενώσεων,</w:t>
      </w:r>
      <w:r w:rsidR="00A01EC2" w:rsidRPr="00603221">
        <w:rPr>
          <w:lang w:val="el-GR"/>
        </w:rPr>
        <w:t xml:space="preserve"> </w:t>
      </w:r>
      <w:r w:rsidRPr="00603221">
        <w:rPr>
          <w:lang w:val="el-GR"/>
        </w:rPr>
        <w:t xml:space="preserve">κοινοπραξιών, συνεταιρισμών κλπ),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5C22BB97"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3B837502" w14:textId="77777777" w:rsidR="00730FB9" w:rsidRPr="00603221" w:rsidRDefault="00730FB9" w:rsidP="00730FB9">
      <w:pPr>
        <w:rPr>
          <w:lang w:val="el-GR"/>
        </w:rPr>
      </w:pPr>
      <w:r w:rsidRPr="00603221">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7661691E" w14:textId="3F2C2FDE"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120AAAB3" w14:textId="77777777" w:rsidR="00FB65FD" w:rsidRPr="00603221" w:rsidRDefault="00FB65FD">
      <w:pPr>
        <w:rPr>
          <w:b/>
          <w:bCs/>
          <w:lang w:val="el-GR"/>
        </w:rPr>
      </w:pPr>
    </w:p>
    <w:p w14:paraId="3E433FD0" w14:textId="77777777" w:rsidR="002C7E9A" w:rsidRPr="00603221" w:rsidRDefault="002C7E9A">
      <w:pPr>
        <w:pStyle w:val="4"/>
        <w:rPr>
          <w:rFonts w:cs="Tahoma"/>
          <w:szCs w:val="22"/>
          <w:lang w:val="el-GR"/>
        </w:rPr>
      </w:pPr>
      <w:bookmarkStart w:id="229" w:name="_Toc97194307"/>
      <w:bookmarkStart w:id="230" w:name="_Toc128087076"/>
      <w:r w:rsidRPr="00603221">
        <w:rPr>
          <w:rFonts w:cs="Tahoma"/>
          <w:szCs w:val="22"/>
          <w:lang w:val="el-GR"/>
        </w:rPr>
        <w:t>Τεχνική Προσφορά</w:t>
      </w:r>
      <w:bookmarkEnd w:id="229"/>
      <w:bookmarkEnd w:id="230"/>
      <w:r w:rsidRPr="00603221">
        <w:rPr>
          <w:rFonts w:cs="Tahoma"/>
          <w:szCs w:val="22"/>
          <w:lang w:val="el-GR"/>
        </w:rPr>
        <w:t xml:space="preserve"> </w:t>
      </w:r>
      <w:r w:rsidR="00E1337D" w:rsidRPr="00603221">
        <w:rPr>
          <w:rFonts w:cs="Tahoma"/>
          <w:szCs w:val="22"/>
          <w:lang w:val="el-GR"/>
        </w:rPr>
        <w:t xml:space="preserve"> </w:t>
      </w:r>
    </w:p>
    <w:p w14:paraId="34F3DD8A" w14:textId="6DF647FB" w:rsidR="007A3AC0" w:rsidRPr="00D472F0" w:rsidRDefault="007A3AC0" w:rsidP="007A3AC0">
      <w:pPr>
        <w:rPr>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lang w:val="el-GR"/>
        </w:rPr>
        <w:t xml:space="preserve"> </w:t>
      </w:r>
      <w:r w:rsidR="006712BB">
        <w:rPr>
          <w:lang w:val="el-GR"/>
        </w:rPr>
        <w:fldChar w:fldCharType="begin"/>
      </w:r>
      <w:r w:rsidR="006712BB">
        <w:rPr>
          <w:lang w:val="el-GR"/>
        </w:rPr>
        <w:instrText xml:space="preserve"> REF _Ref496625830 \h </w:instrText>
      </w:r>
      <w:r w:rsidR="006712BB">
        <w:rPr>
          <w:lang w:val="el-GR"/>
        </w:rPr>
      </w:r>
      <w:r w:rsidR="006712BB">
        <w:rPr>
          <w:lang w:val="el-GR"/>
        </w:rPr>
        <w:fldChar w:fldCharType="separate"/>
      </w:r>
      <w:r w:rsidR="000C0A1F" w:rsidRPr="00603221">
        <w:rPr>
          <w:lang w:val="el-GR"/>
        </w:rPr>
        <w:t>ΠΑΡΑΡΤΗΜΑ Ι – Αναλυτική Περιγραφή Φυσικού και Οικονομικού Αντικειμένου της Σύμβασης</w:t>
      </w:r>
      <w:r w:rsidR="006712BB">
        <w:rPr>
          <w:lang w:val="el-GR"/>
        </w:rPr>
        <w:fldChar w:fldCharType="end"/>
      </w:r>
      <w:r w:rsidRPr="00603221">
        <w:rPr>
          <w:lang w:val="el-GR"/>
        </w:rPr>
        <w:t xml:space="preserve">  &amp;</w:t>
      </w:r>
      <w:r w:rsidR="00827CEF">
        <w:rPr>
          <w:lang w:val="el-GR"/>
        </w:rPr>
        <w:t xml:space="preserve"> </w:t>
      </w:r>
      <w:r w:rsidR="006712BB">
        <w:rPr>
          <w:lang w:val="el-GR"/>
        </w:rPr>
        <w:fldChar w:fldCharType="begin"/>
      </w:r>
      <w:r w:rsidR="006712BB">
        <w:rPr>
          <w:lang w:val="el-GR"/>
        </w:rPr>
        <w:instrText xml:space="preserve"> REF _Ref40980421 \h </w:instrText>
      </w:r>
      <w:r w:rsidR="006712BB">
        <w:rPr>
          <w:lang w:val="el-GR"/>
        </w:rPr>
      </w:r>
      <w:r w:rsidR="006712BB">
        <w:rPr>
          <w:lang w:val="el-GR"/>
        </w:rPr>
        <w:fldChar w:fldCharType="separate"/>
      </w:r>
      <w:r w:rsidR="000C0A1F" w:rsidRPr="00603221">
        <w:rPr>
          <w:lang w:val="el-GR"/>
        </w:rPr>
        <w:t>ΠΑΡΑΡΤΗΜΑ ΙΙ – Πίνακες Συμμόρφωσης</w:t>
      </w:r>
      <w:r w:rsidR="006712BB">
        <w:rPr>
          <w:lang w:val="el-GR"/>
        </w:rPr>
        <w:fldChar w:fldCharType="end"/>
      </w:r>
      <w:r w:rsidRPr="00603221">
        <w:rPr>
          <w:lang w:val="el-GR"/>
        </w:rPr>
        <w:t xml:space="preserve"> Ι τις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D472F0">
        <w:rPr>
          <w:lang w:val="el-GR"/>
        </w:rPr>
        <w:t>.</w:t>
      </w:r>
    </w:p>
    <w:p w14:paraId="0A86BBD8" w14:textId="2BFDAB13"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7D2CC2">
        <w:rPr>
          <w:highlight w:val="magenta"/>
          <w:lang w:val="el-GR"/>
        </w:rPr>
        <w:fldChar w:fldCharType="begin"/>
      </w:r>
      <w:r w:rsidR="007D2CC2">
        <w:rPr>
          <w:highlight w:val="magenta"/>
          <w:lang w:val="el-GR"/>
        </w:rPr>
        <w:instrText xml:space="preserve"> REF _Ref40980475 \h </w:instrText>
      </w:r>
      <w:r w:rsidR="007D2CC2">
        <w:rPr>
          <w:highlight w:val="magenta"/>
          <w:lang w:val="el-GR"/>
        </w:rPr>
      </w:r>
      <w:r w:rsidR="007D2CC2">
        <w:rPr>
          <w:highlight w:val="magenta"/>
          <w:lang w:val="el-GR"/>
        </w:rPr>
        <w:fldChar w:fldCharType="separate"/>
      </w:r>
      <w:r w:rsidR="000C0A1F" w:rsidRPr="000C0A1F">
        <w:rPr>
          <w:lang w:val="el-GR"/>
        </w:rPr>
        <w:t xml:space="preserve">ΠΑΡΑΡΤΗΜΑ </w:t>
      </w:r>
      <w:r w:rsidR="000C0A1F" w:rsidRPr="00603221">
        <w:t>V</w:t>
      </w:r>
      <w:r w:rsidR="000C0A1F" w:rsidRPr="000C0A1F">
        <w:rPr>
          <w:lang w:val="el-GR"/>
        </w:rPr>
        <w:t xml:space="preserve"> – Υπόδειγμα Τεχνικής Προσφοράς</w:t>
      </w:r>
      <w:r w:rsidR="007D2CC2">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603221" w:rsidRDefault="008338F0" w:rsidP="007A3AC0">
      <w:pPr>
        <w:rPr>
          <w:lang w:val="el-GR"/>
        </w:rPr>
      </w:pPr>
    </w:p>
    <w:p w14:paraId="6F2CD035" w14:textId="77777777" w:rsidR="008338F0" w:rsidRPr="00603221" w:rsidRDefault="003355E7" w:rsidP="005A1609">
      <w:pPr>
        <w:pStyle w:val="3"/>
        <w:ind w:left="709" w:hanging="709"/>
        <w:rPr>
          <w:lang w:val="el-GR"/>
        </w:rPr>
      </w:pPr>
      <w:bookmarkStart w:id="231" w:name="_Ref496542376"/>
      <w:bookmarkStart w:id="232" w:name="_Toc97194308"/>
      <w:bookmarkStart w:id="233" w:name="_Toc97194439"/>
      <w:bookmarkStart w:id="234" w:name="_Toc128087077"/>
      <w:r w:rsidRPr="00603221">
        <w:rPr>
          <w:lang w:val="el-GR"/>
        </w:rPr>
        <w:t>Περιεχόμενα Φακέλου «Οικονομική Προσφορά» / Τρόπος σύνταξης και υποβολής οικονομικών προσφορών</w:t>
      </w:r>
      <w:bookmarkEnd w:id="231"/>
      <w:bookmarkEnd w:id="232"/>
      <w:bookmarkEnd w:id="233"/>
      <w:bookmarkEnd w:id="234"/>
    </w:p>
    <w:p w14:paraId="253C7F5C" w14:textId="77777777" w:rsidR="001E3C20" w:rsidRPr="00603221" w:rsidRDefault="001E3C20" w:rsidP="00422D27">
      <w:pPr>
        <w:autoSpaceDE w:val="0"/>
        <w:autoSpaceDN w:val="0"/>
        <w:adjustRightInd w:val="0"/>
        <w:spacing w:after="0" w:line="276" w:lineRule="auto"/>
        <w:rPr>
          <w:lang w:val="el-GR"/>
        </w:rPr>
      </w:pPr>
    </w:p>
    <w:p w14:paraId="1CEEBAE0" w14:textId="2522334D"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7D2CC2">
        <w:rPr>
          <w:lang w:val="el-GR" w:eastAsia="el-GR"/>
        </w:rPr>
        <w:fldChar w:fldCharType="begin"/>
      </w:r>
      <w:r w:rsidR="007D2CC2">
        <w:rPr>
          <w:lang w:val="el-GR" w:eastAsia="el-GR"/>
        </w:rPr>
        <w:instrText xml:space="preserve"> REF _Ref40980548 \h </w:instrText>
      </w:r>
      <w:r w:rsidR="007D2CC2">
        <w:rPr>
          <w:lang w:val="el-GR" w:eastAsia="el-GR"/>
        </w:rPr>
      </w:r>
      <w:r w:rsidR="007D2CC2">
        <w:rPr>
          <w:lang w:val="el-GR" w:eastAsia="el-GR"/>
        </w:rPr>
        <w:fldChar w:fldCharType="separate"/>
      </w:r>
      <w:r w:rsidR="000C0A1F" w:rsidRPr="00603221">
        <w:rPr>
          <w:lang w:val="el-GR"/>
        </w:rPr>
        <w:t xml:space="preserve">ΠΑΡΑΡΤΗΜΑ </w:t>
      </w:r>
      <w:r w:rsidR="000C0A1F" w:rsidRPr="00603221">
        <w:t>VI</w:t>
      </w:r>
      <w:r w:rsidR="000C0A1F" w:rsidRPr="00603221">
        <w:rPr>
          <w:lang w:val="el-GR"/>
        </w:rPr>
        <w:t xml:space="preserve"> – Υπόδειγμα Οικονομικής Προσφοράς</w:t>
      </w:r>
      <w:r w:rsidR="007D2CC2">
        <w:rPr>
          <w:lang w:val="el-GR" w:eastAsia="el-GR"/>
        </w:rPr>
        <w:fldChar w:fldCharType="end"/>
      </w:r>
      <w:r w:rsidRPr="00603221">
        <w:rPr>
          <w:lang w:val="el-GR" w:eastAsia="el-GR"/>
        </w:rPr>
        <w:t xml:space="preserve"> της παρούσας Διακήρυξης </w:t>
      </w:r>
      <w:r w:rsidRPr="00603221">
        <w:rPr>
          <w:lang w:val="el-GR" w:eastAsia="el-GR"/>
        </w:rPr>
        <w:lastRenderedPageBreak/>
        <w:t xml:space="preserve">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Υποφάκελο «Οικονομική Προσφορά». </w:t>
      </w:r>
    </w:p>
    <w:p w14:paraId="0D83DDAC" w14:textId="77777777" w:rsidR="001E3C20" w:rsidRPr="00603221" w:rsidRDefault="001E3C20" w:rsidP="001E3C20">
      <w:pPr>
        <w:suppressAutoHyphens w:val="0"/>
        <w:autoSpaceDE w:val="0"/>
        <w:autoSpaceDN w:val="0"/>
        <w:adjustRightInd w:val="0"/>
        <w:spacing w:after="0"/>
        <w:jc w:val="left"/>
        <w:rPr>
          <w:lang w:val="el-GR" w:eastAsia="el-GR"/>
        </w:rPr>
      </w:pPr>
    </w:p>
    <w:p w14:paraId="16DBCF1A" w14:textId="77777777" w:rsidR="00585042" w:rsidRPr="00821852" w:rsidRDefault="00585042" w:rsidP="00585042">
      <w:pPr>
        <w:rPr>
          <w:lang w:val="el-GR"/>
        </w:rPr>
      </w:pPr>
      <w:r w:rsidRPr="00B07864">
        <w:rPr>
          <w:lang w:val="el-GR" w:eastAsia="el-GR"/>
        </w:rPr>
        <w:t>Η τιμή δίνεται σε ευρώ ανά μονάδα μέτρησης.</w:t>
      </w:r>
    </w:p>
    <w:p w14:paraId="50B7BD4F" w14:textId="77777777"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33E67197" w14:textId="77777777"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στην επ’ αυτού εισφορά υπέρ ΟΓΑ.</w:t>
      </w:r>
    </w:p>
    <w:p w14:paraId="2AA08B4B" w14:textId="77777777" w:rsidR="008338F0" w:rsidRPr="00603221" w:rsidRDefault="003355E7">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6C0C8320"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370F5C62"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357FBE2"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35" w:name="_Hlk67667045"/>
      <w:r w:rsidR="00C25AFF" w:rsidRPr="00C25AFF">
        <w:rPr>
          <w:lang w:val="el-GR"/>
        </w:rPr>
        <w:t>όπως τροποποιήθηκε με το άρθρο 42 του ν. 4782/Α36/9-3-2021</w:t>
      </w:r>
      <w:r w:rsidR="00C25AFF">
        <w:rPr>
          <w:lang w:val="el-GR"/>
        </w:rPr>
        <w:t xml:space="preserve"> </w:t>
      </w:r>
      <w:bookmarkEnd w:id="235"/>
      <w:r w:rsidRPr="00603221">
        <w:rPr>
          <w:lang w:val="el-GR"/>
        </w:rPr>
        <w:t>και</w:t>
      </w:r>
    </w:p>
    <w:p w14:paraId="4166F69A" w14:textId="77777777" w:rsidR="008338F0" w:rsidRPr="00603221" w:rsidRDefault="003355E7">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260F4232" w14:textId="01025B60" w:rsidR="001852F3" w:rsidRPr="00603221" w:rsidRDefault="003355E7">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603221">
        <w:rPr>
          <w:lang w:val="el-GR"/>
        </w:rPr>
        <w:fldChar w:fldCharType="begin"/>
      </w:r>
      <w:r w:rsidR="00194C49" w:rsidRPr="00603221">
        <w:rPr>
          <w:lang w:val="el-GR"/>
        </w:rPr>
        <w:instrText xml:space="preserve"> REF _Ref496607306 \r \h </w:instrText>
      </w:r>
      <w:r w:rsidR="00DF02B0" w:rsidRPr="006719D5">
        <w:rPr>
          <w:lang w:val="el-GR"/>
        </w:rPr>
        <w:instrText xml:space="preserve"> \* MERGEFORMAT </w:instrText>
      </w:r>
      <w:r w:rsidR="00194C49" w:rsidRPr="00603221">
        <w:rPr>
          <w:lang w:val="el-GR"/>
        </w:rPr>
      </w:r>
      <w:r w:rsidR="00194C49" w:rsidRPr="00603221">
        <w:rPr>
          <w:lang w:val="el-GR"/>
        </w:rPr>
        <w:fldChar w:fldCharType="separate"/>
      </w:r>
      <w:r w:rsidR="000C0A1F">
        <w:rPr>
          <w:lang w:val="el-GR"/>
        </w:rPr>
        <w:t>5.1</w:t>
      </w:r>
      <w:r w:rsidR="00194C49" w:rsidRPr="00603221">
        <w:rPr>
          <w:lang w:val="el-GR"/>
        </w:rPr>
        <w:fldChar w:fldCharType="end"/>
      </w:r>
      <w:r w:rsidRPr="00603221">
        <w:rPr>
          <w:lang w:val="el-GR"/>
        </w:rPr>
        <w:t xml:space="preserve"> της παρούσας διακήρυξης.</w:t>
      </w:r>
      <w:r w:rsidRPr="00603221">
        <w:rPr>
          <w:b/>
          <w:bCs/>
          <w:i/>
          <w:iCs/>
          <w:color w:val="5B9BD5"/>
          <w:lang w:val="el-GR"/>
        </w:rPr>
        <w:t xml:space="preserve"> </w:t>
      </w:r>
    </w:p>
    <w:p w14:paraId="33F27492" w14:textId="77777777" w:rsidR="00D472F0" w:rsidRPr="00D472F0" w:rsidRDefault="00D472F0">
      <w:pPr>
        <w:rPr>
          <w:lang w:val="el-GR"/>
        </w:rPr>
      </w:pPr>
    </w:p>
    <w:p w14:paraId="41C4FDB8" w14:textId="77777777" w:rsidR="008338F0" w:rsidRPr="00603221" w:rsidRDefault="003355E7" w:rsidP="005A1609">
      <w:pPr>
        <w:pStyle w:val="3"/>
        <w:ind w:left="709" w:hanging="709"/>
        <w:rPr>
          <w:lang w:val="el-GR"/>
        </w:rPr>
      </w:pPr>
      <w:bookmarkStart w:id="236" w:name="_Ref496542395"/>
      <w:bookmarkStart w:id="237" w:name="_Ref496542431"/>
      <w:bookmarkStart w:id="238" w:name="_Toc97194309"/>
      <w:bookmarkStart w:id="239" w:name="_Toc97194440"/>
      <w:bookmarkStart w:id="240" w:name="_Toc128087078"/>
      <w:r w:rsidRPr="00603221">
        <w:rPr>
          <w:lang w:val="el-GR"/>
        </w:rPr>
        <w:t>Χρόνος ισχύος των προσφορών</w:t>
      </w:r>
      <w:bookmarkEnd w:id="236"/>
      <w:bookmarkEnd w:id="237"/>
      <w:bookmarkEnd w:id="238"/>
      <w:bookmarkEnd w:id="239"/>
      <w:bookmarkEnd w:id="240"/>
      <w:r w:rsidR="00E1337D" w:rsidRPr="00603221">
        <w:rPr>
          <w:lang w:val="el-GR"/>
        </w:rPr>
        <w:t xml:space="preserve"> </w:t>
      </w:r>
    </w:p>
    <w:p w14:paraId="3D465D7A"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F7CDECC"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47C0AE9" w14:textId="65E4A360"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524BD" w:rsidRPr="00603221">
        <w:rPr>
          <w:color w:val="000000"/>
          <w:lang w:val="el-GR"/>
        </w:rPr>
        <w:fldChar w:fldCharType="begin"/>
      </w:r>
      <w:r w:rsidR="00F524BD" w:rsidRPr="00603221">
        <w:rPr>
          <w:color w:val="000000"/>
          <w:lang w:val="el-GR"/>
        </w:rPr>
        <w:instrText xml:space="preserve"> REF _Ref496542081 \r \h </w:instrText>
      </w:r>
      <w:r w:rsidR="00DF02B0" w:rsidRPr="006719D5">
        <w:rPr>
          <w:color w:val="000000"/>
          <w:lang w:val="el-GR"/>
        </w:rPr>
        <w:instrText xml:space="preserve"> \* MERGEFORMAT </w:instrText>
      </w:r>
      <w:r w:rsidR="00F524BD" w:rsidRPr="00603221">
        <w:rPr>
          <w:color w:val="000000"/>
          <w:lang w:val="el-GR"/>
        </w:rPr>
      </w:r>
      <w:r w:rsidR="00F524BD" w:rsidRPr="00603221">
        <w:rPr>
          <w:color w:val="000000"/>
          <w:lang w:val="el-GR"/>
        </w:rPr>
        <w:fldChar w:fldCharType="separate"/>
      </w:r>
      <w:r w:rsidR="000C0A1F">
        <w:rPr>
          <w:color w:val="000000"/>
          <w:lang w:val="el-GR"/>
        </w:rPr>
        <w:t>2.2.2</w:t>
      </w:r>
      <w:r w:rsidR="00F524BD"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25BB351C" w14:textId="77777777" w:rsidR="007D2CC2" w:rsidRPr="0029687F" w:rsidRDefault="003355E7" w:rsidP="007D2CC2">
      <w:pPr>
        <w:rPr>
          <w:lang w:val="el-GR"/>
        </w:rPr>
      </w:pPr>
      <w:r w:rsidRPr="00603221">
        <w:rPr>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241" w:name="_Hlk9420445"/>
      <w:r w:rsidRPr="00603221">
        <w:rPr>
          <w:lang w:val="el-GR" w:eastAsia="el-GR"/>
        </w:rPr>
        <w:t>.</w:t>
      </w:r>
      <w:r w:rsidR="003528AF">
        <w:rPr>
          <w:lang w:val="el-GR" w:eastAsia="el-GR"/>
        </w:rPr>
        <w:t xml:space="preserve"> </w:t>
      </w:r>
      <w:r w:rsidR="003528AF" w:rsidRPr="009567C7">
        <w:rPr>
          <w:lang w:val="el-GR" w:eastAsia="el-GR"/>
        </w:rPr>
        <w:t xml:space="preserve">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w:t>
      </w:r>
      <w:r w:rsidR="003528AF" w:rsidRPr="009567C7">
        <w:rPr>
          <w:lang w:val="el-GR" w:eastAsia="el-GR"/>
        </w:rPr>
        <w:lastRenderedPageBreak/>
        <w:t>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Στην τελευταία περίπτωση, η διαδικασία συνεχίζεται με όσους παρ</w:t>
      </w:r>
      <w:r w:rsidR="009567C7">
        <w:rPr>
          <w:lang w:val="el-GR" w:eastAsia="el-GR"/>
        </w:rPr>
        <w:t>έ</w:t>
      </w:r>
      <w:r w:rsidR="007D2CC2" w:rsidRPr="009567C7">
        <w:rPr>
          <w:lang w:val="el-GR" w:eastAsia="el-GR"/>
        </w:rPr>
        <w:t>τειναν τις προσφορές τους.</w:t>
      </w:r>
    </w:p>
    <w:p w14:paraId="19F129F2" w14:textId="77777777" w:rsidR="003528AF" w:rsidRPr="009567C7"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241"/>
    <w:p w14:paraId="53E2FA49" w14:textId="77777777" w:rsidR="008338F0" w:rsidRPr="00603221" w:rsidRDefault="008338F0">
      <w:pPr>
        <w:rPr>
          <w:lang w:val="el-GR"/>
        </w:rPr>
      </w:pPr>
    </w:p>
    <w:p w14:paraId="45A8A666" w14:textId="77777777" w:rsidR="008338F0" w:rsidRPr="00603221" w:rsidRDefault="003355E7" w:rsidP="005A1609">
      <w:pPr>
        <w:pStyle w:val="3"/>
        <w:ind w:left="709" w:hanging="709"/>
        <w:rPr>
          <w:lang w:val="el-GR"/>
        </w:rPr>
      </w:pPr>
      <w:bookmarkStart w:id="242" w:name="_Ref67613193"/>
      <w:bookmarkStart w:id="243" w:name="_Toc97194310"/>
      <w:bookmarkStart w:id="244" w:name="_Toc97194441"/>
      <w:bookmarkStart w:id="245" w:name="_Toc128087079"/>
      <w:r w:rsidRPr="00603221">
        <w:rPr>
          <w:lang w:val="el-GR"/>
        </w:rPr>
        <w:t>Λόγοι απόρριψης προσφορών</w:t>
      </w:r>
      <w:bookmarkEnd w:id="242"/>
      <w:bookmarkEnd w:id="243"/>
      <w:bookmarkEnd w:id="244"/>
      <w:bookmarkEnd w:id="245"/>
    </w:p>
    <w:p w14:paraId="027E1071" w14:textId="77777777" w:rsidR="00D6202B" w:rsidRDefault="00D6202B" w:rsidP="00DE6525">
      <w:pPr>
        <w:rPr>
          <w:lang w:val="en-US"/>
        </w:rPr>
      </w:pPr>
    </w:p>
    <w:p w14:paraId="720475C3" w14:textId="166381FA"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3026AA75" w14:textId="2E7C98A3" w:rsidR="00DE6525" w:rsidRPr="00603221" w:rsidRDefault="00A334BA">
      <w:pPr>
        <w:pStyle w:val="aff"/>
        <w:numPr>
          <w:ilvl w:val="0"/>
          <w:numId w:val="26"/>
        </w:numPr>
        <w:spacing w:before="120"/>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524BD" w:rsidRPr="00603221">
        <w:rPr>
          <w:lang w:val="el-GR"/>
        </w:rPr>
        <w:fldChar w:fldCharType="begin"/>
      </w:r>
      <w:r w:rsidR="00F524BD" w:rsidRPr="00603221">
        <w:rPr>
          <w:lang w:val="el-GR"/>
        </w:rPr>
        <w:instrText xml:space="preserve"> REF _Ref496542253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0C0A1F">
        <w:rPr>
          <w:lang w:val="el-GR"/>
        </w:rPr>
        <w:t>2.4.1</w:t>
      </w:r>
      <w:r w:rsidR="00F524BD" w:rsidRPr="00603221">
        <w:rPr>
          <w:lang w:val="el-GR"/>
        </w:rPr>
        <w:fldChar w:fldCharType="end"/>
      </w:r>
      <w:r w:rsidR="00DE6525" w:rsidRPr="00603221">
        <w:rPr>
          <w:lang w:val="el-GR"/>
        </w:rPr>
        <w:t xml:space="preserve"> (Γενικοί όροι υποβολής προσφορών), </w:t>
      </w:r>
      <w:r w:rsidR="00061ADD" w:rsidRPr="00603221">
        <w:rPr>
          <w:lang w:val="el-GR"/>
        </w:rPr>
        <w:fldChar w:fldCharType="begin"/>
      </w:r>
      <w:r w:rsidR="00061ADD" w:rsidRPr="00603221">
        <w:rPr>
          <w:lang w:val="el-GR"/>
        </w:rPr>
        <w:instrText xml:space="preserve"> REF _Ref496542299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C0A1F">
        <w:rPr>
          <w:lang w:val="el-GR"/>
        </w:rPr>
        <w:t>2.4.2</w:t>
      </w:r>
      <w:r w:rsidR="00061ADD" w:rsidRPr="00603221">
        <w:rPr>
          <w:lang w:val="el-GR"/>
        </w:rPr>
        <w:fldChar w:fldCharType="end"/>
      </w:r>
      <w:r w:rsidR="00DE6525" w:rsidRPr="00603221">
        <w:rPr>
          <w:lang w:val="el-GR"/>
        </w:rPr>
        <w:t xml:space="preserve"> (Χρόνος και τρόπος υποβολής προσφορών), </w:t>
      </w:r>
      <w:r w:rsidR="00061ADD" w:rsidRPr="00603221">
        <w:rPr>
          <w:lang w:val="el-GR"/>
        </w:rPr>
        <w:fldChar w:fldCharType="begin"/>
      </w:r>
      <w:r w:rsidR="00061ADD" w:rsidRPr="00603221">
        <w:rPr>
          <w:lang w:val="el-GR"/>
        </w:rPr>
        <w:instrText xml:space="preserve"> REF _Ref496542340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C0A1F">
        <w:rPr>
          <w:lang w:val="el-GR"/>
        </w:rPr>
        <w:t>2.4.3</w:t>
      </w:r>
      <w:r w:rsidR="00061ADD" w:rsidRPr="00603221">
        <w:rPr>
          <w:lang w:val="el-GR"/>
        </w:rPr>
        <w:fldChar w:fldCharType="end"/>
      </w:r>
      <w:r w:rsidR="00DE6525" w:rsidRPr="00603221">
        <w:rPr>
          <w:lang w:val="el-GR"/>
        </w:rPr>
        <w:t xml:space="preserve"> (Περιεχόμενο φακέλων δικαιολογητικών συμμετοχής, τεχνικής προσφοράς), </w:t>
      </w:r>
      <w:r w:rsidR="00061ADD" w:rsidRPr="00603221">
        <w:rPr>
          <w:lang w:val="el-GR"/>
        </w:rPr>
        <w:fldChar w:fldCharType="begin"/>
      </w:r>
      <w:r w:rsidR="00061ADD" w:rsidRPr="00603221">
        <w:rPr>
          <w:lang w:val="el-GR"/>
        </w:rPr>
        <w:instrText xml:space="preserve"> REF _Ref496542376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C0A1F">
        <w:rPr>
          <w:lang w:val="el-GR"/>
        </w:rPr>
        <w:t>2.4.4</w:t>
      </w:r>
      <w:r w:rsidR="00061ADD" w:rsidRPr="00603221">
        <w:rPr>
          <w:lang w:val="el-GR"/>
        </w:rP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061ADD" w:rsidRPr="00603221">
        <w:rPr>
          <w:lang w:val="el-GR"/>
        </w:rPr>
        <w:fldChar w:fldCharType="begin"/>
      </w:r>
      <w:r w:rsidR="00061ADD" w:rsidRPr="00603221">
        <w:rPr>
          <w:lang w:val="el-GR"/>
        </w:rPr>
        <w:instrText xml:space="preserve"> REF _Ref496542395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C0A1F">
        <w:rPr>
          <w:lang w:val="el-GR"/>
        </w:rPr>
        <w:t>2.4.5</w:t>
      </w:r>
      <w:r w:rsidR="00061ADD" w:rsidRPr="00603221">
        <w:rPr>
          <w:lang w:val="el-GR"/>
        </w:rPr>
        <w:fldChar w:fldCharType="end"/>
      </w:r>
      <w:r w:rsidR="00DE6525" w:rsidRPr="00603221">
        <w:rPr>
          <w:lang w:val="el-GR"/>
        </w:rPr>
        <w:t xml:space="preserve"> (Χρόνος ισχύος προσφορών), </w:t>
      </w:r>
      <w:r w:rsidR="00061ADD" w:rsidRPr="00603221">
        <w:rPr>
          <w:lang w:val="el-GR"/>
        </w:rPr>
        <w:fldChar w:fldCharType="begin"/>
      </w:r>
      <w:r w:rsidR="00061ADD" w:rsidRPr="00603221">
        <w:rPr>
          <w:lang w:val="el-GR"/>
        </w:rPr>
        <w:instrText xml:space="preserve"> REF _Ref496542534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C0A1F">
        <w:rPr>
          <w:lang w:val="el-GR"/>
        </w:rPr>
        <w:t>3.1</w:t>
      </w:r>
      <w:r w:rsidR="00061ADD" w:rsidRPr="00603221">
        <w:rPr>
          <w:lang w:val="el-GR"/>
        </w:rPr>
        <w:fldChar w:fldCharType="end"/>
      </w:r>
      <w:r w:rsidR="00DE6525" w:rsidRPr="00603221">
        <w:rPr>
          <w:lang w:val="el-GR"/>
        </w:rPr>
        <w:t xml:space="preserve"> (Αποσφράγιση και αξιολόγηση προσφορών), </w:t>
      </w:r>
      <w:r w:rsidR="00061ADD" w:rsidRPr="00603221">
        <w:rPr>
          <w:lang w:val="el-GR"/>
        </w:rPr>
        <w:fldChar w:fldCharType="begin"/>
      </w:r>
      <w:r w:rsidR="00061ADD" w:rsidRPr="00603221">
        <w:rPr>
          <w:lang w:val="el-GR"/>
        </w:rPr>
        <w:instrText xml:space="preserve"> REF _Ref496542592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C0A1F">
        <w:rPr>
          <w:lang w:val="el-GR"/>
        </w:rPr>
        <w:t>3.2</w:t>
      </w:r>
      <w:r w:rsidR="00061ADD" w:rsidRPr="00603221">
        <w:rPr>
          <w:lang w:val="el-GR"/>
        </w:rPr>
        <w:fldChar w:fldCharType="end"/>
      </w:r>
      <w:r w:rsidR="00DE6525" w:rsidRPr="00603221">
        <w:rPr>
          <w:lang w:val="el-GR"/>
        </w:rPr>
        <w:t xml:space="preserve"> (Πρόσκληση υποβολής δικαιολογητικών προσωρινού αναδόχου) της παρούσας,</w:t>
      </w:r>
    </w:p>
    <w:p w14:paraId="566624A4" w14:textId="77777777" w:rsidR="00DE6525" w:rsidRDefault="00DE6525">
      <w:pPr>
        <w:pStyle w:val="aff"/>
        <w:numPr>
          <w:ilvl w:val="0"/>
          <w:numId w:val="26"/>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603221">
        <w:rPr>
          <w:lang w:val="el-GR"/>
        </w:rPr>
        <w:t>,</w:t>
      </w:r>
    </w:p>
    <w:p w14:paraId="27989520" w14:textId="77777777" w:rsidR="00A334BA" w:rsidRPr="00821852" w:rsidRDefault="00A334BA" w:rsidP="00821852">
      <w:pPr>
        <w:spacing w:before="120"/>
        <w:rPr>
          <w:lang w:val="el-GR"/>
        </w:rPr>
      </w:pPr>
    </w:p>
    <w:p w14:paraId="239DB588" w14:textId="5F9762A7" w:rsidR="00DE6525" w:rsidRPr="00603221" w:rsidRDefault="00DE6525">
      <w:pPr>
        <w:pStyle w:val="aff"/>
        <w:numPr>
          <w:ilvl w:val="0"/>
          <w:numId w:val="26"/>
        </w:numPr>
        <w:spacing w:before="120"/>
        <w:ind w:left="284" w:hanging="142"/>
        <w:contextualSpacing w:val="0"/>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603221">
        <w:rPr>
          <w:lang w:val="el-GR"/>
        </w:rPr>
        <w:fldChar w:fldCharType="begin"/>
      </w:r>
      <w:r w:rsidR="00061ADD" w:rsidRPr="00603221">
        <w:rPr>
          <w:lang w:val="el-GR"/>
        </w:rPr>
        <w:instrText xml:space="preserve"> REF _Ref496542486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C0A1F">
        <w:rPr>
          <w:lang w:val="el-GR"/>
        </w:rPr>
        <w:t>3.1.1</w:t>
      </w:r>
      <w:r w:rsidR="00061ADD" w:rsidRPr="00603221">
        <w:rPr>
          <w:lang w:val="el-GR"/>
        </w:rPr>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7449F221" w14:textId="702C4109" w:rsidR="00DE6525" w:rsidRPr="009E58E5" w:rsidRDefault="00DE6525">
      <w:pPr>
        <w:pStyle w:val="aff"/>
        <w:numPr>
          <w:ilvl w:val="0"/>
          <w:numId w:val="26"/>
        </w:numPr>
        <w:spacing w:before="120"/>
        <w:ind w:left="284" w:hanging="142"/>
        <w:contextualSpacing w:val="0"/>
        <w:rPr>
          <w:lang w:val="el-GR"/>
        </w:rPr>
      </w:pPr>
      <w:r w:rsidRPr="00603221">
        <w:rPr>
          <w:lang w:val="el-GR"/>
        </w:rPr>
        <w:t>η οποία είναι εναλλακτική προσφορά</w:t>
      </w:r>
      <w:r w:rsidR="00433E35" w:rsidRPr="009E58E5">
        <w:rPr>
          <w:lang w:val="el-GR"/>
        </w:rPr>
        <w:t xml:space="preserve">. </w:t>
      </w:r>
    </w:p>
    <w:p w14:paraId="53DAC004" w14:textId="05EB63D1" w:rsidR="00DE6525" w:rsidRPr="00603221" w:rsidRDefault="00DE6525">
      <w:pPr>
        <w:pStyle w:val="aff"/>
        <w:numPr>
          <w:ilvl w:val="0"/>
          <w:numId w:val="26"/>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603221">
        <w:rPr>
          <w:lang w:val="el-GR"/>
        </w:rPr>
        <w:fldChar w:fldCharType="begin"/>
      </w:r>
      <w:r w:rsidR="00565241" w:rsidRPr="00603221">
        <w:rPr>
          <w:lang w:val="el-GR"/>
        </w:rPr>
        <w:instrText xml:space="preserve"> REF _Ref496540586 \r \h </w:instrText>
      </w:r>
      <w:r w:rsidR="00250252" w:rsidRPr="00603221">
        <w:rPr>
          <w:lang w:val="el-GR"/>
        </w:rPr>
        <w:instrText xml:space="preserve"> \* MERGEFORMAT </w:instrText>
      </w:r>
      <w:r w:rsidR="00565241" w:rsidRPr="00603221">
        <w:rPr>
          <w:lang w:val="el-GR"/>
        </w:rPr>
      </w:r>
      <w:r w:rsidR="00565241" w:rsidRPr="00603221">
        <w:rPr>
          <w:lang w:val="el-GR"/>
        </w:rPr>
        <w:fldChar w:fldCharType="separate"/>
      </w:r>
      <w:r w:rsidR="000C0A1F">
        <w:rPr>
          <w:lang w:val="el-GR"/>
        </w:rPr>
        <w:t>2.2.3.3</w:t>
      </w:r>
      <w:r w:rsidR="00565241" w:rsidRPr="00603221">
        <w:rPr>
          <w:lang w:val="el-GR"/>
        </w:rPr>
        <w:fldChar w:fldCharType="end"/>
      </w:r>
      <w:r w:rsidRPr="00603221">
        <w:rPr>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603221" w:rsidRDefault="00DE6525">
      <w:pPr>
        <w:pStyle w:val="aff"/>
        <w:numPr>
          <w:ilvl w:val="0"/>
          <w:numId w:val="26"/>
        </w:numPr>
        <w:spacing w:before="120"/>
        <w:ind w:left="284" w:hanging="142"/>
        <w:contextualSpacing w:val="0"/>
        <w:rPr>
          <w:lang w:val="el-GR"/>
        </w:rPr>
      </w:pPr>
      <w:r w:rsidRPr="00603221">
        <w:rPr>
          <w:lang w:val="el-GR"/>
        </w:rPr>
        <w:t>η οποία είναι υπό αίρεση,</w:t>
      </w:r>
    </w:p>
    <w:p w14:paraId="0761F555" w14:textId="77777777" w:rsidR="00DE6525" w:rsidRPr="00603221" w:rsidRDefault="00DE6525">
      <w:pPr>
        <w:pStyle w:val="aff"/>
        <w:numPr>
          <w:ilvl w:val="0"/>
          <w:numId w:val="26"/>
        </w:numPr>
        <w:spacing w:before="120"/>
        <w:ind w:left="284" w:hanging="142"/>
        <w:contextualSpacing w:val="0"/>
        <w:rPr>
          <w:lang w:val="el-GR"/>
        </w:rPr>
      </w:pPr>
      <w:r w:rsidRPr="00603221">
        <w:rPr>
          <w:lang w:val="el-GR"/>
        </w:rPr>
        <w:t>η οποία θέτει όρο αναπροσαρμογής,</w:t>
      </w:r>
    </w:p>
    <w:p w14:paraId="540D6E35" w14:textId="77777777" w:rsidR="00250252" w:rsidRDefault="00250252">
      <w:pPr>
        <w:pStyle w:val="aff"/>
        <w:numPr>
          <w:ilvl w:val="0"/>
          <w:numId w:val="26"/>
        </w:numPr>
        <w:spacing w:before="120"/>
        <w:ind w:left="284" w:hanging="142"/>
        <w:contextualSpacing w:val="0"/>
        <w:rPr>
          <w:lang w:val="el-GR"/>
        </w:rPr>
      </w:pPr>
      <w:r w:rsidRPr="00603221">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77777777" w:rsidR="00FA03E7" w:rsidRPr="00FA03E7" w:rsidRDefault="00FA03E7">
      <w:pPr>
        <w:pStyle w:val="aff"/>
        <w:numPr>
          <w:ilvl w:val="0"/>
          <w:numId w:val="26"/>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7777777" w:rsidR="00957A03" w:rsidRPr="00957A03" w:rsidRDefault="00957A03">
      <w:pPr>
        <w:pStyle w:val="aff"/>
        <w:numPr>
          <w:ilvl w:val="0"/>
          <w:numId w:val="26"/>
        </w:numPr>
        <w:spacing w:before="120"/>
        <w:ind w:left="284" w:hanging="142"/>
        <w:contextualSpacing w:val="0"/>
        <w:rPr>
          <w:lang w:val="el-GR"/>
        </w:rPr>
      </w:pPr>
      <w:r w:rsidRPr="00957A03">
        <w:rPr>
          <w:lang w:val="el-GR"/>
        </w:rPr>
        <w:lastRenderedPageBreak/>
        <w:t>εφόσον διαπιστωθεί ότι είναι ασυνήθιστα χαμηλή διότι δε συμμορφώνεται με τις ισχύουσες  υποχρεώσεις της παρ. 2 του άρθρου 18 του ν.4412/2016,</w:t>
      </w:r>
    </w:p>
    <w:p w14:paraId="227B61DD" w14:textId="77777777" w:rsidR="00957A03" w:rsidRPr="00957A03" w:rsidRDefault="00957A03">
      <w:pPr>
        <w:pStyle w:val="aff"/>
        <w:numPr>
          <w:ilvl w:val="0"/>
          <w:numId w:val="26"/>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7266217D" w14:textId="77777777" w:rsidR="00FA03E7" w:rsidRDefault="00957A03">
      <w:pPr>
        <w:pStyle w:val="aff"/>
        <w:numPr>
          <w:ilvl w:val="0"/>
          <w:numId w:val="26"/>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77777777" w:rsidR="00957A03" w:rsidRPr="00957A03" w:rsidRDefault="00957A03">
      <w:pPr>
        <w:pStyle w:val="aff"/>
        <w:numPr>
          <w:ilvl w:val="0"/>
          <w:numId w:val="26"/>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041C83A6" w14:textId="77777777" w:rsidR="00957A03" w:rsidRPr="00957A03" w:rsidRDefault="00957A03">
      <w:pPr>
        <w:pStyle w:val="aff"/>
        <w:numPr>
          <w:ilvl w:val="0"/>
          <w:numId w:val="26"/>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54F33019" w14:textId="77777777" w:rsidR="00250252" w:rsidRPr="00603221" w:rsidRDefault="00250252">
      <w:pPr>
        <w:pStyle w:val="aff"/>
        <w:numPr>
          <w:ilvl w:val="0"/>
          <w:numId w:val="26"/>
        </w:numPr>
        <w:spacing w:before="120"/>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24AC6F41" w14:textId="34865E31" w:rsidR="00250252" w:rsidRPr="003E1CBC" w:rsidRDefault="00250252">
      <w:pPr>
        <w:pStyle w:val="aff"/>
        <w:numPr>
          <w:ilvl w:val="0"/>
          <w:numId w:val="26"/>
        </w:numPr>
        <w:spacing w:before="120"/>
        <w:ind w:left="284" w:hanging="142"/>
        <w:contextualSpacing w:val="0"/>
        <w:rPr>
          <w:iCs/>
          <w:lang w:val="el-GR"/>
        </w:rPr>
      </w:pPr>
      <w:r w:rsidRPr="003E1CBC">
        <w:rPr>
          <w:lang w:val="el-GR"/>
        </w:rPr>
        <w:t xml:space="preserve">της οποίας το συνολικό τίμημα υπερβαίνει τον προϋπολογισμό του Έργου, </w:t>
      </w:r>
    </w:p>
    <w:p w14:paraId="0634DE65" w14:textId="77777777" w:rsidR="008338F0" w:rsidRPr="00603221" w:rsidRDefault="003355E7" w:rsidP="002D0CD6">
      <w:pPr>
        <w:pStyle w:val="1"/>
        <w:rPr>
          <w:rFonts w:cs="Tahoma"/>
          <w:sz w:val="22"/>
          <w:szCs w:val="22"/>
        </w:rPr>
      </w:pPr>
      <w:bookmarkStart w:id="246" w:name="_Toc97194442"/>
      <w:bookmarkStart w:id="247" w:name="_Toc128087080"/>
      <w:r w:rsidRPr="00603221">
        <w:rPr>
          <w:rFonts w:cs="Tahoma"/>
          <w:sz w:val="22"/>
          <w:szCs w:val="22"/>
        </w:rPr>
        <w:lastRenderedPageBreak/>
        <w:t>ΔΙΕΝΕΡΓΕΙΑ ΔΙΑΔΙΚΑΣΙΑΣ - ΑΞΙΟΛΟΓΗΣΗ ΠΡΟΣΦΟΡΩΝ</w:t>
      </w:r>
      <w:bookmarkEnd w:id="246"/>
      <w:bookmarkEnd w:id="247"/>
      <w:r w:rsidR="00E1337D" w:rsidRPr="00603221">
        <w:rPr>
          <w:rFonts w:cs="Tahoma"/>
          <w:sz w:val="22"/>
          <w:szCs w:val="22"/>
        </w:rPr>
        <w:t xml:space="preserve"> </w:t>
      </w:r>
    </w:p>
    <w:p w14:paraId="35446AA3" w14:textId="77777777" w:rsidR="008338F0" w:rsidRPr="00603221" w:rsidRDefault="003355E7" w:rsidP="003A109E">
      <w:pPr>
        <w:pStyle w:val="2"/>
        <w:rPr>
          <w:rFonts w:cs="Tahoma"/>
          <w:lang w:val="el-GR"/>
        </w:rPr>
      </w:pPr>
      <w:r w:rsidRPr="00603221">
        <w:rPr>
          <w:rFonts w:cs="Tahoma"/>
          <w:lang w:val="el-GR"/>
        </w:rPr>
        <w:tab/>
      </w:r>
      <w:bookmarkStart w:id="248" w:name="_Ref496542534"/>
      <w:bookmarkStart w:id="249" w:name="_Toc97194311"/>
      <w:bookmarkStart w:id="250" w:name="_Toc97194443"/>
      <w:bookmarkStart w:id="251" w:name="_Toc128087081"/>
      <w:r w:rsidRPr="00603221">
        <w:rPr>
          <w:rFonts w:cs="Tahoma"/>
          <w:lang w:val="el-GR"/>
        </w:rPr>
        <w:t>Αποσφράγιση και αξιολόγηση προσφορών</w:t>
      </w:r>
      <w:bookmarkEnd w:id="248"/>
      <w:bookmarkEnd w:id="249"/>
      <w:bookmarkEnd w:id="250"/>
      <w:bookmarkEnd w:id="251"/>
      <w:r w:rsidRPr="00603221">
        <w:rPr>
          <w:rFonts w:cs="Tahoma"/>
          <w:lang w:val="el-GR"/>
        </w:rPr>
        <w:t xml:space="preserve"> </w:t>
      </w:r>
    </w:p>
    <w:p w14:paraId="1CBBAD8F" w14:textId="77777777" w:rsidR="008338F0" w:rsidRPr="00603221" w:rsidRDefault="003355E7" w:rsidP="00FA2B14">
      <w:pPr>
        <w:pStyle w:val="3"/>
        <w:ind w:left="1134" w:hanging="992"/>
        <w:rPr>
          <w:lang w:val="el-GR"/>
        </w:rPr>
      </w:pPr>
      <w:bookmarkStart w:id="252" w:name="_Ref496542486"/>
      <w:bookmarkStart w:id="253" w:name="_Toc97194312"/>
      <w:bookmarkStart w:id="254" w:name="_Toc97194444"/>
      <w:bookmarkStart w:id="255" w:name="_Toc128087082"/>
      <w:r w:rsidRPr="00603221">
        <w:rPr>
          <w:lang w:val="el-GR"/>
        </w:rPr>
        <w:t>Ηλεκτρονική αποσφράγιση προσφορών</w:t>
      </w:r>
      <w:bookmarkEnd w:id="252"/>
      <w:bookmarkEnd w:id="253"/>
      <w:bookmarkEnd w:id="254"/>
      <w:bookmarkEnd w:id="255"/>
    </w:p>
    <w:p w14:paraId="66FDFF38" w14:textId="77777777"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9D85ECE" w14:textId="66E52C10" w:rsidR="00372DB8" w:rsidRPr="00821852" w:rsidRDefault="00372DB8" w:rsidP="00372DB8">
      <w:pPr>
        <w:widowControl w:val="0"/>
        <w:numPr>
          <w:ilvl w:val="0"/>
          <w:numId w:val="4"/>
        </w:numPr>
        <w:spacing w:after="60"/>
        <w:textAlignment w:val="baseline"/>
        <w:rPr>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και του (υπό)φακέλου «Οικονομική Προσφορά», </w:t>
      </w:r>
      <w:r w:rsidR="002F59C9">
        <w:rPr>
          <w:b/>
          <w:bCs/>
          <w:lang w:val="el-GR"/>
        </w:rPr>
        <w:t>δύο</w:t>
      </w:r>
      <w:r w:rsidRPr="009E58E5">
        <w:rPr>
          <w:b/>
          <w:bCs/>
          <w:lang w:val="el-GR"/>
        </w:rPr>
        <w:t xml:space="preserve"> (</w:t>
      </w:r>
      <w:r w:rsidR="002F59C9">
        <w:rPr>
          <w:b/>
          <w:bCs/>
          <w:lang w:val="el-GR"/>
        </w:rPr>
        <w:t>2</w:t>
      </w:r>
      <w:r w:rsidRPr="009E58E5">
        <w:rPr>
          <w:b/>
          <w:bCs/>
          <w:lang w:val="el-GR"/>
        </w:rPr>
        <w:t>) εργάσιμες ημέρες</w:t>
      </w:r>
      <w:r w:rsidRPr="00032BBA">
        <w:rPr>
          <w:lang w:val="el-GR"/>
        </w:rPr>
        <w:t xml:space="preserve"> μετά την καταληκτική ημερομηνία προσφορών</w:t>
      </w:r>
      <w:r w:rsidR="00BA6AC6">
        <w:rPr>
          <w:lang w:val="el-GR"/>
        </w:rPr>
        <w:t xml:space="preserve"> ήτοι </w:t>
      </w:r>
      <w:r w:rsidR="00BA6AC6" w:rsidRPr="0068041D">
        <w:rPr>
          <w:b/>
          <w:bCs/>
          <w:lang w:val="el-GR"/>
        </w:rPr>
        <w:t>1</w:t>
      </w:r>
      <w:r w:rsidR="00CE28D5" w:rsidRPr="00CE28D5">
        <w:rPr>
          <w:b/>
          <w:bCs/>
          <w:lang w:val="el-GR"/>
        </w:rPr>
        <w:t>7</w:t>
      </w:r>
      <w:r w:rsidR="00BA6AC6" w:rsidRPr="0068041D">
        <w:rPr>
          <w:b/>
          <w:bCs/>
          <w:lang w:val="el-GR"/>
        </w:rPr>
        <w:t>-0</w:t>
      </w:r>
      <w:r w:rsidR="00CE28D5" w:rsidRPr="00CE28D5">
        <w:rPr>
          <w:b/>
          <w:bCs/>
          <w:lang w:val="el-GR"/>
        </w:rPr>
        <w:t>3</w:t>
      </w:r>
      <w:r w:rsidR="00BA6AC6" w:rsidRPr="0068041D">
        <w:rPr>
          <w:b/>
          <w:bCs/>
          <w:lang w:val="el-GR"/>
        </w:rPr>
        <w:t>-2023</w:t>
      </w:r>
      <w:r w:rsidR="00BA6AC6">
        <w:rPr>
          <w:lang w:val="el-GR"/>
        </w:rPr>
        <w:t xml:space="preserve"> και ώρα </w:t>
      </w:r>
      <w:r w:rsidR="00BA6AC6">
        <w:rPr>
          <w:b/>
          <w:bCs/>
          <w:lang w:val="el-GR"/>
        </w:rPr>
        <w:t>1</w:t>
      </w:r>
      <w:r w:rsidR="00CE28D5" w:rsidRPr="00CE28D5">
        <w:rPr>
          <w:b/>
          <w:bCs/>
          <w:lang w:val="el-GR"/>
        </w:rPr>
        <w:t>3</w:t>
      </w:r>
      <w:r w:rsidR="00BA6AC6">
        <w:rPr>
          <w:b/>
          <w:bCs/>
          <w:lang w:val="el-GR"/>
        </w:rPr>
        <w:t>:00.</w:t>
      </w:r>
    </w:p>
    <w:p w14:paraId="3CB9D9BB" w14:textId="77777777" w:rsidR="00372DB8" w:rsidRPr="00CE73AA" w:rsidRDefault="00372DB8" w:rsidP="00372DB8">
      <w:pPr>
        <w:textAlignment w:val="baseline"/>
        <w:rPr>
          <w:kern w:val="1"/>
          <w:lang w:val="el-GR" w:eastAsia="ar-SA"/>
        </w:rPr>
      </w:pPr>
      <w:r w:rsidRPr="00CE73AA">
        <w:rPr>
          <w:kern w:val="1"/>
          <w:lang w:val="el-GR" w:eastAsia="ar-SA"/>
        </w:rPr>
        <w:t>Στο στάδιο αυτό τα στοιχεία των προσφορών που αποσφραγίζονται είναι προσβάσιμα μόνο στα μέλη της Επιτροπής Διαγωνισμού και την Αναθέτουσα Αρχή.</w:t>
      </w:r>
    </w:p>
    <w:p w14:paraId="592FAE09" w14:textId="77777777" w:rsidR="00032BBA" w:rsidRPr="00032BBA" w:rsidRDefault="00032BBA" w:rsidP="00B23FCC">
      <w:pPr>
        <w:rPr>
          <w:lang w:val="el-GR"/>
        </w:rPr>
      </w:pPr>
    </w:p>
    <w:p w14:paraId="15347254" w14:textId="77777777" w:rsidR="008338F0" w:rsidRPr="00603221" w:rsidRDefault="003355E7" w:rsidP="00FA2B14">
      <w:pPr>
        <w:pStyle w:val="3"/>
        <w:ind w:left="1134" w:hanging="992"/>
        <w:rPr>
          <w:lang w:val="el-GR"/>
        </w:rPr>
      </w:pPr>
      <w:bookmarkStart w:id="256" w:name="_Toc74566885"/>
      <w:bookmarkStart w:id="257" w:name="_Toc74566886"/>
      <w:bookmarkStart w:id="258" w:name="_Toc74566887"/>
      <w:bookmarkStart w:id="259" w:name="_Toc74566888"/>
      <w:bookmarkStart w:id="260" w:name="_Toc74566889"/>
      <w:bookmarkStart w:id="261" w:name="_Toc74566890"/>
      <w:bookmarkStart w:id="262" w:name="_Toc74566891"/>
      <w:bookmarkStart w:id="263" w:name="_Toc74566892"/>
      <w:bookmarkStart w:id="264" w:name="_Ref40981105"/>
      <w:bookmarkStart w:id="265" w:name="_Ref40981122"/>
      <w:bookmarkStart w:id="266" w:name="_Ref40981155"/>
      <w:bookmarkStart w:id="267" w:name="_Toc97194313"/>
      <w:bookmarkStart w:id="268" w:name="_Toc97194445"/>
      <w:bookmarkStart w:id="269" w:name="_Toc128087083"/>
      <w:bookmarkEnd w:id="256"/>
      <w:bookmarkEnd w:id="257"/>
      <w:bookmarkEnd w:id="258"/>
      <w:bookmarkEnd w:id="259"/>
      <w:bookmarkEnd w:id="260"/>
      <w:bookmarkEnd w:id="261"/>
      <w:bookmarkEnd w:id="262"/>
      <w:bookmarkEnd w:id="263"/>
      <w:r w:rsidRPr="00603221">
        <w:rPr>
          <w:lang w:val="el-GR"/>
        </w:rPr>
        <w:t>Αξιολόγηση προσφορών</w:t>
      </w:r>
      <w:bookmarkEnd w:id="264"/>
      <w:bookmarkEnd w:id="265"/>
      <w:bookmarkEnd w:id="266"/>
      <w:bookmarkEnd w:id="267"/>
      <w:bookmarkEnd w:id="268"/>
      <w:bookmarkEnd w:id="269"/>
    </w:p>
    <w:p w14:paraId="1812B8F0" w14:textId="77777777" w:rsidR="006119DB" w:rsidRDefault="006119DB" w:rsidP="006119DB">
      <w:pPr>
        <w:textAlignment w:val="baseline"/>
        <w:rPr>
          <w:lang w:val="el-GR"/>
        </w:rPr>
      </w:pPr>
      <w:r w:rsidRPr="00821852">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214DA069"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3A0FB217" w14:textId="77777777" w:rsidR="00E57533" w:rsidRDefault="00E57533" w:rsidP="00E57533">
      <w:pPr>
        <w:textAlignment w:val="baseline"/>
        <w:rPr>
          <w:rFonts w:eastAsia="Calibri"/>
          <w:i/>
          <w:iCs/>
          <w:color w:val="5B9BD5"/>
          <w:kern w:val="1"/>
          <w:lang w:val="el-GR" w:eastAsia="el-GR"/>
        </w:rPr>
      </w:pPr>
      <w:r>
        <w:rPr>
          <w:kern w:val="1"/>
          <w:lang w:val="el-GR"/>
        </w:rPr>
        <w:t>Ειδικότερα :</w:t>
      </w:r>
    </w:p>
    <w:p w14:paraId="117A301E" w14:textId="77777777" w:rsidR="00372DB8" w:rsidRPr="00BD7E89" w:rsidRDefault="00372DB8" w:rsidP="00372DB8">
      <w:pPr>
        <w:suppressAutoHyphens w:val="0"/>
        <w:autoSpaceDE w:val="0"/>
        <w:autoSpaceDN w:val="0"/>
        <w:adjustRightInd w:val="0"/>
        <w:spacing w:after="0"/>
        <w:rPr>
          <w:strike/>
          <w:kern w:val="1"/>
          <w:lang w:val="el-GR"/>
        </w:rPr>
      </w:pPr>
      <w:r w:rsidRPr="00BD7E89">
        <w:rPr>
          <w:kern w:val="1"/>
          <w:lang w:val="el-GR"/>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1794B496" w14:textId="77777777" w:rsidR="00372DB8" w:rsidRPr="00BD7E89" w:rsidRDefault="00372DB8" w:rsidP="00372DB8">
      <w:pPr>
        <w:textAlignment w:val="baseline"/>
        <w:rPr>
          <w:kern w:val="1"/>
          <w:lang w:val="el-GR"/>
        </w:rPr>
      </w:pPr>
      <w:r w:rsidRPr="00BD7E89">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3EE08F1F" w14:textId="77777777" w:rsidR="00372DB8" w:rsidRPr="00BD7E89" w:rsidRDefault="00372DB8" w:rsidP="00372DB8">
      <w:pPr>
        <w:suppressAutoHyphens w:val="0"/>
        <w:autoSpaceDE w:val="0"/>
        <w:autoSpaceDN w:val="0"/>
        <w:adjustRightInd w:val="0"/>
        <w:spacing w:after="0"/>
        <w:rPr>
          <w:kern w:val="1"/>
          <w:lang w:val="el-GR"/>
        </w:rPr>
      </w:pPr>
      <w:r w:rsidRPr="00BD7E89">
        <w:rPr>
          <w:kern w:val="1"/>
          <w:lang w:val="el-GR"/>
        </w:rPr>
        <w:t>Κατά της εν λόγω απόφασης χωρεί προδικαστική προσφυγή, σύμφωνα με τα οριζόμενα στην παράγραφο 3.4 της παρούσας.</w:t>
      </w:r>
    </w:p>
    <w:p w14:paraId="47DF6DAE" w14:textId="77777777" w:rsidR="00372DB8" w:rsidRDefault="00372DB8" w:rsidP="00372DB8">
      <w:pPr>
        <w:suppressAutoHyphens w:val="0"/>
        <w:autoSpaceDE w:val="0"/>
        <w:autoSpaceDN w:val="0"/>
        <w:adjustRightInd w:val="0"/>
        <w:spacing w:after="0"/>
        <w:rPr>
          <w:kern w:val="1"/>
          <w:lang w:val="el-GR"/>
        </w:rPr>
      </w:pPr>
      <w:r w:rsidRPr="00BD7E89">
        <w:rPr>
          <w:kern w:val="1"/>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17F88BF" w14:textId="77777777" w:rsidR="00372DB8" w:rsidRDefault="00372DB8" w:rsidP="00372DB8">
      <w:pPr>
        <w:suppressAutoHyphens w:val="0"/>
        <w:autoSpaceDE w:val="0"/>
        <w:autoSpaceDN w:val="0"/>
        <w:adjustRightInd w:val="0"/>
        <w:spacing w:after="0"/>
        <w:rPr>
          <w:kern w:val="1"/>
          <w:lang w:val="el-GR"/>
        </w:rPr>
      </w:pPr>
    </w:p>
    <w:p w14:paraId="74ADEDBC" w14:textId="77777777" w:rsidR="00372DB8" w:rsidRDefault="00372DB8" w:rsidP="00372DB8">
      <w:pPr>
        <w:suppressAutoHyphens w:val="0"/>
        <w:autoSpaceDE w:val="0"/>
        <w:autoSpaceDN w:val="0"/>
        <w:adjustRightInd w:val="0"/>
        <w:spacing w:after="0"/>
        <w:rPr>
          <w:kern w:val="1"/>
          <w:lang w:val="el-GR"/>
        </w:rPr>
      </w:pPr>
      <w:r w:rsidRPr="00BD7E89">
        <w:rPr>
          <w:kern w:val="1"/>
          <w:lang w:val="el-GR"/>
        </w:rPr>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4F864A25" w14:textId="77777777" w:rsidR="00372DB8" w:rsidRDefault="00372DB8" w:rsidP="00372DB8">
      <w:pPr>
        <w:textAlignment w:val="baseline"/>
        <w:rPr>
          <w:kern w:val="1"/>
          <w:lang w:val="el-GR"/>
        </w:rPr>
      </w:pPr>
    </w:p>
    <w:p w14:paraId="6DD7493A" w14:textId="77777777" w:rsidR="00372DB8" w:rsidRDefault="00372DB8" w:rsidP="00372DB8">
      <w:pPr>
        <w:textAlignment w:val="baseline"/>
        <w:rPr>
          <w:kern w:val="1"/>
          <w:lang w:val="el-GR"/>
        </w:rPr>
      </w:pPr>
      <w:r>
        <w:rPr>
          <w:kern w:val="1"/>
          <w:lang w:val="el-GR"/>
        </w:rPr>
        <w:t>γ) Στη συνέχεια η Επιτροπή Διαγωνισμού</w:t>
      </w:r>
      <w:r w:rsidRPr="009E5776">
        <w:rPr>
          <w:kern w:val="1"/>
          <w:lang w:val="el-GR"/>
        </w:rPr>
        <w:t xml:space="preserve"> </w:t>
      </w:r>
      <w:r w:rsidRPr="00F649FD">
        <w:rPr>
          <w:kern w:val="1"/>
          <w:lang w:val="el-GR"/>
        </w:rPr>
        <w:t>προβαίνει στην αξιολόγηση των οικονομικών προσφορών</w:t>
      </w:r>
      <w:r w:rsidRPr="009E5776">
        <w:rPr>
          <w:kern w:val="1"/>
          <w:lang w:val="el-GR"/>
        </w:rPr>
        <w:t xml:space="preserve"> των προσφερόντων, των οποίων τα δικαιολογητικά συμμετοχής και η τεχνική προσφορά κρίθηκαν αποδεκτά</w:t>
      </w:r>
      <w:r>
        <w:rPr>
          <w:kern w:val="1"/>
          <w:lang w:val="el-GR"/>
        </w:rPr>
        <w:t xml:space="preserve">, συντάσσει πρακτικό στο οποίο </w:t>
      </w:r>
      <w:r w:rsidRPr="00597F5F">
        <w:rPr>
          <w:kern w:val="1"/>
          <w:lang w:val="el-GR"/>
        </w:rPr>
        <w:t xml:space="preserve">καταχωρίζονται οι οικονομικές προσφορές κατά σειρά μειοδοσίας </w:t>
      </w:r>
      <w:r>
        <w:rPr>
          <w:kern w:val="1"/>
          <w:lang w:val="el-GR"/>
        </w:rPr>
        <w:t xml:space="preserve">και εισηγείται αιτιολογημένα την αποδοχή ή απόρριψή τους, την κατάταξη των προσφορών και την ανάδειξη του προσωρινού αναδόχου. </w:t>
      </w:r>
    </w:p>
    <w:p w14:paraId="77212376" w14:textId="77777777" w:rsidR="00372DB8" w:rsidRPr="00CE73AA" w:rsidRDefault="00372DB8" w:rsidP="00372DB8">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Pr>
          <w:kern w:val="1"/>
          <w:lang w:val="el-GR"/>
        </w:rPr>
        <w:t xml:space="preserve">. </w:t>
      </w:r>
    </w:p>
    <w:p w14:paraId="4D5A6D90" w14:textId="2B197586" w:rsidR="00372DB8" w:rsidRDefault="00372DB8" w:rsidP="00372DB8">
      <w:pPr>
        <w:textAlignment w:val="baseline"/>
        <w:rPr>
          <w:i/>
          <w:iCs/>
          <w:color w:val="5B9BD5"/>
          <w:kern w:val="1"/>
          <w:lang w:val="el-GR" w:eastAsia="el-GR"/>
        </w:rPr>
      </w:pPr>
      <w:r>
        <w:rPr>
          <w:kern w:val="1"/>
          <w:lang w:val="el-GR" w:eastAsia="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212A055B" w14:textId="77777777" w:rsidR="00372DB8" w:rsidRDefault="00372DB8" w:rsidP="00372DB8">
      <w:pPr>
        <w:textAlignment w:val="baseline"/>
        <w:rPr>
          <w:kern w:val="1"/>
          <w:lang w:val="el-GR" w:eastAsia="el-GR"/>
        </w:rPr>
      </w:pPr>
      <w:r w:rsidRPr="00BD65F6">
        <w:rPr>
          <w:kern w:val="1"/>
          <w:lang w:val="el-GR" w:eastAsia="el-GR"/>
        </w:rPr>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w:t>
      </w:r>
      <w:r w:rsidRPr="00345415">
        <w:rPr>
          <w:kern w:val="1"/>
          <w:lang w:val="el-GR" w:eastAsia="el-GR"/>
        </w:rPr>
        <w:t>)</w:t>
      </w:r>
      <w:r w:rsidRPr="00BD65F6">
        <w:rPr>
          <w:kern w:val="1"/>
          <w:lang w:val="el-GR" w:eastAsia="el-GR"/>
        </w:rPr>
        <w:t xml:space="preserve"> και η αναθέτουσα αρχή προσκαλεί εγγράφως</w:t>
      </w:r>
      <w:r w:rsidRPr="00345415">
        <w:rPr>
          <w:kern w:val="1"/>
          <w:lang w:val="el-GR" w:eastAsia="el-GR"/>
        </w:rPr>
        <w:t>, μέσω</w:t>
      </w:r>
      <w:r w:rsidRPr="001E01BC">
        <w:rPr>
          <w:kern w:val="1"/>
          <w:lang w:val="el-GR" w:eastAsia="el-GR"/>
        </w:rPr>
        <w:t xml:space="preserve"> της</w:t>
      </w:r>
      <w:r w:rsidRPr="00817D5B">
        <w:rPr>
          <w:kern w:val="1"/>
          <w:lang w:val="el-GR" w:eastAsia="el-GR"/>
        </w:rPr>
        <w:t xml:space="preserve"> </w:t>
      </w:r>
      <w:r w:rsidRPr="00C717A6">
        <w:rPr>
          <w:kern w:val="1"/>
          <w:lang w:val="el-GR" w:eastAsia="el-GR"/>
        </w:rPr>
        <w:t xml:space="preserve">λειτουργικότητας </w:t>
      </w:r>
      <w:r w:rsidRPr="006A3B66">
        <w:rPr>
          <w:kern w:val="1"/>
          <w:lang w:val="el-GR" w:eastAsia="el-GR"/>
        </w:rPr>
        <w:t>της</w:t>
      </w:r>
      <w:r w:rsidRPr="00DE2F44">
        <w:rPr>
          <w:kern w:val="1"/>
          <w:lang w:val="el-GR" w:eastAsia="el-GR"/>
        </w:rPr>
        <w:t xml:space="preserve"> «Επικοινωνίας» του ηλεκτρονικού διαγωνισμού στο ΕΣΗΔΗΣ, </w:t>
      </w:r>
      <w:r w:rsidRPr="00BD65F6">
        <w:rPr>
          <w:kern w:val="1"/>
          <w:lang w:val="el-GR" w:eastAsia="el-GR"/>
        </w:rPr>
        <w:t>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w:t>
      </w:r>
      <w:r>
        <w:rPr>
          <w:kern w:val="1"/>
          <w:lang w:val="el-GR" w:eastAsia="el-GR"/>
        </w:rPr>
        <w:t>άγραφο</w:t>
      </w:r>
      <w:r w:rsidRPr="00BD65F6">
        <w:rPr>
          <w:kern w:val="1"/>
          <w:lang w:val="el-GR" w:eastAsia="el-GR"/>
        </w:rPr>
        <w:t xml:space="preserve">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5000492C" w14:textId="77777777" w:rsidR="0084517C" w:rsidRPr="0084517C" w:rsidRDefault="0084517C" w:rsidP="00130942">
      <w:pPr>
        <w:textAlignment w:val="baseline"/>
        <w:rPr>
          <w:kern w:val="1"/>
          <w:lang w:val="el-GR" w:eastAsia="el-GR"/>
        </w:rPr>
      </w:pPr>
    </w:p>
    <w:p w14:paraId="369035E7" w14:textId="6152F011" w:rsidR="00372DB8" w:rsidRPr="006F23A6" w:rsidRDefault="00372DB8" w:rsidP="00372DB8">
      <w:pPr>
        <w:textAlignment w:val="baseline"/>
        <w:rPr>
          <w:color w:val="000000"/>
          <w:shd w:val="clear" w:color="auto" w:fill="FFFFFF"/>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Pr="00603221">
        <w:rPr>
          <w:lang w:val="el-GR"/>
        </w:rPr>
        <w:t>Ενιαίας Αρχής Δημοσίων Συμβάσεων</w:t>
      </w:r>
      <w:r>
        <w:rPr>
          <w:lang w:val="el-GR"/>
        </w:rPr>
        <w:t xml:space="preserve"> (</w:t>
      </w:r>
      <w:r w:rsidRPr="006B704A">
        <w:rPr>
          <w:lang w:val="el-GR"/>
        </w:rPr>
        <w:t>Ε.Α.ΔΗ.ΣΥ.)</w:t>
      </w:r>
      <w:r w:rsidRPr="004F5118">
        <w:rPr>
          <w:color w:val="000000"/>
          <w:shd w:val="clear" w:color="auto" w:fill="FFFFFF"/>
          <w:lang w:val="el-GR"/>
        </w:rPr>
        <w:t>σύμφωνα με όσα προβλέπονται στην παράγραφο 3.4 της παρούσας.</w:t>
      </w:r>
    </w:p>
    <w:p w14:paraId="4F3DE40D" w14:textId="77777777" w:rsidR="0084517C" w:rsidRPr="0084517C" w:rsidRDefault="0084517C" w:rsidP="00130942">
      <w:pPr>
        <w:textAlignment w:val="baseline"/>
        <w:rPr>
          <w:kern w:val="1"/>
          <w:lang w:val="el-GR" w:eastAsia="el-GR"/>
        </w:rPr>
      </w:pPr>
    </w:p>
    <w:p w14:paraId="1462A1EA" w14:textId="77777777" w:rsidR="00E57533" w:rsidRDefault="00E57533" w:rsidP="00E57533">
      <w:pPr>
        <w:textAlignment w:val="baseline"/>
        <w:rPr>
          <w:kern w:val="1"/>
          <w:lang w:val="el-GR"/>
        </w:rPr>
      </w:pPr>
    </w:p>
    <w:p w14:paraId="1B988211" w14:textId="77777777" w:rsidR="008338F0" w:rsidRDefault="003355E7" w:rsidP="003A109E">
      <w:pPr>
        <w:pStyle w:val="2"/>
        <w:rPr>
          <w:rFonts w:cs="Tahoma"/>
          <w:lang w:val="el-GR"/>
        </w:rPr>
      </w:pPr>
      <w:bookmarkStart w:id="270" w:name="__RefHeading___Toc491950129"/>
      <w:bookmarkEnd w:id="270"/>
      <w:r w:rsidRPr="00603221">
        <w:rPr>
          <w:rFonts w:cs="Tahoma"/>
          <w:lang w:val="el-GR"/>
        </w:rPr>
        <w:lastRenderedPageBreak/>
        <w:tab/>
      </w:r>
      <w:bookmarkStart w:id="271" w:name="_Ref496542592"/>
      <w:bookmarkStart w:id="272" w:name="_Ref67613215"/>
      <w:bookmarkStart w:id="273" w:name="_Toc97194314"/>
      <w:bookmarkStart w:id="274" w:name="_Toc97194446"/>
      <w:bookmarkStart w:id="275" w:name="_Toc128087084"/>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71"/>
      <w:r w:rsidR="00BB3801" w:rsidRPr="00603221">
        <w:rPr>
          <w:rFonts w:cs="Tahoma"/>
          <w:lang w:val="el-GR"/>
        </w:rPr>
        <w:t>προσωρινού αναδόχου</w:t>
      </w:r>
      <w:bookmarkEnd w:id="272"/>
      <w:bookmarkEnd w:id="273"/>
      <w:bookmarkEnd w:id="274"/>
      <w:bookmarkEnd w:id="275"/>
      <w:r w:rsidR="00BB3801" w:rsidRPr="00603221">
        <w:rPr>
          <w:rFonts w:cs="Tahoma"/>
          <w:lang w:val="el-GR"/>
        </w:rPr>
        <w:t xml:space="preserve"> </w:t>
      </w:r>
    </w:p>
    <w:p w14:paraId="44C278E7" w14:textId="77777777"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73A50EA1" w14:textId="77777777" w:rsidR="00084419" w:rsidRPr="00CE73AA" w:rsidRDefault="00084419" w:rsidP="00084419">
      <w:pPr>
        <w:rPr>
          <w:color w:val="000000"/>
          <w:lang w:val="el-GR" w:eastAsia="ar-SA"/>
        </w:rPr>
      </w:pPr>
      <w:r w:rsidRPr="00CE73AA">
        <w:rPr>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1E2F3917" w14:textId="77777777"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14ADF1E9" w14:textId="77777777" w:rsidR="00294393" w:rsidRPr="00CE73AA" w:rsidRDefault="00294393" w:rsidP="00294393">
      <w:pPr>
        <w:rPr>
          <w:lang w:val="el-GR" w:eastAsia="ar-SA"/>
        </w:rPr>
      </w:pPr>
      <w:r w:rsidRPr="00CE73AA">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70264737" w14:textId="77777777" w:rsidR="00294393" w:rsidRPr="00CE73AA" w:rsidRDefault="00294393" w:rsidP="00294393">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77777777" w:rsidR="00DD0F6F" w:rsidRPr="00CE73AA" w:rsidRDefault="00DD0F6F" w:rsidP="00DD0F6F">
      <w:pPr>
        <w:rPr>
          <w:lang w:val="el-GR" w:eastAsia="ar-SA"/>
        </w:rPr>
      </w:pPr>
      <w:r w:rsidRPr="00CE73AA">
        <w:rPr>
          <w:lang w:val="el-GR" w:eastAsia="ar-SA"/>
        </w:rPr>
        <w:lastRenderedPageBreak/>
        <w:t xml:space="preserve">ii)  δεν υποβληθούν στο προκαθορισμένο χρονικό διάστημα τα απαιτούμενα πρωτότυπα ή αντίγραφα των παραπάνω δικαιολογητικών, ή </w:t>
      </w:r>
    </w:p>
    <w:p w14:paraId="0A18E146" w14:textId="77777777" w:rsidR="00DD0F6F" w:rsidRPr="00CE73AA" w:rsidRDefault="00DD0F6F" w:rsidP="00DD0F6F">
      <w:pPr>
        <w:rPr>
          <w:lang w:val="el-GR" w:eastAsia="ar-SA"/>
        </w:rPr>
      </w:pPr>
      <w:r w:rsidRPr="00CE73AA">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77777777"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0FB7BF91" w14:textId="77777777"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173CD919"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0F75EE41" w:rsidR="00DD0F6F" w:rsidRPr="00CE73AA"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r w:rsidR="006E75EE">
        <w:rPr>
          <w:lang w:val="el-GR" w:eastAsia="ar-SA"/>
        </w:rPr>
        <w:t xml:space="preserve">εκατόν είκοσι </w:t>
      </w:r>
      <w:r w:rsidRPr="00911940">
        <w:rPr>
          <w:lang w:val="el-GR" w:eastAsia="ar-SA"/>
        </w:rPr>
        <w:t>τοις εκατό (</w:t>
      </w:r>
      <w:r w:rsidR="006E75EE">
        <w:rPr>
          <w:lang w:val="el-GR" w:eastAsia="ar-SA"/>
        </w:rPr>
        <w:t>120</w:t>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 στην περίπτωση μικρότερης ποσότητας.</w:t>
      </w:r>
    </w:p>
    <w:p w14:paraId="733F67E7" w14:textId="77777777" w:rsidR="00095840" w:rsidRPr="00B07864" w:rsidRDefault="00095840" w:rsidP="00095840">
      <w:pPr>
        <w:rPr>
          <w:lang w:val="el-GR" w:eastAsia="ar-SA"/>
        </w:rPr>
      </w:pPr>
      <w:r w:rsidRPr="00B07864">
        <w:rPr>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5B95F407" w:rsidR="00F005B4" w:rsidRPr="00841073" w:rsidRDefault="00F005B4" w:rsidP="00F005B4">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6B704A">
        <w:rPr>
          <w:lang w:val="el-GR"/>
        </w:rPr>
        <w:t>Ε.Α.ΔΗ.ΣΥ.</w:t>
      </w:r>
      <w:r w:rsidR="009354F1">
        <w:rPr>
          <w:lang w:val="el-GR"/>
        </w:rPr>
        <w:t xml:space="preserve"> </w:t>
      </w:r>
      <w:r w:rsidRPr="005C13A7">
        <w:rPr>
          <w:color w:val="000000"/>
          <w:shd w:val="clear" w:color="auto" w:fill="FFFFFF"/>
          <w:lang w:val="el-GR"/>
        </w:rPr>
        <w:t>σύμφωνα με όσα προβλέπονται στην παράγραφο 3.4 της παρούσας</w:t>
      </w:r>
      <w:r w:rsidRPr="00841073">
        <w:rPr>
          <w:rFonts w:ascii="Calibri" w:eastAsiaTheme="minorHAnsi" w:hAnsi="Calibri"/>
          <w:color w:val="000000"/>
          <w:shd w:val="clear" w:color="auto" w:fill="FFFFFF"/>
          <w:lang w:val="el-GR" w:eastAsia="en-US"/>
        </w:rPr>
        <w:t>.</w:t>
      </w:r>
    </w:p>
    <w:p w14:paraId="301AEDCD" w14:textId="77777777" w:rsidR="006119DB" w:rsidRPr="006119DB" w:rsidRDefault="006119DB" w:rsidP="00821852">
      <w:pPr>
        <w:rPr>
          <w:lang w:val="el-GR"/>
        </w:rPr>
      </w:pPr>
    </w:p>
    <w:p w14:paraId="1421ADF0" w14:textId="77777777" w:rsidR="008338F0" w:rsidRDefault="003355E7" w:rsidP="003A109E">
      <w:pPr>
        <w:pStyle w:val="2"/>
        <w:rPr>
          <w:rFonts w:cs="Tahoma"/>
          <w:lang w:val="el-GR"/>
        </w:rPr>
      </w:pPr>
      <w:bookmarkStart w:id="276" w:name="_Toc74566895"/>
      <w:bookmarkStart w:id="277" w:name="_Toc74566896"/>
      <w:bookmarkStart w:id="278" w:name="_Toc74566897"/>
      <w:bookmarkStart w:id="279" w:name="_Toc74566898"/>
      <w:bookmarkStart w:id="280" w:name="_Toc74566899"/>
      <w:bookmarkStart w:id="281" w:name="_Toc74566900"/>
      <w:bookmarkStart w:id="282" w:name="_Toc74566901"/>
      <w:bookmarkStart w:id="283" w:name="_Toc74566902"/>
      <w:bookmarkStart w:id="284" w:name="_Toc74566903"/>
      <w:bookmarkStart w:id="285" w:name="_Toc74566904"/>
      <w:bookmarkStart w:id="286" w:name="_Toc74566905"/>
      <w:bookmarkStart w:id="287" w:name="_Toc74566906"/>
      <w:bookmarkStart w:id="288" w:name="_Toc74566907"/>
      <w:bookmarkStart w:id="289" w:name="_Toc74566908"/>
      <w:bookmarkStart w:id="290" w:name="_Toc74566909"/>
      <w:bookmarkStart w:id="291" w:name="_Toc74566910"/>
      <w:bookmarkStart w:id="292" w:name="_Toc74566911"/>
      <w:bookmarkStart w:id="293" w:name="_Toc74566912"/>
      <w:bookmarkStart w:id="294" w:name="_Toc74566913"/>
      <w:bookmarkStart w:id="295" w:name="_Toc74566914"/>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r w:rsidRPr="00603221">
        <w:rPr>
          <w:rFonts w:cs="Tahoma"/>
          <w:lang w:val="el-GR"/>
        </w:rPr>
        <w:tab/>
      </w:r>
      <w:bookmarkStart w:id="296" w:name="_Toc97194315"/>
      <w:bookmarkStart w:id="297" w:name="_Toc97194447"/>
      <w:bookmarkStart w:id="298" w:name="_Ref113958813"/>
      <w:bookmarkStart w:id="299" w:name="_Ref113958825"/>
      <w:bookmarkStart w:id="300" w:name="_Ref113958826"/>
      <w:bookmarkStart w:id="301" w:name="_Toc128087085"/>
      <w:r w:rsidRPr="00603221">
        <w:rPr>
          <w:rFonts w:cs="Tahoma"/>
          <w:lang w:val="el-GR"/>
        </w:rPr>
        <w:t>Κατακύρωση - σύναψη σύμβασης</w:t>
      </w:r>
      <w:bookmarkEnd w:id="296"/>
      <w:bookmarkEnd w:id="297"/>
      <w:bookmarkEnd w:id="298"/>
      <w:bookmarkEnd w:id="299"/>
      <w:bookmarkEnd w:id="300"/>
      <w:bookmarkEnd w:id="301"/>
      <w:r w:rsidRPr="00603221">
        <w:rPr>
          <w:rFonts w:cs="Tahoma"/>
          <w:lang w:val="el-GR"/>
        </w:rPr>
        <w:t xml:space="preserve"> </w:t>
      </w:r>
    </w:p>
    <w:p w14:paraId="00FD523B"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11484960" w14:textId="77777777"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w:t>
      </w:r>
      <w:r w:rsidRPr="00CE73AA">
        <w:rPr>
          <w:lang w:val="el-GR" w:eastAsia="ar-SA"/>
        </w:rPr>
        <w:lastRenderedPageBreak/>
        <w:t xml:space="preserve">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1D33943C" w14:textId="02029694"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52BD3365"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602A33" w:rsidRPr="006B704A">
        <w:rPr>
          <w:lang w:val="el-GR"/>
        </w:rPr>
        <w:t>Ε.Α.ΔΗ.ΣΥ.</w:t>
      </w:r>
      <w:r w:rsidRPr="00CE73AA">
        <w:rPr>
          <w:lang w:val="el-GR" w:eastAsia="ar-SA"/>
        </w:rPr>
        <w:t xml:space="preserve">και σε περίπτωση άσκησης αίτησης αναστολής κατά της απόφασης της </w:t>
      </w:r>
      <w:r w:rsidR="00602A33" w:rsidRPr="006B704A">
        <w:rPr>
          <w:lang w:val="el-GR"/>
        </w:rPr>
        <w:t>Ε.Α.ΔΗ.ΣΥ.</w:t>
      </w:r>
      <w:r w:rsidRPr="00CE73AA">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4" w:anchor="art372_4" w:history="1">
        <w:r w:rsidRPr="00C11E79">
          <w:rPr>
            <w:lang w:val="el-GR" w:eastAsia="ar-SA"/>
          </w:rPr>
          <w:t>παρ.</w:t>
        </w:r>
      </w:hyperlink>
      <w:hyperlink r:id="rId25" w:anchor="art372_4"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r w:rsidR="00E14FF7" w:rsidRPr="00E14FF7">
          <w:rPr>
            <w:rStyle w:val="-"/>
            <w:lang w:val="el-GR"/>
          </w:rPr>
          <w:t>/</w:t>
        </w:r>
        <w:r w:rsidR="00E14FF7" w:rsidRPr="00E14FF7">
          <w:rPr>
            <w:rStyle w:val="-"/>
          </w:rPr>
          <w:t>n</w:t>
        </w:r>
        <w:r w:rsidR="00E14FF7" w:rsidRPr="00E14FF7">
          <w:rPr>
            <w:rStyle w:val="-"/>
            <w:lang w:val="el-GR"/>
          </w:rPr>
          <w:t>4412/</w:t>
        </w:r>
        <w:r w:rsidR="00E14FF7" w:rsidRPr="00E14FF7">
          <w:rPr>
            <w:rStyle w:val="-"/>
          </w:rPr>
          <w:t>n</w:t>
        </w:r>
        <w:r w:rsidR="00E14FF7" w:rsidRPr="00E14FF7">
          <w:rPr>
            <w:rStyle w:val="-"/>
            <w:lang w:val="el-GR"/>
          </w:rPr>
          <w:t>4412</w:t>
        </w:r>
        <w:r w:rsidR="00E14FF7" w:rsidRPr="00E14FF7">
          <w:rPr>
            <w:rStyle w:val="-"/>
          </w:rPr>
          <w:t>fulltextlinks</w:t>
        </w:r>
        <w:r w:rsidR="00E14FF7" w:rsidRPr="00E14FF7">
          <w:rPr>
            <w:rStyle w:val="-"/>
            <w:lang w:val="el-GR"/>
          </w:rPr>
          <w:t>.</w:t>
        </w:r>
        <w:r w:rsidR="00E14FF7" w:rsidRPr="00E14FF7">
          <w:rPr>
            <w:rStyle w:val="-"/>
          </w:rPr>
          <w:t>html</w:t>
        </w:r>
        <w:r w:rsidR="00E14FF7" w:rsidRPr="00E14FF7">
          <w:rPr>
            <w:rStyle w:val="-"/>
            <w:lang w:val="el-GR"/>
          </w:rPr>
          <w:t xml:space="preserve"> - </w:t>
        </w:r>
        <w:r w:rsidR="00E14FF7" w:rsidRPr="00E14FF7">
          <w:rPr>
            <w:rStyle w:val="-"/>
          </w:rPr>
          <w:t>art</w:t>
        </w:r>
        <w:r w:rsidR="00E14FF7" w:rsidRPr="00E14FF7">
          <w:rPr>
            <w:rStyle w:val="-"/>
            <w:lang w:val="el-GR"/>
          </w:rPr>
          <w:t>372_4</w:t>
        </w:r>
      </w:hyperlink>
      <w:hyperlink r:id="rId26" w:anchor="art372_4" w:history="1">
        <w:r w:rsidRPr="00C11E79">
          <w:rPr>
            <w:lang w:val="el-GR" w:eastAsia="ar-SA"/>
          </w:rPr>
          <w:t xml:space="preserve"> 4 του άρθρου 372</w:t>
        </w:r>
      </w:hyperlink>
      <w:r w:rsidRPr="00CE73AA">
        <w:rPr>
          <w:lang w:val="el-GR" w:eastAsia="ar-SA"/>
        </w:rPr>
        <w:t xml:space="preserve"> του ν. 4412/2016,</w:t>
      </w:r>
    </w:p>
    <w:p w14:paraId="07C81450"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21BFF969" w14:textId="6FD37EBB"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7" w:history="1">
        <w:r w:rsidRPr="00CE73AA">
          <w:rPr>
            <w:lang w:val="el-GR" w:eastAsia="ar-SA"/>
          </w:rPr>
          <w:t>άρθρο 79Α</w:t>
        </w:r>
      </w:hyperlink>
      <w:r w:rsidRPr="00CE73AA">
        <w:rPr>
          <w:lang w:val="el-GR" w:eastAsia="ar-SA"/>
        </w:rPr>
        <w:t xml:space="preserve"> του ν. 4412/2016</w:t>
      </w:r>
      <w:r w:rsidR="009354F1">
        <w:rPr>
          <w:lang w:val="el-GR" w:eastAsia="ar-SA"/>
        </w:rPr>
        <w:t xml:space="preserve"> </w:t>
      </w:r>
      <w:r w:rsidR="009354F1" w:rsidRPr="00A5790B">
        <w:rPr>
          <w:lang w:val="el-GR" w:eastAsia="ar-SA"/>
        </w:rPr>
        <w:t>περί υπογραφής Ευρωπαϊκού Ενιαίου Εγγράφου Σύμβασης</w:t>
      </w:r>
      <w:r w:rsidRPr="00CE73AA">
        <w:rPr>
          <w:lang w:val="el-GR" w:eastAsia="ar-SA"/>
        </w:rPr>
        <w:t>, στην οποία δηλώνεται ότι, δεν έχουν επέλθει στο πρόσωπό του οψιγενείς μεταβολές κατά την έννοια του </w:t>
      </w:r>
      <w:hyperlink r:id="rId28" w:anchor="art104" w:history="1">
        <w:r w:rsidRPr="00CE73AA">
          <w:rPr>
            <w:lang w:val="el-GR" w:eastAsia="ar-SA"/>
          </w:rPr>
          <w:t>άρθρου 104</w:t>
        </w:r>
      </w:hyperlink>
      <w:r w:rsidRPr="00CE73AA">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r w:rsidRPr="009354F1">
        <w:rPr>
          <w:lang w:val="el-GR" w:eastAsia="ar-SA"/>
        </w:rPr>
        <w:t>Εφόσον δηλωθούν οψιγενείς μεταβολές, η δήλωση ελέγχεται από την Επιτροπή Διαγωνισμού, η οποία εισηγείται προς το αρμόδιο αποφαινόμενο όργανο.</w:t>
      </w:r>
    </w:p>
    <w:p w14:paraId="5CCFFB66"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1EC521F" w14:textId="77777777" w:rsidR="005B1D5A" w:rsidRPr="00CE73AA" w:rsidRDefault="005B1D5A" w:rsidP="005B1D5A">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E852858" w14:textId="4151B460" w:rsidR="005B1D5A" w:rsidRPr="00F70008" w:rsidRDefault="005B1D5A" w:rsidP="005B1D5A">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3569ADAF" w14:textId="77777777" w:rsidR="005B1D5A" w:rsidRPr="00CE73AA" w:rsidRDefault="005B1D5A" w:rsidP="005B1D5A">
      <w:pPr>
        <w:rPr>
          <w:lang w:val="el-GR" w:eastAsia="ar-SA"/>
        </w:rPr>
      </w:pPr>
      <w:r w:rsidRPr="00F70008">
        <w:rPr>
          <w:lang w:val="el-GR" w:eastAsia="ar-SA"/>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w:t>
      </w:r>
      <w:r w:rsidRPr="00F70008">
        <w:rPr>
          <w:lang w:val="el-GR" w:eastAsia="ar-SA"/>
        </w:rPr>
        <w:lastRenderedPageBreak/>
        <w:t>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3238D3C3" w14:textId="77777777" w:rsidR="006119DB" w:rsidRPr="006119DB" w:rsidRDefault="006119DB" w:rsidP="00821852">
      <w:pPr>
        <w:rPr>
          <w:lang w:val="el-GR"/>
        </w:rPr>
      </w:pPr>
    </w:p>
    <w:p w14:paraId="4920BABA" w14:textId="77777777" w:rsidR="008338F0" w:rsidRPr="00603221" w:rsidRDefault="003355E7" w:rsidP="003A109E">
      <w:pPr>
        <w:pStyle w:val="2"/>
        <w:rPr>
          <w:rFonts w:cs="Tahoma"/>
          <w:lang w:val="el-GR"/>
        </w:rPr>
      </w:pPr>
      <w:bookmarkStart w:id="302" w:name="_Toc74566916"/>
      <w:bookmarkStart w:id="303" w:name="_Toc74566917"/>
      <w:bookmarkStart w:id="304" w:name="_Toc74566918"/>
      <w:bookmarkStart w:id="305" w:name="_Toc74566919"/>
      <w:bookmarkStart w:id="306" w:name="_Toc74566920"/>
      <w:bookmarkStart w:id="307" w:name="_Toc74566921"/>
      <w:bookmarkStart w:id="308" w:name="_Toc74566922"/>
      <w:bookmarkStart w:id="309" w:name="_Toc74566923"/>
      <w:bookmarkStart w:id="310" w:name="_Toc74566924"/>
      <w:bookmarkStart w:id="311" w:name="_Toc74566925"/>
      <w:bookmarkStart w:id="312" w:name="_Toc74566926"/>
      <w:bookmarkStart w:id="313" w:name="_Προδικαστικές_Προσφυγές_-"/>
      <w:bookmarkStart w:id="314" w:name="_Toc97194316"/>
      <w:bookmarkStart w:id="315" w:name="_Toc97194448"/>
      <w:bookmarkStart w:id="316" w:name="_Toc128087086"/>
      <w:bookmarkStart w:id="317" w:name="_Ref496542648"/>
      <w:bookmarkStart w:id="318" w:name="_Ref496542669"/>
      <w:bookmarkEnd w:id="302"/>
      <w:bookmarkEnd w:id="303"/>
      <w:bookmarkEnd w:id="304"/>
      <w:bookmarkEnd w:id="305"/>
      <w:bookmarkEnd w:id="306"/>
      <w:bookmarkEnd w:id="307"/>
      <w:bookmarkEnd w:id="308"/>
      <w:bookmarkEnd w:id="309"/>
      <w:bookmarkEnd w:id="310"/>
      <w:bookmarkEnd w:id="311"/>
      <w:bookmarkEnd w:id="312"/>
      <w:bookmarkEnd w:id="313"/>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314"/>
      <w:bookmarkEnd w:id="315"/>
      <w:bookmarkEnd w:id="316"/>
      <w:r w:rsidR="005B1D5A" w:rsidRPr="005B1D5A" w:rsidDel="005B1D5A">
        <w:rPr>
          <w:rFonts w:cs="Tahoma"/>
          <w:lang w:val="el-GR"/>
        </w:rPr>
        <w:t xml:space="preserve"> </w:t>
      </w:r>
      <w:bookmarkEnd w:id="317"/>
      <w:bookmarkEnd w:id="318"/>
      <w:r w:rsidRPr="00603221">
        <w:rPr>
          <w:rFonts w:cs="Tahoma"/>
          <w:lang w:val="el-GR"/>
        </w:rPr>
        <w:t xml:space="preserve"> </w:t>
      </w:r>
    </w:p>
    <w:p w14:paraId="07A85813" w14:textId="0866DC4D" w:rsidR="005B1D5A" w:rsidRPr="00020B6A" w:rsidRDefault="005B1D5A" w:rsidP="005B1D5A">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D246C2" w:rsidRPr="00603221">
        <w:rPr>
          <w:lang w:val="el-GR"/>
        </w:rPr>
        <w:t>Ενιαία Αρχή Δημοσίων Συμβάσεων</w:t>
      </w:r>
      <w:r w:rsidR="00D246C2">
        <w:rPr>
          <w:lang w:val="el-GR"/>
        </w:rPr>
        <w:t xml:space="preserve"> (</w:t>
      </w:r>
      <w:r w:rsidR="00602A33" w:rsidRPr="006B704A">
        <w:rPr>
          <w:lang w:val="el-GR"/>
        </w:rPr>
        <w:t>Ε.Α.ΔΗ.ΣΥ.</w:t>
      </w:r>
      <w:r w:rsidR="00D246C2">
        <w:rPr>
          <w:lang w:val="el-GR"/>
        </w:rPr>
        <w:t xml:space="preserve">) </w:t>
      </w:r>
      <w:r w:rsidRPr="00020B6A">
        <w:rPr>
          <w:color w:val="000000"/>
          <w:lang w:val="el-GR"/>
        </w:rPr>
        <w:t>, σύμφωνα με τα ειδικότερα οριζόμενα στα άρθρα 345</w:t>
      </w:r>
      <w:r>
        <w:rPr>
          <w:color w:val="000000"/>
          <w:lang w:val="el-GR"/>
        </w:rPr>
        <w:t xml:space="preserve"> </w:t>
      </w:r>
      <w:r w:rsidRPr="00020B6A">
        <w:rPr>
          <w:color w:val="000000"/>
          <w:lang w:val="el-GR"/>
        </w:rPr>
        <w:t xml:space="preserve">επ. </w:t>
      </w:r>
      <w:r>
        <w:rPr>
          <w:color w:val="000000"/>
          <w:lang w:val="el-GR"/>
        </w:rPr>
        <w:t>ν</w:t>
      </w:r>
      <w:r w:rsidRPr="00020B6A">
        <w:rPr>
          <w:color w:val="000000"/>
          <w:lang w:val="el-GR"/>
        </w:rPr>
        <w:t>. 4412/2016 και 1</w:t>
      </w:r>
      <w:r>
        <w:rPr>
          <w:color w:val="000000"/>
          <w:lang w:val="el-GR"/>
        </w:rPr>
        <w:t xml:space="preserve"> </w:t>
      </w:r>
      <w:r w:rsidRPr="00020B6A">
        <w:rPr>
          <w:color w:val="000000"/>
          <w:lang w:val="el-GR"/>
        </w:rPr>
        <w:t xml:space="preserve">επ. </w:t>
      </w:r>
      <w:r>
        <w:rPr>
          <w:color w:val="000000"/>
          <w:lang w:val="el-GR"/>
        </w:rPr>
        <w:t>π</w:t>
      </w:r>
      <w:r w:rsidRPr="00020B6A">
        <w:rPr>
          <w:color w:val="000000"/>
          <w:lang w:val="el-GR"/>
        </w:rPr>
        <w:t>.</w:t>
      </w:r>
      <w:r>
        <w:rPr>
          <w:color w:val="000000"/>
          <w:lang w:val="el-GR"/>
        </w:rPr>
        <w:t>δ</w:t>
      </w:r>
      <w:r w:rsidRPr="00020B6A">
        <w:rPr>
          <w:color w:val="000000"/>
          <w:lang w:val="el-GR"/>
        </w:rPr>
        <w:t>.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77777777" w:rsidR="005B1D5A" w:rsidRPr="00020B6A" w:rsidRDefault="005B1D5A" w:rsidP="005B1D5A">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35772ED7" w14:textId="77777777"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84CAEEB"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0DF4BC7"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416B0C67" w14:textId="7681A043" w:rsidR="005B1D5A" w:rsidRDefault="00E536F5" w:rsidP="005B1D5A">
      <w:pPr>
        <w:rPr>
          <w:color w:val="000000"/>
          <w:lang w:val="el-GR"/>
        </w:rPr>
      </w:pPr>
      <w:r w:rsidRPr="00603221" w:rsidDel="00E536F5">
        <w:rPr>
          <w:color w:val="000000"/>
          <w:lang w:val="el-GR"/>
        </w:rPr>
        <w:t xml:space="preserve"> </w:t>
      </w:r>
      <w:r w:rsidR="005B1D5A"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42C78FAE" w14:textId="65EE1EED" w:rsidR="005B1D5A" w:rsidRPr="00020B6A" w:rsidRDefault="005B1D5A" w:rsidP="005B1D5A">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color w:val="000000"/>
          <w:lang w:val="el-GR"/>
        </w:rPr>
        <w:t>.</w:t>
      </w:r>
    </w:p>
    <w:p w14:paraId="7CDFCBE4" w14:textId="77777777" w:rsidR="005B1D5A" w:rsidRPr="00353578" w:rsidRDefault="005B1D5A" w:rsidP="005B1D5A">
      <w:pPr>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309DE72F" w14:textId="6D1E2028" w:rsidR="005B1D5A" w:rsidRPr="00020B6A" w:rsidRDefault="005B1D5A" w:rsidP="005B1D5A">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B07864">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6B704A">
        <w:rPr>
          <w:lang w:val="el-GR"/>
        </w:rPr>
        <w:t>Ε.Α.ΔΗ.ΣΥ.</w:t>
      </w:r>
      <w:r w:rsidR="00ED4715">
        <w:rPr>
          <w:lang w:val="el-GR"/>
        </w:rPr>
        <w:t xml:space="preserve"> </w:t>
      </w:r>
      <w:r w:rsidRPr="00020B6A">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34BACB92" w14:textId="37C4827D" w:rsidR="005B1D5A" w:rsidRPr="00020B6A" w:rsidRDefault="005B1D5A"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6B704A">
        <w:rPr>
          <w:lang w:val="el-GR"/>
        </w:rPr>
        <w:t>Ε.Α.ΔΗ.ΣΥ.</w:t>
      </w:r>
      <w:r w:rsidR="00ED4715">
        <w:rPr>
          <w:lang w:val="el-GR"/>
        </w:rPr>
        <w:t xml:space="preserve"> </w:t>
      </w:r>
      <w:r w:rsidRPr="00020B6A">
        <w:rPr>
          <w:color w:val="000000"/>
          <w:lang w:val="el-GR"/>
        </w:rPr>
        <w:t xml:space="preserve">μετά από </w:t>
      </w:r>
      <w:r w:rsidRPr="00020B6A">
        <w:rPr>
          <w:color w:val="000000"/>
          <w:lang w:val="el-GR"/>
        </w:rPr>
        <w:lastRenderedPageBreak/>
        <w:t xml:space="preserve">άσκηση προδικαστικής προσφυγής, σύμφωνα με το άρθρο 368 του </w:t>
      </w:r>
      <w:r>
        <w:rPr>
          <w:color w:val="000000"/>
          <w:lang w:val="el-GR"/>
        </w:rPr>
        <w:t>ν</w:t>
      </w:r>
      <w:r w:rsidRPr="00020B6A">
        <w:rPr>
          <w:color w:val="000000"/>
          <w:lang w:val="el-GR"/>
        </w:rPr>
        <w:t xml:space="preserve">. 4412/2016 και 20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w:t>
      </w:r>
    </w:p>
    <w:p w14:paraId="7D205D2D"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77777777"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66D5EF7C" w14:textId="77777777" w:rsidR="005B1D5A" w:rsidRPr="00020B6A" w:rsidRDefault="005B1D5A" w:rsidP="005B1D5A">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r>
        <w:rPr>
          <w:color w:val="000000"/>
          <w:lang w:val="el-GR"/>
        </w:rPr>
        <w:t>π</w:t>
      </w:r>
      <w:r w:rsidRPr="00020B6A">
        <w:rPr>
          <w:color w:val="000000"/>
          <w:lang w:val="el-GR"/>
        </w:rPr>
        <w:t>.</w:t>
      </w:r>
      <w:r>
        <w:rPr>
          <w:color w:val="000000"/>
          <w:lang w:val="el-GR"/>
        </w:rPr>
        <w:t>δ</w:t>
      </w:r>
      <w:r w:rsidRPr="00020B6A">
        <w:rPr>
          <w:color w:val="000000"/>
          <w:lang w:val="el-GR"/>
        </w:rPr>
        <w:t>.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08CEB4E1" w:rsidR="005B1D5A" w:rsidRPr="00020B6A" w:rsidRDefault="005B1D5A" w:rsidP="005B1D5A">
      <w:pPr>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82A3D58" w14:textId="77777777" w:rsidR="005B1D5A" w:rsidRPr="00020B6A" w:rsidRDefault="005B1D5A" w:rsidP="005B1D5A">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7801B6E" w14:textId="77777777"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18A92939" w14:textId="6629BDC3" w:rsidR="00F1538B" w:rsidRDefault="005B1D5A" w:rsidP="005B1D5A">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xml:space="preserve">. 18/1989, την αναστολή εκτέλεσης της απόφασης της </w:t>
      </w:r>
      <w:bookmarkStart w:id="319" w:name="_Hlk114820631"/>
      <w:r w:rsidR="00ED4715" w:rsidRPr="006B704A">
        <w:rPr>
          <w:lang w:val="el-GR"/>
        </w:rPr>
        <w:t>Ε.Α.ΔΗ.ΣΥ.</w:t>
      </w:r>
      <w:r w:rsidR="006B3489">
        <w:rPr>
          <w:lang w:val="el-GR"/>
        </w:rPr>
        <w:t xml:space="preserve"> </w:t>
      </w:r>
      <w:bookmarkEnd w:id="319"/>
      <w:r w:rsidRPr="00020B6A">
        <w:rPr>
          <w:color w:val="000000"/>
          <w:lang w:val="el-GR"/>
        </w:rPr>
        <w:t xml:space="preserve">και την ακύρωσή της ενώπιον του αρμοδίου </w:t>
      </w:r>
      <w:r w:rsidR="00F1538B" w:rsidRPr="007C4E1D">
        <w:rPr>
          <w:color w:val="000000"/>
          <w:lang w:val="el-GR" w:eastAsia="ar-SA"/>
        </w:rPr>
        <w:t xml:space="preserve">Δικαστηρίου </w:t>
      </w:r>
      <w:r w:rsidR="000A7747">
        <w:rPr>
          <w:lang w:val="el-GR"/>
        </w:rPr>
        <w:t>της παρ. 3 του αρθ. 372 Ν.4412/2016, όπως ισχύει</w:t>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92F60" w:rsidRPr="006B704A">
        <w:rPr>
          <w:lang w:val="el-GR"/>
        </w:rPr>
        <w:t>Ε.Α.ΔΗ.ΣΥ.</w:t>
      </w:r>
      <w:r w:rsidR="00592F6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2C9F3684" w14:textId="57BF6F9D"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72FB3261" w14:textId="26AE5548"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20B6A">
        <w:rPr>
          <w:color w:val="000000"/>
          <w:lang w:val="el-GR"/>
        </w:rPr>
        <w:t xml:space="preserve"> </w:t>
      </w:r>
    </w:p>
    <w:p w14:paraId="29C89792" w14:textId="16265A4F"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 xml:space="preserve">ή από την παρέλευση της προθεσμίας για την έκδοση </w:t>
      </w:r>
      <w:r w:rsidR="00072601" w:rsidRPr="007C4E1D">
        <w:rPr>
          <w:color w:val="000000"/>
          <w:lang w:val="el-GR" w:eastAsia="ar-SA"/>
        </w:rPr>
        <w:lastRenderedPageBreak/>
        <w:t>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Pr="00020B6A">
        <w:rPr>
          <w:color w:val="000000"/>
          <w:lang w:val="el-GR"/>
        </w:rPr>
        <w:t xml:space="preserve"> </w:t>
      </w:r>
    </w:p>
    <w:p w14:paraId="0F6B77E9" w14:textId="0EED7D31" w:rsidR="00160FCE" w:rsidRDefault="00072601" w:rsidP="005B1D5A">
      <w:pPr>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592F60" w:rsidRPr="006B704A">
        <w:rPr>
          <w:lang w:val="el-GR"/>
        </w:rPr>
        <w:t>Ε.Α.ΔΗ.ΣΥ</w:t>
      </w:r>
      <w:r w:rsidR="009D5082" w:rsidRPr="007C4E1D">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8E3DE24" w14:textId="439E9490" w:rsidR="005B1D5A" w:rsidRPr="00020B6A" w:rsidRDefault="00160FCE" w:rsidP="005B1D5A">
      <w:pPr>
        <w:rPr>
          <w:color w:val="000000"/>
          <w:lang w:val="el-GR"/>
        </w:rPr>
      </w:pPr>
      <w:r w:rsidRPr="007C4E1D">
        <w:rPr>
          <w:color w:val="000000"/>
          <w:lang w:val="el-GR" w:eastAsia="ar-SA"/>
        </w:rPr>
        <w:t>Επιπρόσθετα, η παρέμβαση κοινοποιείται με επιμέλεια του παρεμβαίνοντος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D949FE4" w14:textId="1683A9C4" w:rsidR="005B1D5A" w:rsidRDefault="005B1D5A" w:rsidP="005B1D5A">
      <w:pPr>
        <w:rPr>
          <w:color w:val="000000"/>
          <w:lang w:val="el-GR"/>
        </w:rPr>
      </w:pPr>
      <w:r w:rsidRPr="00827575">
        <w:rPr>
          <w:color w:val="000000"/>
          <w:lang w:val="el-GR"/>
        </w:rPr>
        <w:t xml:space="preserve"> </w:t>
      </w:r>
    </w:p>
    <w:p w14:paraId="69C6AECA" w14:textId="604BAC19"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sidRPr="007C4E1D">
        <w:rPr>
          <w:color w:val="000000"/>
          <w:lang w:val="el-GR" w:eastAsia="ar-SA"/>
        </w:rPr>
        <w:t>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062C67BC"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70943D6F"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77777777" w:rsidR="00160FCE" w:rsidRPr="00603221" w:rsidRDefault="00160FCE" w:rsidP="00160FCE">
      <w:pPr>
        <w:rPr>
          <w:color w:val="000000"/>
          <w:lang w:val="el-GR"/>
        </w:rPr>
      </w:pPr>
      <w:r w:rsidRPr="007C4E1D">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303BCFCC" w14:textId="77777777" w:rsidR="00C90A04" w:rsidRPr="00603221" w:rsidRDefault="00C90A04">
      <w:pPr>
        <w:suppressAutoHyphens w:val="0"/>
        <w:spacing w:after="0"/>
        <w:jc w:val="left"/>
        <w:rPr>
          <w:lang w:val="el-GR"/>
        </w:rPr>
      </w:pPr>
      <w:r w:rsidRPr="00603221">
        <w:rPr>
          <w:lang w:val="el-GR"/>
        </w:rPr>
        <w:br w:type="page"/>
      </w:r>
    </w:p>
    <w:p w14:paraId="019F9D62" w14:textId="77777777" w:rsidR="00C90A04" w:rsidRPr="00603221" w:rsidRDefault="00C90A04" w:rsidP="00C90A04">
      <w:pPr>
        <w:rPr>
          <w:lang w:val="el-GR"/>
        </w:rPr>
      </w:pPr>
    </w:p>
    <w:p w14:paraId="63655BAB" w14:textId="77777777" w:rsidR="008338F0" w:rsidRPr="00603221" w:rsidRDefault="003355E7" w:rsidP="003A109E">
      <w:pPr>
        <w:pStyle w:val="2"/>
        <w:rPr>
          <w:rFonts w:cs="Tahoma"/>
          <w:lang w:val="el-GR"/>
        </w:rPr>
      </w:pPr>
      <w:r w:rsidRPr="00603221">
        <w:rPr>
          <w:rFonts w:cs="Tahoma"/>
          <w:lang w:val="el-GR"/>
        </w:rPr>
        <w:tab/>
      </w:r>
      <w:bookmarkStart w:id="320" w:name="_Toc97194317"/>
      <w:bookmarkStart w:id="321" w:name="_Toc97194449"/>
      <w:bookmarkStart w:id="322" w:name="_Toc128087087"/>
      <w:r w:rsidRPr="00603221">
        <w:rPr>
          <w:rFonts w:cs="Tahoma"/>
          <w:lang w:val="el-GR"/>
        </w:rPr>
        <w:t>Ματαίωση Διαδικασίας</w:t>
      </w:r>
      <w:bookmarkEnd w:id="320"/>
      <w:bookmarkEnd w:id="321"/>
      <w:bookmarkEnd w:id="322"/>
    </w:p>
    <w:p w14:paraId="427A8943" w14:textId="77777777" w:rsidR="00921D35" w:rsidRDefault="00921D35" w:rsidP="00921D35">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378327CD" w14:textId="77777777"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3D9AA2A3" w14:textId="77777777" w:rsidR="00F371B3" w:rsidRPr="00603221" w:rsidRDefault="00F371B3" w:rsidP="00F371B3">
      <w:pPr>
        <w:rPr>
          <w:lang w:val="el-GR"/>
        </w:rPr>
      </w:pPr>
    </w:p>
    <w:p w14:paraId="705E25C6" w14:textId="77777777" w:rsidR="008338F0" w:rsidRPr="00603221" w:rsidRDefault="003355E7" w:rsidP="005D1B15">
      <w:pPr>
        <w:pStyle w:val="1"/>
        <w:rPr>
          <w:rFonts w:cs="Tahoma"/>
          <w:sz w:val="22"/>
          <w:szCs w:val="22"/>
        </w:rPr>
      </w:pPr>
      <w:bookmarkStart w:id="323" w:name="_Toc97194450"/>
      <w:bookmarkStart w:id="324" w:name="_Toc128087088"/>
      <w:r w:rsidRPr="00603221">
        <w:rPr>
          <w:rFonts w:cs="Tahoma"/>
          <w:sz w:val="22"/>
          <w:szCs w:val="22"/>
        </w:rPr>
        <w:lastRenderedPageBreak/>
        <w:t>ΟΡΟΙ ΕΚΤΕΛΕΣΗΣ ΤΗΣ ΣΥΜΒΑΣΗΣ</w:t>
      </w:r>
      <w:bookmarkEnd w:id="323"/>
      <w:bookmarkEnd w:id="324"/>
      <w:r w:rsidRPr="00603221">
        <w:rPr>
          <w:rFonts w:cs="Tahoma"/>
          <w:sz w:val="22"/>
          <w:szCs w:val="22"/>
        </w:rPr>
        <w:t xml:space="preserve"> </w:t>
      </w:r>
    </w:p>
    <w:p w14:paraId="66DBFF9C" w14:textId="17CC2F98" w:rsidR="008338F0" w:rsidRPr="00603221" w:rsidRDefault="003355E7" w:rsidP="003A109E">
      <w:pPr>
        <w:pStyle w:val="2"/>
        <w:rPr>
          <w:rFonts w:cs="Tahoma"/>
          <w:lang w:val="el-GR"/>
        </w:rPr>
      </w:pPr>
      <w:r w:rsidRPr="00603221">
        <w:rPr>
          <w:rFonts w:cs="Tahoma"/>
          <w:lang w:val="el-GR"/>
        </w:rPr>
        <w:tab/>
      </w:r>
      <w:bookmarkStart w:id="325" w:name="_Ref496542746"/>
      <w:bookmarkStart w:id="326" w:name="_Toc97194318"/>
      <w:bookmarkStart w:id="327" w:name="_Toc97194451"/>
      <w:bookmarkStart w:id="328" w:name="_Toc128087089"/>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w:t>
      </w:r>
      <w:bookmarkEnd w:id="325"/>
      <w:bookmarkEnd w:id="326"/>
      <w:bookmarkEnd w:id="327"/>
      <w:bookmarkEnd w:id="328"/>
    </w:p>
    <w:p w14:paraId="20E9E60E" w14:textId="0F4A9903" w:rsidR="008338F0" w:rsidRPr="00603221" w:rsidRDefault="003355E7">
      <w:pPr>
        <w:rPr>
          <w:lang w:val="el-GR"/>
        </w:rPr>
      </w:pPr>
      <w:r w:rsidRPr="00603221">
        <w:rPr>
          <w:lang w:val="el-GR"/>
        </w:rPr>
        <w:t>Εγγύηση καλής εκτέλεσης</w:t>
      </w:r>
      <w:r w:rsidR="00417A19" w:rsidRPr="00603221">
        <w:rPr>
          <w:lang w:val="el-GR"/>
        </w:rPr>
        <w:t xml:space="preserve">: </w:t>
      </w:r>
    </w:p>
    <w:p w14:paraId="482B6D85" w14:textId="65AC0B63"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B07864">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 xml:space="preserve">ΦΠΑ, </w:t>
      </w:r>
      <w:r w:rsidR="0087631A" w:rsidRPr="00603221">
        <w:rPr>
          <w:lang w:val="el-GR"/>
        </w:rPr>
        <w:t xml:space="preserve">με χρόνο ισχύος </w:t>
      </w:r>
      <w:r w:rsidR="005C3380">
        <w:rPr>
          <w:lang w:val="el-GR"/>
        </w:rPr>
        <w:t>δέκα</w:t>
      </w:r>
      <w:r w:rsidR="0087631A" w:rsidRPr="00B07864">
        <w:rPr>
          <w:lang w:val="el-GR"/>
        </w:rPr>
        <w:t xml:space="preserve"> (</w:t>
      </w:r>
      <w:r w:rsidR="005C3380">
        <w:rPr>
          <w:lang w:val="el-GR"/>
        </w:rPr>
        <w:t>10</w:t>
      </w:r>
      <w:r w:rsidR="0087631A" w:rsidRPr="00B07864">
        <w:rPr>
          <w:lang w:val="el-GR"/>
        </w:rPr>
        <w:t>) μήνες</w:t>
      </w:r>
      <w:r w:rsidR="0087631A" w:rsidRPr="00603221">
        <w:rPr>
          <w:lang w:val="el-GR"/>
        </w:rPr>
        <w:t xml:space="preserve"> </w:t>
      </w:r>
      <w:r w:rsidRPr="00603221">
        <w:rPr>
          <w:lang w:val="el-GR"/>
        </w:rPr>
        <w:t xml:space="preserve">και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bookmarkStart w:id="329" w:name="_Hlk494198985"/>
      <w:r w:rsidR="00B07864">
        <w:rPr>
          <w:lang w:val="el-GR"/>
        </w:rPr>
        <w:t>.</w:t>
      </w:r>
    </w:p>
    <w:bookmarkEnd w:id="329"/>
    <w:p w14:paraId="1DE4AD12" w14:textId="77777777" w:rsidR="000C0A1F" w:rsidRPr="000C0A1F" w:rsidRDefault="003355E7" w:rsidP="000C0A1F">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C90A04" w:rsidRPr="00603221">
        <w:rPr>
          <w:lang w:val="el-GR"/>
        </w:rPr>
        <w:fldChar w:fldCharType="begin"/>
      </w:r>
      <w:r w:rsidR="00C90A04" w:rsidRPr="00603221">
        <w:rPr>
          <w:lang w:val="el-GR"/>
        </w:rPr>
        <w:instrText xml:space="preserve"> REF _Ref496625091 \r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0C0A1F">
        <w:rPr>
          <w:lang w:val="el-GR"/>
        </w:rPr>
        <w:t>2.1.5</w:t>
      </w:r>
      <w:r w:rsidR="00C90A04" w:rsidRPr="00603221">
        <w:rPr>
          <w:lang w:val="el-GR"/>
        </w:rP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υπόδειγμα που περιλαμβάνεται στο</w:t>
      </w:r>
      <w:r w:rsidR="008C6F6A">
        <w:rPr>
          <w:lang w:val="el-GR"/>
        </w:rPr>
        <w:t xml:space="preserve"> </w:t>
      </w:r>
      <w:r w:rsidR="00C90A04" w:rsidRPr="00603221">
        <w:rPr>
          <w:lang w:val="el-GR"/>
        </w:rPr>
        <w:fldChar w:fldCharType="begin"/>
      </w:r>
      <w:r w:rsidR="00C90A04" w:rsidRPr="00603221">
        <w:rPr>
          <w:lang w:val="el-GR"/>
        </w:rPr>
        <w:instrText xml:space="preserve"> REF _Ref496625135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0C0A1F">
        <w:rPr>
          <w:lang w:val="el-GR"/>
        </w:rPr>
        <w:br w:type="page"/>
      </w:r>
    </w:p>
    <w:p w14:paraId="45155744" w14:textId="18C365FB" w:rsidR="008338F0" w:rsidRDefault="000C0A1F" w:rsidP="00B86F1D">
      <w:pPr>
        <w:rPr>
          <w:lang w:val="el-GR"/>
        </w:rPr>
      </w:pPr>
      <w:r w:rsidRPr="003329FF">
        <w:rPr>
          <w:lang w:val="el-GR"/>
        </w:rPr>
        <w:lastRenderedPageBreak/>
        <w:t xml:space="preserve">ΠΑΡΑΡΤΗΜΑ </w:t>
      </w:r>
      <w:r w:rsidRPr="000C0A1F">
        <w:rPr>
          <w:lang w:val="el-GR"/>
        </w:rPr>
        <w:t>VIII</w:t>
      </w:r>
      <w:r w:rsidRPr="003329FF">
        <w:rPr>
          <w:lang w:val="el-GR"/>
        </w:rPr>
        <w:t xml:space="preserve"> – Υποδείγματα Εγγυητικών Επιστολών</w:t>
      </w:r>
      <w:r w:rsidR="00C90A04" w:rsidRPr="00603221">
        <w:rPr>
          <w:lang w:val="el-GR"/>
        </w:rPr>
        <w:fldChar w:fldCharType="end"/>
      </w:r>
      <w:r w:rsidR="003355E7" w:rsidRPr="00603221">
        <w:rPr>
          <w:lang w:val="el-GR"/>
        </w:rPr>
        <w:t xml:space="preserve"> της Διακήρυξης και τα οριζόμενα στο άρθρο 72 του ν. 4412/2016.</w:t>
      </w:r>
    </w:p>
    <w:p w14:paraId="5EC19E46"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2EF0ABA6" w14:textId="77777777"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2CEEF0C4" w14:textId="5D5E27B2" w:rsidR="009D3BDA" w:rsidRDefault="009D3BDA" w:rsidP="009D3BDA">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w:t>
      </w:r>
      <w:r w:rsidR="005C3380">
        <w:rPr>
          <w:lang w:val="el-GR"/>
        </w:rPr>
        <w:t>της εγγύησης</w:t>
      </w:r>
      <w:r>
        <w:rPr>
          <w:lang w:val="el-GR"/>
        </w:rPr>
        <w:t xml:space="preserve"> καλής εκτέλεσης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w:t>
      </w:r>
      <w:r w:rsidR="005C3380">
        <w:rPr>
          <w:lang w:val="el-GR"/>
        </w:rPr>
        <w:t>η εγγύηση</w:t>
      </w:r>
      <w:r w:rsidRPr="001E32A7">
        <w:rPr>
          <w:lang w:val="el-GR"/>
        </w:rPr>
        <w:t xml:space="preserve"> καλής εκτέλεσης αποδεσμεύ</w:t>
      </w:r>
      <w:r w:rsidR="005C3380">
        <w:rPr>
          <w:lang w:val="el-GR"/>
        </w:rPr>
        <w:t>ε</w:t>
      </w:r>
      <w:r w:rsidRPr="001E32A7">
        <w:rPr>
          <w:lang w:val="el-GR"/>
        </w:rPr>
        <w:t xml:space="preserve">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659753D6" w14:textId="77777777" w:rsidR="00395B4A" w:rsidRPr="00603221" w:rsidRDefault="00395B4A" w:rsidP="00395B4A">
      <w:pPr>
        <w:suppressAutoHyphens w:val="0"/>
        <w:spacing w:line="276" w:lineRule="auto"/>
        <w:rPr>
          <w:lang w:val="el-GR"/>
        </w:rPr>
      </w:pPr>
      <w:r w:rsidRPr="00B07864">
        <w:rPr>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B07864">
        <w:rPr>
          <w:lang w:val="el-GR"/>
        </w:rPr>
        <w:t>,</w:t>
      </w:r>
      <w:r w:rsidRPr="00B07864">
        <w:rPr>
          <w:lang w:val="el-GR"/>
        </w:rPr>
        <w:t xml:space="preserve"> </w:t>
      </w:r>
      <w:r w:rsidR="00346EFF" w:rsidRPr="00B07864">
        <w:rPr>
          <w:lang w:val="el-GR"/>
        </w:rPr>
        <w:t>σύμφωνα με όσα προβλέπονται,</w:t>
      </w:r>
      <w:r w:rsidR="00346EFF" w:rsidRPr="001E32A7">
        <w:rPr>
          <w:lang w:val="el-GR"/>
        </w:rPr>
        <w:t xml:space="preserve"> </w:t>
      </w:r>
      <w:r w:rsidRPr="00B07864">
        <w:rPr>
          <w:lang w:val="el-GR"/>
        </w:rPr>
        <w:t>των παρατηρήσεων και του εκπροθέσμου.</w:t>
      </w:r>
      <w:r w:rsidRPr="00603221">
        <w:rPr>
          <w:lang w:val="el-GR"/>
        </w:rPr>
        <w:t xml:space="preserve"> </w:t>
      </w:r>
    </w:p>
    <w:p w14:paraId="1FA72573" w14:textId="77777777" w:rsidR="00976CBB" w:rsidRPr="00603221" w:rsidRDefault="00976CBB" w:rsidP="00417A19">
      <w:pPr>
        <w:suppressAutoHyphens w:val="0"/>
        <w:spacing w:line="276" w:lineRule="auto"/>
        <w:rPr>
          <w:lang w:val="el-GR"/>
        </w:rPr>
      </w:pPr>
    </w:p>
    <w:p w14:paraId="6A546F03" w14:textId="77777777" w:rsidR="008338F0" w:rsidRPr="00603221" w:rsidRDefault="003355E7" w:rsidP="003A109E">
      <w:pPr>
        <w:pStyle w:val="2"/>
        <w:rPr>
          <w:rFonts w:cs="Tahoma"/>
          <w:lang w:val="el-GR"/>
        </w:rPr>
      </w:pPr>
      <w:r w:rsidRPr="00603221">
        <w:rPr>
          <w:rFonts w:cs="Tahoma"/>
          <w:lang w:val="el-GR"/>
        </w:rPr>
        <w:tab/>
      </w:r>
      <w:bookmarkStart w:id="330" w:name="_Toc97194319"/>
      <w:bookmarkStart w:id="331" w:name="_Toc97194452"/>
      <w:bookmarkStart w:id="332" w:name="_Toc128087090"/>
      <w:r w:rsidRPr="00603221">
        <w:rPr>
          <w:rFonts w:cs="Tahoma"/>
          <w:lang w:val="el-GR"/>
        </w:rPr>
        <w:t>Συμβατικό πλαίσιο – Εφαρμοστέα νομοθεσία</w:t>
      </w:r>
      <w:bookmarkEnd w:id="330"/>
      <w:bookmarkEnd w:id="331"/>
      <w:bookmarkEnd w:id="332"/>
    </w:p>
    <w:p w14:paraId="4433B5CF" w14:textId="77777777"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ED2995F" w14:textId="77777777" w:rsidR="008338F0" w:rsidRPr="00603221" w:rsidRDefault="003355E7" w:rsidP="003A109E">
      <w:pPr>
        <w:pStyle w:val="2"/>
        <w:rPr>
          <w:rFonts w:cs="Tahoma"/>
          <w:lang w:val="el-GR"/>
        </w:rPr>
      </w:pPr>
      <w:r w:rsidRPr="00603221">
        <w:rPr>
          <w:rFonts w:cs="Tahoma"/>
          <w:lang w:val="el-GR"/>
        </w:rPr>
        <w:tab/>
      </w:r>
      <w:bookmarkStart w:id="333" w:name="_Ref89075849"/>
      <w:bookmarkStart w:id="334" w:name="_Toc97194320"/>
      <w:bookmarkStart w:id="335" w:name="_Toc97194453"/>
      <w:bookmarkStart w:id="336" w:name="_Toc128087091"/>
      <w:r w:rsidRPr="00603221">
        <w:rPr>
          <w:rFonts w:cs="Tahoma"/>
          <w:lang w:val="el-GR"/>
        </w:rPr>
        <w:t>Όροι εκτέλεσης της σύμβασης</w:t>
      </w:r>
      <w:bookmarkEnd w:id="333"/>
      <w:bookmarkEnd w:id="334"/>
      <w:bookmarkEnd w:id="335"/>
      <w:bookmarkEnd w:id="336"/>
    </w:p>
    <w:p w14:paraId="40529CD1" w14:textId="77777777"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3C56C675"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78F8A105" w14:textId="77777777" w:rsidR="00EB4107" w:rsidRDefault="00EB4107" w:rsidP="00EB4107">
      <w:pPr>
        <w:rPr>
          <w:rFonts w:ascii="Calibri" w:hAnsi="Calibri" w:cs="Calibri"/>
          <w:lang w:val="el-GR" w:eastAsia="en-US"/>
        </w:rPr>
      </w:pPr>
      <w:r w:rsidRPr="00EB4107">
        <w:rPr>
          <w:lang w:val="el-GR"/>
        </w:rPr>
        <w:t>Ο ανάδοχος αναλαμβάνει την υποχρέωση, κατά την διάρκεια υλοποίησης του έργου, να υποβάλει και να επικαιροποιεί τα στοιχεία του άρθρου 22.2.δ.</w:t>
      </w:r>
      <w:r>
        <w:t>i</w:t>
      </w:r>
      <w:r w:rsidRPr="00EB4107">
        <w:rPr>
          <w:lang w:val="el-GR"/>
        </w:rPr>
        <w:t xml:space="preserve">) έως </w:t>
      </w:r>
      <w:r>
        <w:t>iii</w:t>
      </w:r>
      <w:r w:rsidRPr="00EB4107">
        <w:rPr>
          <w:lang w:val="el-GR"/>
        </w:rPr>
        <w:t>) του Καν. 2021/241.</w:t>
      </w:r>
    </w:p>
    <w:p w14:paraId="216388CB" w14:textId="79561ED9" w:rsidR="00EB4107" w:rsidRPr="00B07864" w:rsidRDefault="00EB4107" w:rsidP="00EB4107">
      <w:pPr>
        <w:rPr>
          <w:lang w:val="el-GR"/>
        </w:rPr>
      </w:pPr>
      <w:r w:rsidRPr="00B07864">
        <w:rPr>
          <w:lang w:val="el-GR"/>
        </w:rPr>
        <w:t xml:space="preserve">Ποιο συγκεκριμένα: </w:t>
      </w:r>
    </w:p>
    <w:p w14:paraId="028386C7" w14:textId="77777777" w:rsidR="00EB4107" w:rsidRPr="00EB4107" w:rsidRDefault="00EB4107" w:rsidP="00EB4107">
      <w:pPr>
        <w:rPr>
          <w:lang w:val="el-GR"/>
        </w:rPr>
      </w:pPr>
      <w:r>
        <w:lastRenderedPageBreak/>
        <w:t>i</w:t>
      </w:r>
      <w:r w:rsidRPr="00EB4107">
        <w:rPr>
          <w:lang w:val="el-GR"/>
        </w:rPr>
        <w:t xml:space="preserve">) όνομα του τελικού αποδέκτη των κονδυλίων, </w:t>
      </w:r>
    </w:p>
    <w:p w14:paraId="0AD62829" w14:textId="77777777" w:rsidR="00EB4107" w:rsidRPr="00EB4107" w:rsidRDefault="00EB4107" w:rsidP="00EB4107">
      <w:pPr>
        <w:rPr>
          <w:lang w:val="el-GR"/>
        </w:rPr>
      </w:pPr>
      <w:r>
        <w:t>ii</w:t>
      </w:r>
      <w:r w:rsidRPr="00EB4107">
        <w:rPr>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ενωσιακού ή εθνικού δικαίου δημοσίων συμβάσεων, </w:t>
      </w:r>
    </w:p>
    <w:p w14:paraId="54CF5249" w14:textId="77777777" w:rsidR="00EB4107" w:rsidRPr="00EB4107" w:rsidRDefault="00EB4107" w:rsidP="00EB4107">
      <w:pPr>
        <w:rPr>
          <w:lang w:val="el-GR"/>
        </w:rPr>
      </w:pPr>
      <w:r>
        <w:t>iii</w:t>
      </w:r>
      <w:r w:rsidRPr="00EB4107">
        <w:rPr>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33AB2CC6" w14:textId="77777777" w:rsidR="0014064C" w:rsidRPr="00603221" w:rsidRDefault="0014064C" w:rsidP="00114833">
      <w:pPr>
        <w:rPr>
          <w:lang w:val="el-GR"/>
        </w:rPr>
      </w:pPr>
    </w:p>
    <w:p w14:paraId="24805340"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6A067B64"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77777777" w:rsidR="006A67B9" w:rsidRPr="00DD50E7" w:rsidRDefault="006A67B9" w:rsidP="006A67B9">
      <w:pPr>
        <w:rPr>
          <w:rFonts w:eastAsia="Calibri"/>
          <w:lang w:val="el-GR"/>
        </w:rPr>
      </w:pPr>
      <w:r w:rsidRPr="00DD50E7">
        <w:rPr>
          <w:rFonts w:eastAsia="Calibri"/>
          <w:lang w:val="el-GR"/>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641B85CE" w14:textId="2A73D036" w:rsidR="006A67B9"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9F5DE61" w14:textId="7E4FB2CF" w:rsidR="006C03D6" w:rsidRPr="00DD50E7" w:rsidRDefault="006C03D6" w:rsidP="006C055E">
      <w:pPr>
        <w:rPr>
          <w:rFonts w:eastAsia="Calibri"/>
          <w:lang w:val="el-GR"/>
        </w:rPr>
      </w:pPr>
      <w:bookmarkStart w:id="337"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στο </w:t>
      </w:r>
      <w:r>
        <w:rPr>
          <w:cs/>
          <w:lang w:val="el-GR"/>
        </w:rPr>
        <w:fldChar w:fldCharType="begin"/>
      </w:r>
      <w:r>
        <w:rPr>
          <w:lang w:val="el-GR"/>
        </w:rPr>
        <w:instrText xml:space="preserve"> REF _Ref118477993 \h </w:instrText>
      </w:r>
      <w:r>
        <w:rPr>
          <w:cs/>
          <w:lang w:val="el-GR"/>
        </w:rPr>
      </w:r>
      <w:r>
        <w:rPr>
          <w:cs/>
          <w:lang w:val="el-GR"/>
        </w:rPr>
        <w:fldChar w:fldCharType="separate"/>
      </w:r>
      <w:r w:rsidR="000C0A1F" w:rsidRPr="00C0415C">
        <w:rPr>
          <w:lang w:val="el-GR"/>
        </w:rPr>
        <w:t>ΠΑΡΑΡΤΗΜΑ</w:t>
      </w:r>
      <w:r w:rsidR="000C0A1F" w:rsidRPr="002A51E1">
        <w:rPr>
          <w:lang w:val="el-GR"/>
        </w:rPr>
        <w:t xml:space="preserve"> </w:t>
      </w:r>
      <w:r w:rsidR="000C0A1F">
        <w:t>X</w:t>
      </w:r>
      <w:r w:rsidR="000C0A1F" w:rsidRPr="002A51E1">
        <w:rPr>
          <w:lang w:val="el-GR"/>
        </w:rPr>
        <w:t xml:space="preserve"> – </w:t>
      </w:r>
      <w:r w:rsidR="000C0A1F">
        <w:rPr>
          <w:lang w:val="el-GR"/>
        </w:rPr>
        <w:t>Ρήτρα Ακεραιότητας</w:t>
      </w:r>
      <w:r>
        <w:rPr>
          <w:cs/>
          <w:lang w:val="el-GR"/>
        </w:rPr>
        <w:fldChar w:fldCharType="end"/>
      </w:r>
      <w:r>
        <w:rPr>
          <w:rFonts w:hint="cs"/>
          <w:cs/>
          <w:lang w:val="el-GR"/>
        </w:rPr>
        <w:t>η οποία θα περιληφθεί στη σύμβαση</w:t>
      </w:r>
      <w:bookmarkEnd w:id="337"/>
      <w:r>
        <w:rPr>
          <w:rFonts w:hint="cs"/>
          <w:cs/>
          <w:lang w:val="el-GR"/>
        </w:rPr>
        <w:t>.</w:t>
      </w:r>
    </w:p>
    <w:p w14:paraId="0EE92E65"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όλω ή εν μέρει σε Τράπεζα, κατά τα ως άνω</w:t>
      </w:r>
      <w:r w:rsidRPr="00603221">
        <w:rPr>
          <w:lang w:val="el-GR"/>
        </w:rPr>
        <w:t xml:space="preserve"> αναφερόμενα</w:t>
      </w:r>
      <w:r w:rsidR="00523EEE" w:rsidRPr="00603221">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δεν έχει καμία ευθύνη έναντι της εκδοχέως Τράπεζας.</w:t>
      </w:r>
    </w:p>
    <w:p w14:paraId="22A58427" w14:textId="25921CAE" w:rsidR="001B56F1" w:rsidRPr="00603221" w:rsidRDefault="004B7E25" w:rsidP="001B56F1">
      <w:pPr>
        <w:suppressAutoHyphens w:val="0"/>
        <w:spacing w:after="200" w:line="276" w:lineRule="auto"/>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w:t>
      </w:r>
      <w:r w:rsidR="001B56F1" w:rsidRPr="00603221">
        <w:rPr>
          <w:lang w:val="el-GR"/>
        </w:rPr>
        <w:lastRenderedPageBreak/>
        <w:t xml:space="preserve">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αντιστοίχων προσόντων ή εμπειρίας. Ο Ανάδοχος υποχρεούται να ειδοποιήσει την </w:t>
      </w:r>
      <w:r w:rsidR="001B56F1" w:rsidRPr="003329FF">
        <w:rPr>
          <w:bCs/>
          <w:lang w:val="el-GR"/>
        </w:rPr>
        <w:t xml:space="preserve">ΚτΠ </w:t>
      </w:r>
      <w:r w:rsidR="00E41FE4">
        <w:rPr>
          <w:bCs/>
          <w:lang w:val="el-GR"/>
        </w:rPr>
        <w:t>Μ.</w:t>
      </w:r>
      <w:r w:rsidR="001B56F1" w:rsidRPr="003329FF">
        <w:rPr>
          <w:bCs/>
          <w:lang w:val="el-GR"/>
        </w:rPr>
        <w:t>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42CB8D22" w14:textId="77777777" w:rsidR="001B56F1" w:rsidRPr="00603221" w:rsidRDefault="001B56F1" w:rsidP="004B7E25">
      <w:pPr>
        <w:suppressAutoHyphens w:val="0"/>
        <w:spacing w:after="200" w:line="276" w:lineRule="auto"/>
        <w:rPr>
          <w:lang w:val="el-GR"/>
        </w:rPr>
      </w:pPr>
      <w:r w:rsidRPr="00603221">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5F21756" w14:textId="4C03A24A" w:rsidR="004B7E25" w:rsidRDefault="004B7E25" w:rsidP="004B7E25">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b/>
          <w:lang w:val="el-GR"/>
        </w:rPr>
        <w:t>.</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 xml:space="preserve">και </w:t>
      </w:r>
      <w:r w:rsidR="005C3380">
        <w:rPr>
          <w:lang w:val="el-GR"/>
        </w:rPr>
        <w:t>η Εγγυητική Επιστολή</w:t>
      </w:r>
      <w:r w:rsidRPr="00603221">
        <w:rPr>
          <w:lang w:val="el-GR"/>
        </w:rPr>
        <w:t xml:space="preserve"> Προ Καλής Εκτέλεσης που προβλέπ</w:t>
      </w:r>
      <w:r w:rsidR="005C3380">
        <w:rPr>
          <w:lang w:val="el-GR"/>
        </w:rPr>
        <w:t>ε</w:t>
      </w:r>
      <w:r w:rsidRPr="00603221">
        <w:rPr>
          <w:lang w:val="el-GR"/>
        </w:rPr>
        <w:t>ται στη Σύμβαση.</w:t>
      </w:r>
    </w:p>
    <w:p w14:paraId="03760ABF"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77777777"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710A55D2"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77777777" w:rsidR="00343BB2" w:rsidRPr="00033BA0" w:rsidRDefault="00343BB2" w:rsidP="00343BB2">
      <w:pPr>
        <w:rPr>
          <w:lang w:val="el-GR"/>
        </w:rPr>
      </w:pPr>
      <w:r w:rsidRPr="00033BA0">
        <w:rPr>
          <w:lang w:val="el-GR"/>
        </w:rPr>
        <w:lastRenderedPageBreak/>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77777777" w:rsidR="00343BB2" w:rsidRPr="00033BA0" w:rsidRDefault="00343BB2" w:rsidP="00343BB2">
      <w:pPr>
        <w:rPr>
          <w:lang w:val="el-GR"/>
        </w:rPr>
      </w:pPr>
      <w:r w:rsidRPr="00033BA0">
        <w:rPr>
          <w:lang w:val="el-GR"/>
        </w:rPr>
        <w:t>Ειδικότερα :</w:t>
      </w:r>
    </w:p>
    <w:p w14:paraId="027EDCC3"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77777777"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5B0D47B4" w14:textId="77777777" w:rsidR="00343BB2" w:rsidRPr="00603221" w:rsidRDefault="00343BB2" w:rsidP="004B7E25">
      <w:pPr>
        <w:suppressAutoHyphens w:val="0"/>
        <w:spacing w:after="200" w:line="276" w:lineRule="auto"/>
        <w:rPr>
          <w:lang w:val="el-GR"/>
        </w:rPr>
      </w:pPr>
    </w:p>
    <w:p w14:paraId="2784AEB7" w14:textId="77777777" w:rsidR="008338F0" w:rsidRPr="00603221" w:rsidRDefault="003355E7" w:rsidP="003A109E">
      <w:pPr>
        <w:pStyle w:val="2"/>
        <w:rPr>
          <w:rFonts w:cs="Tahoma"/>
          <w:lang w:val="el-GR"/>
        </w:rPr>
      </w:pPr>
      <w:r w:rsidRPr="00603221">
        <w:rPr>
          <w:rFonts w:cs="Tahoma"/>
          <w:lang w:val="el-GR"/>
        </w:rPr>
        <w:tab/>
      </w:r>
      <w:bookmarkStart w:id="338" w:name="_Toc97194321"/>
      <w:bookmarkStart w:id="339" w:name="_Toc97194454"/>
      <w:bookmarkStart w:id="340" w:name="_Toc128087092"/>
      <w:r w:rsidRPr="00603221">
        <w:rPr>
          <w:rFonts w:cs="Tahoma"/>
          <w:lang w:val="el-GR"/>
        </w:rPr>
        <w:t>Υπεργολαβία</w:t>
      </w:r>
      <w:bookmarkEnd w:id="338"/>
      <w:bookmarkEnd w:id="339"/>
      <w:bookmarkEnd w:id="340"/>
    </w:p>
    <w:p w14:paraId="282F72A8"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w:t>
      </w:r>
      <w:r w:rsidRPr="00603221">
        <w:rPr>
          <w:lang w:val="el-GR"/>
        </w:rPr>
        <w:lastRenderedPageBreak/>
        <w:t xml:space="preserve">υποχρεώσεων της παρ. 2 του άρθρου 18 του ν. 4412/2016 από υπεργολάβους δεν αίρει την ευθύνη του κυρίου αναδόχου. </w:t>
      </w:r>
    </w:p>
    <w:p w14:paraId="5E5C4F0B" w14:textId="2017C833" w:rsidR="005A3530" w:rsidRPr="00603221" w:rsidRDefault="003355E7">
      <w:pPr>
        <w:rPr>
          <w:b/>
          <w:bCs/>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1651450C" w14:textId="066BE5D8"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rPr>
          <w:lang w:val="el-GR"/>
        </w:rPr>
        <w:fldChar w:fldCharType="begin"/>
      </w:r>
      <w:r w:rsidR="006607CE" w:rsidRPr="00603221">
        <w:rPr>
          <w:lang w:val="el-GR"/>
        </w:rPr>
        <w:instrText xml:space="preserve"> REF _Ref496541775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0C0A1F">
        <w:rPr>
          <w:lang w:val="el-GR"/>
        </w:rPr>
        <w:t>2.2.3</w:t>
      </w:r>
      <w:r w:rsidR="006607CE" w:rsidRPr="00603221">
        <w:rPr>
          <w:lang w:val="el-GR"/>
        </w:rPr>
        <w:fldChar w:fldCharType="end"/>
      </w:r>
      <w:r w:rsidRPr="00603221">
        <w:rPr>
          <w:lang w:val="el-GR"/>
        </w:rPr>
        <w:t xml:space="preserve"> και με τα αποδεικτικά μέσα της παραγράφου</w:t>
      </w:r>
      <w:r w:rsidR="005A3530">
        <w:rPr>
          <w:lang w:val="el-GR"/>
        </w:rPr>
        <w:t xml:space="preserve"> </w:t>
      </w:r>
      <w:r w:rsidR="00A30F24">
        <w:rPr>
          <w:lang w:val="el-GR"/>
        </w:rPr>
        <w:fldChar w:fldCharType="begin"/>
      </w:r>
      <w:r w:rsidR="00A30F24">
        <w:rPr>
          <w:lang w:val="el-GR"/>
        </w:rPr>
        <w:instrText xml:space="preserve"> REF _Ref40957856 \r \h </w:instrText>
      </w:r>
      <w:r w:rsidR="00A30F24">
        <w:rPr>
          <w:lang w:val="el-GR"/>
        </w:rPr>
      </w:r>
      <w:r w:rsidR="00A30F24">
        <w:rPr>
          <w:lang w:val="el-GR"/>
        </w:rPr>
        <w:fldChar w:fldCharType="separate"/>
      </w:r>
      <w:r w:rsidR="000C0A1F">
        <w:rPr>
          <w:lang w:val="el-GR"/>
        </w:rPr>
        <w:t>2.2.9.2</w:t>
      </w:r>
      <w:r w:rsidR="00A30F24">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169DF855" w14:textId="77777777" w:rsidR="005A3530" w:rsidRDefault="005A3530">
      <w:pPr>
        <w:rPr>
          <w:lang w:val="el-GR"/>
        </w:rPr>
      </w:pPr>
    </w:p>
    <w:p w14:paraId="454C8B0D" w14:textId="77777777" w:rsidR="005A3530" w:rsidRPr="00603221" w:rsidRDefault="005A3530">
      <w:pPr>
        <w:rPr>
          <w:b/>
          <w:bCs/>
          <w:lang w:val="el-GR"/>
        </w:rPr>
      </w:pPr>
    </w:p>
    <w:p w14:paraId="247F5814" w14:textId="77777777" w:rsidR="008338F0" w:rsidRPr="00603221" w:rsidRDefault="003355E7" w:rsidP="003A109E">
      <w:pPr>
        <w:pStyle w:val="2"/>
        <w:rPr>
          <w:rFonts w:cs="Tahoma"/>
          <w:lang w:val="el-GR"/>
        </w:rPr>
      </w:pPr>
      <w:r w:rsidRPr="00603221">
        <w:rPr>
          <w:rFonts w:cs="Tahoma"/>
          <w:lang w:val="el-GR"/>
        </w:rPr>
        <w:tab/>
      </w:r>
      <w:bookmarkStart w:id="341" w:name="_Ref496607258"/>
      <w:bookmarkStart w:id="342" w:name="_Toc97194322"/>
      <w:bookmarkStart w:id="343" w:name="_Toc97194455"/>
      <w:bookmarkStart w:id="344" w:name="_Toc128087093"/>
      <w:r w:rsidRPr="00603221">
        <w:rPr>
          <w:rFonts w:cs="Tahoma"/>
          <w:lang w:val="el-GR"/>
        </w:rPr>
        <w:t>Τροποποίηση σύμβασης κατά τη διάρκειά της</w:t>
      </w:r>
      <w:bookmarkEnd w:id="341"/>
      <w:bookmarkEnd w:id="342"/>
      <w:bookmarkEnd w:id="343"/>
      <w:bookmarkEnd w:id="344"/>
      <w:r w:rsidRPr="00603221">
        <w:rPr>
          <w:rFonts w:cs="Tahoma"/>
          <w:lang w:val="el-GR"/>
        </w:rPr>
        <w:t xml:space="preserve"> </w:t>
      </w:r>
    </w:p>
    <w:p w14:paraId="4462AF63" w14:textId="77777777"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2E2A8747" w14:textId="77777777" w:rsidR="00FE0D21" w:rsidRPr="00911940" w:rsidRDefault="00FE0D21" w:rsidP="00821852">
      <w:pPr>
        <w:suppressAutoHyphens w:val="0"/>
        <w:spacing w:line="276"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8"/>
      </w:r>
      <w:r w:rsidRPr="00911940">
        <w:rPr>
          <w:vertAlign w:val="superscript"/>
          <w:lang w:val="el-GR"/>
        </w:rPr>
        <w:t>.</w:t>
      </w:r>
      <w:r w:rsidRPr="00911940">
        <w:rPr>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w:t>
      </w:r>
      <w:r w:rsidRPr="00911940">
        <w:rPr>
          <w:lang w:val="el-GR"/>
        </w:rPr>
        <w:lastRenderedPageBreak/>
        <w:t>προσκαλεί τον επόμενο υποψήφιο κατά σειρά κατάταξης, ακολουθώντας κατά τα λοιπά την ίδια διαδικασία.</w:t>
      </w:r>
    </w:p>
    <w:p w14:paraId="30946DE2" w14:textId="77777777" w:rsidR="00FE0D21" w:rsidRPr="00603221" w:rsidRDefault="00FE0D21" w:rsidP="009C3C60">
      <w:pPr>
        <w:suppressAutoHyphens w:val="0"/>
        <w:spacing w:line="276" w:lineRule="auto"/>
        <w:rPr>
          <w:lang w:val="el-GR"/>
        </w:rPr>
      </w:pPr>
    </w:p>
    <w:p w14:paraId="24ECFE43" w14:textId="77777777" w:rsidR="008338F0" w:rsidRPr="00603221" w:rsidRDefault="003355E7" w:rsidP="003A109E">
      <w:pPr>
        <w:pStyle w:val="2"/>
        <w:rPr>
          <w:rFonts w:cs="Tahoma"/>
          <w:lang w:val="el-GR"/>
        </w:rPr>
      </w:pPr>
      <w:r w:rsidRPr="00603221">
        <w:rPr>
          <w:rFonts w:cs="Tahoma"/>
          <w:lang w:val="el-GR"/>
        </w:rPr>
        <w:tab/>
      </w:r>
      <w:bookmarkStart w:id="345" w:name="_Toc97194324"/>
      <w:bookmarkStart w:id="346" w:name="_Toc97194457"/>
      <w:bookmarkStart w:id="347" w:name="_Ref118479492"/>
      <w:bookmarkStart w:id="348" w:name="_Ref118479515"/>
      <w:bookmarkStart w:id="349" w:name="_Toc128087094"/>
      <w:r w:rsidRPr="00603221">
        <w:rPr>
          <w:rFonts w:cs="Tahoma"/>
          <w:lang w:val="el-GR"/>
        </w:rPr>
        <w:t>Δικαίωμα μονομερούς λύσης της σύμβασης</w:t>
      </w:r>
      <w:bookmarkEnd w:id="345"/>
      <w:bookmarkEnd w:id="346"/>
      <w:bookmarkEnd w:id="347"/>
      <w:bookmarkEnd w:id="348"/>
      <w:bookmarkEnd w:id="349"/>
    </w:p>
    <w:p w14:paraId="32E3155A"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77777777" w:rsidR="00FE0D21" w:rsidRPr="00C229F3" w:rsidRDefault="00FE0D21" w:rsidP="00FE0D21">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77777777" w:rsidR="00FE0D21" w:rsidRPr="005F0A0D" w:rsidRDefault="00FE0D21" w:rsidP="00FE0D21">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350" w:name="_Hlk118481822"/>
      <w:r w:rsidRPr="005F0A0D">
        <w:rPr>
          <w:lang w:val="el-GR"/>
        </w:rPr>
        <w:t>αδικήματα που αναφέρονται στην παρ. 2.2.3.1 της παρούσας,</w:t>
      </w:r>
    </w:p>
    <w:p w14:paraId="660AB9D4" w14:textId="53F51DA9" w:rsidR="006C03D6" w:rsidRPr="005F0A0D" w:rsidRDefault="006C03D6" w:rsidP="006C03D6">
      <w:pPr>
        <w:rPr>
          <w:lang w:val="el-GR"/>
        </w:rPr>
      </w:pPr>
      <w:r w:rsidRPr="005F0A0D">
        <w:rPr>
          <w:lang w:val="el-GR"/>
        </w:rPr>
        <w:t>ε)</w:t>
      </w:r>
      <w:r>
        <w:rPr>
          <w:lang w:val="el-GR"/>
        </w:rPr>
        <w:t xml:space="preserve"> </w:t>
      </w:r>
      <w:r w:rsidRPr="005F0A0D">
        <w:rPr>
          <w:lang w:val="el-GR"/>
        </w:rPr>
        <w:t>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w:t>
      </w:r>
      <w:r w:rsidRPr="00166934">
        <w:rPr>
          <w:lang w:val="el-GR"/>
        </w:rPr>
        <w:t xml:space="preserve"> </w:t>
      </w:r>
      <w:r w:rsidRPr="00911940">
        <w:rPr>
          <w:lang w:val="el-GR"/>
        </w:rPr>
        <w:t>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4487F054" w14:textId="3FDC9041" w:rsidR="006C03D6" w:rsidRPr="00AE326F" w:rsidRDefault="006C03D6" w:rsidP="006C03D6">
      <w:pPr>
        <w:rPr>
          <w:lang w:val="el-GR"/>
        </w:rPr>
      </w:pPr>
      <w:r w:rsidRPr="008F4C2F">
        <w:rPr>
          <w:lang w:val="el-GR"/>
        </w:rPr>
        <w:t xml:space="preserve">στ)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Pr>
          <w:cs/>
          <w:lang w:val="el-GR"/>
        </w:rPr>
        <w:fldChar w:fldCharType="begin"/>
      </w:r>
      <w:r>
        <w:rPr>
          <w:lang w:val="el-GR"/>
        </w:rPr>
        <w:instrText xml:space="preserve"> REF _Ref118477993 \h </w:instrText>
      </w:r>
      <w:r>
        <w:rPr>
          <w:cs/>
          <w:lang w:val="el-GR"/>
        </w:rPr>
      </w:r>
      <w:r>
        <w:rPr>
          <w:cs/>
          <w:lang w:val="el-GR"/>
        </w:rPr>
        <w:fldChar w:fldCharType="separate"/>
      </w:r>
      <w:r w:rsidR="000C0A1F" w:rsidRPr="00C0415C">
        <w:rPr>
          <w:lang w:val="el-GR"/>
        </w:rPr>
        <w:t>ΠΑΡΑΡΤΗΜΑ</w:t>
      </w:r>
      <w:r w:rsidR="000C0A1F" w:rsidRPr="002A51E1">
        <w:rPr>
          <w:lang w:val="el-GR"/>
        </w:rPr>
        <w:t xml:space="preserve"> </w:t>
      </w:r>
      <w:r w:rsidR="000C0A1F">
        <w:t>X</w:t>
      </w:r>
      <w:r w:rsidR="000C0A1F" w:rsidRPr="002A51E1">
        <w:rPr>
          <w:lang w:val="el-GR"/>
        </w:rPr>
        <w:t xml:space="preserve"> – </w:t>
      </w:r>
      <w:r w:rsidR="000C0A1F">
        <w:rPr>
          <w:lang w:val="el-GR"/>
        </w:rPr>
        <w:t>Ρήτρα Ακεραιότητας</w:t>
      </w:r>
      <w:r>
        <w:rPr>
          <w:cs/>
          <w:lang w:val="el-GR"/>
        </w:rPr>
        <w:fldChar w:fldCharType="end"/>
      </w:r>
      <w:r>
        <w:rPr>
          <w:rFonts w:hint="cs"/>
          <w:cs/>
          <w:lang w:val="el-GR"/>
        </w:rPr>
        <w:t xml:space="preserve"> </w:t>
      </w:r>
      <w:r>
        <w:rPr>
          <w:lang w:val="el-GR"/>
        </w:rPr>
        <w:t>και θα περιληφθεί στη σύμβαση</w:t>
      </w:r>
      <w:r w:rsidRPr="00AE326F">
        <w:rPr>
          <w:lang w:val="el-GR"/>
        </w:rPr>
        <w:t>.</w:t>
      </w:r>
    </w:p>
    <w:bookmarkEnd w:id="350"/>
    <w:p w14:paraId="12910C8F" w14:textId="2E1B9917" w:rsidR="009649DC" w:rsidRPr="00603221" w:rsidRDefault="009649DC" w:rsidP="00AF6BC2">
      <w:pPr>
        <w:rPr>
          <w:b/>
          <w:bCs/>
          <w:lang w:val="el-GR"/>
        </w:rPr>
      </w:pPr>
    </w:p>
    <w:p w14:paraId="619B8F8E" w14:textId="77777777" w:rsidR="008338F0" w:rsidRPr="00140781" w:rsidRDefault="003355E7" w:rsidP="005D1B15">
      <w:pPr>
        <w:pStyle w:val="1"/>
        <w:rPr>
          <w:rFonts w:cs="Tahoma"/>
          <w:sz w:val="22"/>
          <w:szCs w:val="22"/>
          <w:lang w:val="el-GR"/>
        </w:rPr>
      </w:pPr>
      <w:bookmarkStart w:id="351" w:name="_Toc97194458"/>
      <w:bookmarkStart w:id="352" w:name="_Toc128087095"/>
      <w:r w:rsidRPr="00140781">
        <w:rPr>
          <w:rFonts w:cs="Tahoma"/>
          <w:sz w:val="22"/>
          <w:szCs w:val="22"/>
          <w:lang w:val="el-GR"/>
        </w:rPr>
        <w:lastRenderedPageBreak/>
        <w:t>ΕΙΔΙΚΟΙ ΟΡΟΙ ΕΚΤΕΛΕΣΗΣ ΤΗΣ ΣΥΜΒΑΣΗΣ</w:t>
      </w:r>
      <w:bookmarkEnd w:id="351"/>
      <w:bookmarkEnd w:id="352"/>
      <w:r w:rsidRPr="00140781">
        <w:rPr>
          <w:rFonts w:cs="Tahoma"/>
          <w:sz w:val="22"/>
          <w:szCs w:val="22"/>
          <w:lang w:val="el-GR"/>
        </w:rPr>
        <w:t xml:space="preserve"> </w:t>
      </w:r>
    </w:p>
    <w:p w14:paraId="27DF30F9" w14:textId="77777777" w:rsidR="008338F0" w:rsidRPr="00603221" w:rsidRDefault="003355E7" w:rsidP="003A109E">
      <w:pPr>
        <w:pStyle w:val="2"/>
        <w:rPr>
          <w:rFonts w:cs="Tahoma"/>
          <w:lang w:val="el-GR"/>
        </w:rPr>
      </w:pPr>
      <w:r w:rsidRPr="00603221">
        <w:rPr>
          <w:rFonts w:cs="Tahoma"/>
          <w:lang w:val="el-GR"/>
        </w:rPr>
        <w:tab/>
      </w:r>
      <w:bookmarkStart w:id="353" w:name="_Ref496607306"/>
      <w:bookmarkStart w:id="354" w:name="_Toc97194325"/>
      <w:bookmarkStart w:id="355" w:name="_Toc97194459"/>
      <w:bookmarkStart w:id="356" w:name="_Toc128087096"/>
      <w:r w:rsidRPr="00603221">
        <w:rPr>
          <w:rFonts w:cs="Tahoma"/>
          <w:lang w:val="el-GR"/>
        </w:rPr>
        <w:t>Τρόπος πληρωμής</w:t>
      </w:r>
      <w:bookmarkEnd w:id="353"/>
      <w:bookmarkEnd w:id="354"/>
      <w:bookmarkEnd w:id="355"/>
      <w:bookmarkEnd w:id="356"/>
      <w:r w:rsidRPr="00603221">
        <w:rPr>
          <w:rFonts w:cs="Tahoma"/>
          <w:lang w:val="el-GR"/>
        </w:rPr>
        <w:t xml:space="preserve"> </w:t>
      </w:r>
    </w:p>
    <w:p w14:paraId="386699FF" w14:textId="77777777"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 </w:t>
      </w:r>
    </w:p>
    <w:p w14:paraId="532EA7CC" w14:textId="77777777" w:rsidR="007C6E3D" w:rsidRPr="00603221"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482C5E46" w14:textId="77777777" w:rsidR="007C6E3D" w:rsidRDefault="007C6E3D">
      <w:pPr>
        <w:rPr>
          <w:b/>
          <w:lang w:val="el-GR"/>
        </w:rPr>
      </w:pPr>
      <w:r w:rsidRPr="00603221">
        <w:rPr>
          <w:b/>
          <w:lang w:val="el-GR"/>
        </w:rPr>
        <w:t xml:space="preserve">Τρόποι Πληρωμής: </w:t>
      </w:r>
    </w:p>
    <w:p w14:paraId="69297D44" w14:textId="77777777" w:rsidR="001E54F6" w:rsidRDefault="001E54F6">
      <w:pPr>
        <w:rPr>
          <w:b/>
          <w:lang w:val="el-GR"/>
        </w:rPr>
      </w:pPr>
    </w:p>
    <w:tbl>
      <w:tblPr>
        <w:tblStyle w:val="aff0"/>
        <w:tblW w:w="0" w:type="auto"/>
        <w:tblLook w:val="04A0" w:firstRow="1" w:lastRow="0" w:firstColumn="1" w:lastColumn="0" w:noHBand="0" w:noVBand="1"/>
      </w:tblPr>
      <w:tblGrid>
        <w:gridCol w:w="456"/>
        <w:gridCol w:w="8569"/>
      </w:tblGrid>
      <w:tr w:rsidR="007E74EC" w:rsidRPr="000C0A1F" w14:paraId="77E37221" w14:textId="77777777" w:rsidTr="00BA0CFD">
        <w:tc>
          <w:tcPr>
            <w:tcW w:w="456" w:type="dxa"/>
          </w:tcPr>
          <w:p w14:paraId="4ECF4521" w14:textId="77777777" w:rsidR="007E74EC" w:rsidRPr="001E54F6" w:rsidRDefault="007E74EC" w:rsidP="00BA0CFD">
            <w:pPr>
              <w:rPr>
                <w:b/>
                <w:lang w:val="el-GR"/>
              </w:rPr>
            </w:pPr>
            <w:bookmarkStart w:id="357" w:name="_Hlk123127299"/>
            <w:r w:rsidRPr="001E54F6">
              <w:rPr>
                <w:b/>
                <w:lang w:val="el-GR"/>
              </w:rPr>
              <w:t>1)</w:t>
            </w:r>
          </w:p>
        </w:tc>
        <w:tc>
          <w:tcPr>
            <w:tcW w:w="8569" w:type="dxa"/>
          </w:tcPr>
          <w:p w14:paraId="009BE66C" w14:textId="77777777" w:rsidR="007E74EC" w:rsidRDefault="007E74EC" w:rsidP="00BA0CFD">
            <w:pPr>
              <w:rPr>
                <w:b/>
                <w:lang w:val="el-GR"/>
              </w:rPr>
            </w:pPr>
            <w:r w:rsidRPr="00603221">
              <w:rPr>
                <w:lang w:val="el-GR"/>
              </w:rPr>
              <w:t xml:space="preserve">Το </w:t>
            </w:r>
            <w:r w:rsidRPr="00603221">
              <w:rPr>
                <w:b/>
                <w:lang w:val="el-GR"/>
              </w:rPr>
              <w:t>100%</w:t>
            </w:r>
            <w:r w:rsidRPr="00603221">
              <w:rPr>
                <w:lang w:val="el-GR"/>
              </w:rPr>
              <w:t xml:space="preserve"> της συμβατικής αξίας μετά την οριστική παραλαβή των υπηρεσιών</w:t>
            </w:r>
          </w:p>
        </w:tc>
      </w:tr>
      <w:tr w:rsidR="007E74EC" w:rsidRPr="000C0A1F" w14:paraId="4F15C5BE" w14:textId="77777777" w:rsidTr="00BA0CFD">
        <w:tc>
          <w:tcPr>
            <w:tcW w:w="456" w:type="dxa"/>
            <w:vAlign w:val="center"/>
          </w:tcPr>
          <w:p w14:paraId="0076E60B" w14:textId="2DECB805" w:rsidR="007E74EC" w:rsidRPr="001E54F6" w:rsidRDefault="00E167C9" w:rsidP="00BA0CFD">
            <w:pPr>
              <w:jc w:val="left"/>
              <w:rPr>
                <w:b/>
                <w:lang w:val="el-GR"/>
              </w:rPr>
            </w:pPr>
            <w:r>
              <w:rPr>
                <w:b/>
                <w:lang w:val="el-GR"/>
              </w:rPr>
              <w:t>2</w:t>
            </w:r>
            <w:r w:rsidR="007E74EC">
              <w:rPr>
                <w:b/>
                <w:lang w:val="el-GR"/>
              </w:rPr>
              <w:t>)</w:t>
            </w:r>
          </w:p>
        </w:tc>
        <w:tc>
          <w:tcPr>
            <w:tcW w:w="8569" w:type="dxa"/>
          </w:tcPr>
          <w:p w14:paraId="3C06E8EB" w14:textId="31091111" w:rsidR="008C6F6A" w:rsidRPr="008C6F6A" w:rsidRDefault="008C6F6A" w:rsidP="008C6F6A">
            <w:pPr>
              <w:rPr>
                <w:lang w:val="el-GR"/>
              </w:rPr>
            </w:pPr>
            <w:r w:rsidRPr="008C6F6A">
              <w:rPr>
                <w:lang w:val="el-GR"/>
              </w:rPr>
              <w:t xml:space="preserve">α) Καταβολή </w:t>
            </w:r>
            <w:r w:rsidR="00B92A37">
              <w:rPr>
                <w:lang w:val="el-GR"/>
              </w:rPr>
              <w:t>5</w:t>
            </w:r>
            <w:r w:rsidRPr="008C6F6A">
              <w:rPr>
                <w:lang w:val="el-GR"/>
              </w:rPr>
              <w:t xml:space="preserve">0% του Συμβατικού Τιμήματος μετά την ποσοτική και ποιοτική παραλαβή του Παραδοτέου 1 </w:t>
            </w:r>
          </w:p>
          <w:p w14:paraId="6C63E359" w14:textId="16912B22" w:rsidR="00930E97" w:rsidRPr="008C6F6A" w:rsidRDefault="008C6F6A" w:rsidP="008C6F6A">
            <w:pPr>
              <w:rPr>
                <w:lang w:val="el-GR"/>
              </w:rPr>
            </w:pPr>
            <w:r w:rsidRPr="008C6F6A">
              <w:rPr>
                <w:lang w:val="el-GR"/>
              </w:rPr>
              <w:t xml:space="preserve">β) Καταβολή του υπόλοιπου </w:t>
            </w:r>
            <w:r w:rsidR="009C7D79">
              <w:rPr>
                <w:lang w:val="el-GR"/>
              </w:rPr>
              <w:t>5</w:t>
            </w:r>
            <w:r w:rsidRPr="008C6F6A">
              <w:rPr>
                <w:lang w:val="el-GR"/>
              </w:rPr>
              <w:t xml:space="preserve">0% του Συμβατικού Τιμήματος μετά την ποσοτική και ποιοτική παραλαβή </w:t>
            </w:r>
            <w:r w:rsidR="00B92A37">
              <w:rPr>
                <w:lang w:val="el-GR"/>
              </w:rPr>
              <w:t>του έργου</w:t>
            </w:r>
            <w:r w:rsidRPr="008C6F6A">
              <w:rPr>
                <w:lang w:val="el-GR"/>
              </w:rPr>
              <w:t>.</w:t>
            </w:r>
          </w:p>
        </w:tc>
      </w:tr>
      <w:bookmarkEnd w:id="357"/>
    </w:tbl>
    <w:p w14:paraId="7139BB31" w14:textId="77777777" w:rsidR="007E74EC" w:rsidRPr="00603221" w:rsidRDefault="007E74EC">
      <w:pPr>
        <w:rPr>
          <w:b/>
          <w:lang w:val="el-GR"/>
        </w:rPr>
      </w:pPr>
    </w:p>
    <w:p w14:paraId="2FC70682"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01517C07" w14:textId="77777777" w:rsidR="00AB0E23" w:rsidRDefault="003355E7">
      <w:pPr>
        <w:rPr>
          <w:lang w:val="el-GR" w:eastAsia="el-GR"/>
        </w:rPr>
      </w:pPr>
      <w:r w:rsidRPr="00603221">
        <w:rPr>
          <w:lang w:val="el-GR"/>
        </w:rPr>
        <w:t xml:space="preserve">5.1.2. Toν 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2E0FC101" w14:textId="77777777" w:rsidR="008338F0" w:rsidRDefault="003355E7">
      <w:pPr>
        <w:rPr>
          <w:lang w:val="el-GR"/>
        </w:rPr>
      </w:pPr>
      <w:r w:rsidRPr="00603221">
        <w:rPr>
          <w:lang w:val="el-GR" w:eastAsia="el-GR"/>
        </w:rPr>
        <w:t xml:space="preserve">Ιδίως βαρύνεται με τις </w:t>
      </w:r>
      <w:r w:rsidRPr="00603221">
        <w:rPr>
          <w:lang w:val="el-GR"/>
        </w:rPr>
        <w:t xml:space="preserve">ακόλουθες κρατήσεις: </w:t>
      </w:r>
    </w:p>
    <w:p w14:paraId="2DAB5BAE" w14:textId="58DBA814" w:rsidR="00E97E4D" w:rsidRPr="00E97E4D" w:rsidRDefault="00E4164C" w:rsidP="00E97E4D">
      <w:pPr>
        <w:rPr>
          <w:lang w:val="el-GR"/>
        </w:rPr>
      </w:pPr>
      <w:bookmarkStart w:id="358" w:name="_Hlk118712168"/>
      <w:r w:rsidRPr="00603221">
        <w:rPr>
          <w:lang w:val="el-GR"/>
        </w:rPr>
        <w:t xml:space="preserve">α) </w:t>
      </w:r>
      <w:r w:rsidR="00E97E4D">
        <w:rPr>
          <w:lang w:val="el-GR"/>
        </w:rPr>
        <w:t>Κ</w:t>
      </w:r>
      <w:r w:rsidR="00E97E4D" w:rsidRPr="00E97E4D">
        <w:rPr>
          <w:lang w:val="el-GR"/>
        </w:rPr>
        <w:t>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7F6E2F2C" w14:textId="77777777" w:rsidR="00E97E4D" w:rsidRPr="00E97E4D" w:rsidRDefault="00E97E4D" w:rsidP="00E97E4D">
      <w:pPr>
        <w:rPr>
          <w:lang w:val="el-GR"/>
        </w:rPr>
      </w:pPr>
      <w:r w:rsidRPr="00E97E4D">
        <w:rPr>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4E68BFAC" w14:textId="77777777" w:rsidR="00E97E4D" w:rsidRPr="00E97E4D" w:rsidRDefault="00E97E4D" w:rsidP="00E97E4D">
      <w:pPr>
        <w:rPr>
          <w:lang w:val="el-GR"/>
        </w:rPr>
      </w:pPr>
      <w:r w:rsidRPr="00E97E4D">
        <w:rPr>
          <w:lang w:val="el-GR"/>
        </w:rPr>
        <w:t>Τράπεζα της Ελλάδας:   ΙΒΑΝ GR 2001000240000000026180286</w:t>
      </w:r>
    </w:p>
    <w:p w14:paraId="20631C0C" w14:textId="77777777" w:rsidR="00B53859" w:rsidRDefault="00E97E4D">
      <w:pPr>
        <w:rPr>
          <w:lang w:val="el-GR"/>
        </w:rPr>
      </w:pPr>
      <w:r w:rsidRPr="00E97E4D">
        <w:rPr>
          <w:lang w:val="el-GR"/>
        </w:rPr>
        <w:t>Τράπεζα ΠΕΙΡΑΙΩΣ:       ΙΒΑΝ GR 1901721360005136088985432</w:t>
      </w:r>
    </w:p>
    <w:bookmarkEnd w:id="358"/>
    <w:p w14:paraId="4DA4C02E" w14:textId="77777777" w:rsidR="00E97E4D" w:rsidRPr="00685FDF" w:rsidRDefault="00E97E4D" w:rsidP="00E97E4D">
      <w:pPr>
        <w:rPr>
          <w:lang w:val="el-GR"/>
        </w:rPr>
      </w:pPr>
    </w:p>
    <w:p w14:paraId="2827AB60" w14:textId="41743EC8" w:rsidR="008338F0" w:rsidRDefault="003355E7">
      <w:pPr>
        <w:rPr>
          <w:lang w:val="el-GR"/>
        </w:rPr>
      </w:pPr>
      <w:r w:rsidRPr="00685FDF">
        <w:rPr>
          <w:lang w:val="el-GR"/>
        </w:rPr>
        <w:t xml:space="preserve">β) Κράτηση ύψους 0,02% υπέρ </w:t>
      </w:r>
      <w:r w:rsidR="00BB5BD6" w:rsidRPr="00685FDF">
        <w:rPr>
          <w:lang w:val="el-GR"/>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624CB4C1" w14:textId="77777777" w:rsidR="008338F0" w:rsidRDefault="003355E7">
      <w:pPr>
        <w:rPr>
          <w:lang w:val="el-GR"/>
        </w:rPr>
      </w:pPr>
      <w:r w:rsidRPr="00603221">
        <w:rPr>
          <w:lang w:val="el-GR"/>
        </w:rPr>
        <w:t>Οι υπέρ τρίτων κρατήσεις υπόκεινται στο εκάστοτε ισχύον αναλογικό τέλος χαρτοσήμου και στην επ’ αυτού εισφορά υπέρ ΟΓΑ.</w:t>
      </w:r>
    </w:p>
    <w:p w14:paraId="2003B732" w14:textId="77777777" w:rsidR="008338F0" w:rsidRPr="00603221" w:rsidRDefault="00331981" w:rsidP="003A109E">
      <w:pPr>
        <w:pStyle w:val="2"/>
        <w:rPr>
          <w:rFonts w:cs="Tahoma"/>
          <w:lang w:val="el-GR"/>
        </w:rPr>
      </w:pPr>
      <w:r w:rsidRPr="00603221">
        <w:rPr>
          <w:rFonts w:cs="Tahoma"/>
          <w:lang w:val="el-GR"/>
        </w:rPr>
        <w:lastRenderedPageBreak/>
        <w:tab/>
      </w:r>
      <w:bookmarkStart w:id="359" w:name="_Ref496607484"/>
      <w:bookmarkStart w:id="360" w:name="_Toc97194326"/>
      <w:bookmarkStart w:id="361" w:name="_Toc97194460"/>
      <w:bookmarkStart w:id="362" w:name="_Toc128087097"/>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359"/>
      <w:bookmarkEnd w:id="360"/>
      <w:bookmarkEnd w:id="361"/>
      <w:bookmarkEnd w:id="362"/>
      <w:r w:rsidR="003355E7" w:rsidRPr="00603221">
        <w:rPr>
          <w:rFonts w:cs="Tahoma"/>
          <w:lang w:val="el-GR"/>
        </w:rPr>
        <w:t xml:space="preserve"> </w:t>
      </w:r>
    </w:p>
    <w:p w14:paraId="4997C3F1" w14:textId="17CF9BFE" w:rsidR="008338F0" w:rsidRDefault="003355E7">
      <w:pPr>
        <w:suppressAutoHyphens w:val="0"/>
        <w:autoSpaceDE w:val="0"/>
        <w:rPr>
          <w:rFonts w:eastAsia="SimSun"/>
          <w:color w:val="5B9BD5"/>
          <w:spacing w:val="5"/>
          <w:lang w:val="el-GR"/>
        </w:rPr>
      </w:pPr>
      <w:bookmarkStart w:id="363"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5E44D907"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1246D1A4"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77777777"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0F83E059" w14:textId="77777777"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14280BC" w14:textId="77777777" w:rsidR="002F345D" w:rsidRDefault="002F345D" w:rsidP="002F345D">
      <w:pPr>
        <w:suppressAutoHyphens w:val="0"/>
        <w:autoSpaceDE w:val="0"/>
        <w:rPr>
          <w:rFonts w:eastAsia="SimSun"/>
          <w:lang w:val="el-GR"/>
        </w:rPr>
      </w:pPr>
      <w:r w:rsidRPr="00B73AC1">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77B305F1" w14:textId="52B65008" w:rsidR="002F345D" w:rsidRPr="00346054" w:rsidRDefault="002F345D" w:rsidP="00CF1C2C">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w:t>
      </w:r>
      <w:r w:rsidR="00CF1C2C">
        <w:rPr>
          <w:rFonts w:eastAsia="SimSun"/>
          <w:spacing w:val="5"/>
          <w:lang w:val="el-GR"/>
        </w:rPr>
        <w:t>η</w:t>
      </w:r>
      <w:r w:rsidRPr="00346054">
        <w:rPr>
          <w:rFonts w:eastAsia="SimSun"/>
          <w:spacing w:val="5"/>
          <w:lang w:val="el-GR"/>
        </w:rPr>
        <w:t xml:space="preserve"> ολική κατάπτωση της εγγύησης καλής εκτέλεσης της σύμβασης,</w:t>
      </w:r>
    </w:p>
    <w:p w14:paraId="25C3488E" w14:textId="77777777" w:rsidR="003F0D9A" w:rsidRPr="00872B88" w:rsidRDefault="003F0D9A">
      <w:pPr>
        <w:suppressAutoHyphens w:val="0"/>
        <w:autoSpaceDE w:val="0"/>
        <w:rPr>
          <w:rFonts w:eastAsia="SimSun" w:cs="Calibri"/>
          <w:i/>
          <w:iCs/>
          <w:color w:val="5B9BD5"/>
          <w:spacing w:val="5"/>
          <w:szCs w:val="24"/>
          <w:lang w:val="el-GR"/>
        </w:rPr>
      </w:pPr>
    </w:p>
    <w:p w14:paraId="4FC330C6" w14:textId="57B338AF" w:rsidR="008338F0" w:rsidRDefault="003355E7">
      <w:pPr>
        <w:suppressAutoHyphens w:val="0"/>
        <w:autoSpaceDE w:val="0"/>
        <w:spacing w:after="0"/>
        <w:rPr>
          <w:rFonts w:eastAsia="SimSun"/>
          <w:lang w:val="el-GR"/>
        </w:rPr>
      </w:pPr>
      <w:r w:rsidRPr="00603221">
        <w:rPr>
          <w:rFonts w:eastAsia="SimSun"/>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p>
    <w:p w14:paraId="0E32F6D2" w14:textId="77777777" w:rsidR="00A57BD8" w:rsidRPr="00603221" w:rsidRDefault="00A57BD8">
      <w:pPr>
        <w:suppressAutoHyphens w:val="0"/>
        <w:autoSpaceDE w:val="0"/>
        <w:spacing w:after="0"/>
        <w:rPr>
          <w:rFonts w:eastAsia="SimSun"/>
          <w:lang w:val="el-GR"/>
        </w:rPr>
      </w:pPr>
    </w:p>
    <w:p w14:paraId="5433966D"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5A1EC005" w14:textId="77777777"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603221" w:rsidRDefault="00A57BD8">
      <w:pPr>
        <w:suppressAutoHyphens w:val="0"/>
        <w:autoSpaceDE w:val="0"/>
        <w:spacing w:after="0"/>
        <w:rPr>
          <w:rFonts w:eastAsia="SimSun"/>
          <w:lang w:val="el-GR"/>
        </w:rPr>
      </w:pPr>
    </w:p>
    <w:p w14:paraId="5CF89AA5"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48519690" w14:textId="40EC5F9D" w:rsidR="008338F0" w:rsidRDefault="003355E7">
      <w:pPr>
        <w:suppressAutoHyphens w:val="0"/>
        <w:autoSpaceDE w:val="0"/>
        <w:spacing w:after="0"/>
        <w:rPr>
          <w:rFonts w:eastAsia="SimSun"/>
          <w:lang w:val="el-GR"/>
        </w:rPr>
      </w:pPr>
      <w:r w:rsidRPr="00603221">
        <w:rPr>
          <w:rFonts w:eastAsia="SimSun"/>
          <w:lang w:val="el-GR"/>
        </w:rPr>
        <w:lastRenderedPageBreak/>
        <w:t>Η επιβολή ποινικών ρητρών δεν στερεί από την αναθέτουσα αρχή το δικαίωμα να κηρύξει τον ανάδοχο έκπτωτο.</w:t>
      </w:r>
    </w:p>
    <w:bookmarkEnd w:id="363"/>
    <w:p w14:paraId="471CEAD8" w14:textId="37C4D9EA" w:rsidR="000C1AAF" w:rsidRDefault="000C1AAF">
      <w:pPr>
        <w:suppressAutoHyphens w:val="0"/>
        <w:autoSpaceDE w:val="0"/>
        <w:spacing w:after="0"/>
        <w:rPr>
          <w:rFonts w:eastAsia="SimSun"/>
          <w:lang w:val="el-GR"/>
        </w:rPr>
      </w:pPr>
    </w:p>
    <w:p w14:paraId="09B731FF" w14:textId="77777777" w:rsidR="000C1AAF" w:rsidRPr="006F1D06" w:rsidRDefault="000C1AAF" w:rsidP="000C1AAF">
      <w:pPr>
        <w:suppressAutoHyphens w:val="0"/>
        <w:autoSpaceDE w:val="0"/>
        <w:rPr>
          <w:lang w:val="el-GR"/>
        </w:rPr>
      </w:pPr>
      <w:r w:rsidRPr="006F1D06">
        <w:rPr>
          <w:lang w:val="el-GR"/>
        </w:rPr>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5405AFFF" w14:textId="77777777" w:rsidR="000C1AAF" w:rsidRPr="006F1D06" w:rsidRDefault="000C1AAF" w:rsidP="000C1AAF">
      <w:pPr>
        <w:suppressAutoHyphens w:val="0"/>
        <w:autoSpaceDE w:val="0"/>
        <w:rPr>
          <w:lang w:val="el-GR"/>
        </w:rPr>
      </w:pPr>
      <w:r w:rsidRPr="006F1D06">
        <w:rPr>
          <w:lang w:val="el-GR"/>
        </w:rPr>
        <w:t>Παροχή Υπηρεσιών/Παράδοση Παραδοτέων/Τεκμηρίωση υπηρεσιών: 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793DA87C" w14:textId="77777777" w:rsidR="000C1AAF" w:rsidRPr="006F1D06" w:rsidRDefault="000C1AAF" w:rsidP="000C1AAF">
      <w:pPr>
        <w:suppressAutoHyphens w:val="0"/>
        <w:autoSpaceDE w:val="0"/>
        <w:rPr>
          <w:lang w:val="el-GR"/>
        </w:rPr>
      </w:pPr>
      <w:r w:rsidRPr="006F1D06">
        <w:rPr>
          <w:lang w:val="el-GR"/>
        </w:rPr>
        <w:t>Οι ποινικές ρήτρες υπολογίζονται ως εξής:</w:t>
      </w:r>
    </w:p>
    <w:p w14:paraId="4D758C51" w14:textId="77777777" w:rsidR="000C1AAF" w:rsidRPr="006F1D06" w:rsidRDefault="000C1AAF" w:rsidP="000C1AAF">
      <w:pPr>
        <w:suppressAutoHyphens w:val="0"/>
        <w:autoSpaceDE w:val="0"/>
        <w:rPr>
          <w:lang w:val="el-GR"/>
        </w:rPr>
      </w:pPr>
      <w:r w:rsidRPr="006F1D06">
        <w:rPr>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3194CF3A" w14:textId="77777777" w:rsidR="000C1AAF" w:rsidRPr="006F1D06" w:rsidRDefault="000C1AAF" w:rsidP="000C1AAF">
      <w:pPr>
        <w:suppressAutoHyphens w:val="0"/>
        <w:autoSpaceDE w:val="0"/>
        <w:rPr>
          <w:lang w:val="el-GR"/>
        </w:rPr>
      </w:pPr>
      <w:r w:rsidRPr="006F1D06">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34DEA8B5" w14:textId="77777777" w:rsidR="000C1AAF" w:rsidRPr="006F1D06" w:rsidRDefault="000C1AAF" w:rsidP="000C1AAF">
      <w:pPr>
        <w:suppressAutoHyphens w:val="0"/>
        <w:autoSpaceDE w:val="0"/>
        <w:rPr>
          <w:lang w:val="el-GR"/>
        </w:rPr>
      </w:pPr>
      <w:r w:rsidRPr="006F1D06">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5CFAE9EA" w14:textId="77777777" w:rsidR="000C1AAF" w:rsidRPr="006F1D06" w:rsidRDefault="000C1AAF" w:rsidP="000C1AAF">
      <w:pPr>
        <w:suppressAutoHyphens w:val="0"/>
        <w:autoSpaceDE w:val="0"/>
        <w:rPr>
          <w:lang w:val="el-GR"/>
        </w:rPr>
      </w:pPr>
      <w:r w:rsidRPr="006F1D06">
        <w:rPr>
          <w:lang w:val="el-GR"/>
        </w:rPr>
        <w:t>Το ποσό των ποινικών ρητρών αφαιρείται/συμψηφίζεται από/με την αμοιβή του αναδόχου.</w:t>
      </w:r>
    </w:p>
    <w:p w14:paraId="20EC9EC3" w14:textId="77777777" w:rsidR="000C1AAF" w:rsidRPr="006F1D06" w:rsidRDefault="000C1AAF" w:rsidP="000C1AAF">
      <w:pPr>
        <w:suppressAutoHyphens w:val="0"/>
        <w:autoSpaceDE w:val="0"/>
        <w:rPr>
          <w:lang w:val="el-GR"/>
        </w:rPr>
      </w:pPr>
      <w:r w:rsidRPr="006F1D06">
        <w:rPr>
          <w:lang w:val="el-GR"/>
        </w:rPr>
        <w:t>Η επιβολή ποινικών ρητρών δεν στερεί από την αναθέτουσα αρχή το δικαίωμα να κηρύξει τον ανάδοχο έκπτωτο.</w:t>
      </w:r>
    </w:p>
    <w:p w14:paraId="70880A41" w14:textId="77777777" w:rsidR="000C1AAF" w:rsidRPr="00603221" w:rsidRDefault="000C1AAF">
      <w:pPr>
        <w:suppressAutoHyphens w:val="0"/>
        <w:autoSpaceDE w:val="0"/>
        <w:spacing w:after="0"/>
        <w:rPr>
          <w:lang w:val="el-GR"/>
        </w:rPr>
      </w:pPr>
    </w:p>
    <w:p w14:paraId="7D09FE5B" w14:textId="77777777" w:rsidR="008338F0" w:rsidRPr="00603221" w:rsidRDefault="003355E7" w:rsidP="003A109E">
      <w:pPr>
        <w:pStyle w:val="2"/>
        <w:rPr>
          <w:rFonts w:cs="Tahoma"/>
          <w:lang w:val="el-GR"/>
        </w:rPr>
      </w:pPr>
      <w:r w:rsidRPr="00603221">
        <w:rPr>
          <w:rFonts w:cs="Tahoma"/>
          <w:lang w:val="el-GR"/>
        </w:rPr>
        <w:tab/>
      </w:r>
      <w:bookmarkStart w:id="364" w:name="_Ref55324340"/>
      <w:bookmarkStart w:id="365" w:name="_Toc97194327"/>
      <w:bookmarkStart w:id="366" w:name="_Toc97194461"/>
      <w:bookmarkStart w:id="367" w:name="_Toc128087098"/>
      <w:r w:rsidRPr="00603221">
        <w:rPr>
          <w:rFonts w:cs="Tahoma"/>
          <w:lang w:val="el-GR"/>
        </w:rPr>
        <w:t>Διοικητικές προσφυγές κατά τη διαδικασία εκτέλεσης</w:t>
      </w:r>
      <w:bookmarkEnd w:id="364"/>
      <w:bookmarkEnd w:id="365"/>
      <w:bookmarkEnd w:id="366"/>
      <w:bookmarkEnd w:id="367"/>
      <w:r w:rsidRPr="00603221">
        <w:rPr>
          <w:rFonts w:cs="Tahoma"/>
          <w:lang w:val="el-GR"/>
        </w:rPr>
        <w:t xml:space="preserve"> </w:t>
      </w:r>
    </w:p>
    <w:p w14:paraId="036FE66B" w14:textId="26884FB2"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lang w:val="el-GR"/>
        </w:rPr>
        <w:fldChar w:fldCharType="begin"/>
      </w:r>
      <w:r w:rsidRPr="00603221">
        <w:rPr>
          <w:rFonts w:eastAsia="SimSun"/>
          <w:lang w:val="el-GR"/>
        </w:rPr>
        <w:instrText xml:space="preserve"> REF _Ref496607484 \r \h </w:instrText>
      </w:r>
      <w:r w:rsidRPr="00DF02B0">
        <w:rPr>
          <w:rFonts w:eastAsia="SimSun"/>
          <w:lang w:val="el-GR"/>
        </w:rPr>
        <w:instrText xml:space="preserve"> \* MERGEFORMAT </w:instrText>
      </w:r>
      <w:r w:rsidRPr="00603221">
        <w:rPr>
          <w:rFonts w:eastAsia="SimSun"/>
          <w:lang w:val="el-GR"/>
        </w:rPr>
      </w:r>
      <w:r w:rsidRPr="00603221">
        <w:rPr>
          <w:rFonts w:eastAsia="SimSun"/>
          <w:lang w:val="el-GR"/>
        </w:rPr>
        <w:fldChar w:fldCharType="separate"/>
      </w:r>
      <w:r w:rsidR="000C0A1F">
        <w:rPr>
          <w:rFonts w:eastAsia="SimSun"/>
          <w:lang w:val="el-GR"/>
        </w:rPr>
        <w:t>5.2</w:t>
      </w:r>
      <w:r w:rsidRPr="00603221">
        <w:rPr>
          <w:rFonts w:eastAsia="SimSun"/>
          <w:lang w:val="el-GR"/>
        </w:rPr>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76E745FF" w14:textId="77777777"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1755182" w14:textId="77777777" w:rsidR="00672DE1" w:rsidRDefault="00672DE1" w:rsidP="00F1622E">
      <w:pPr>
        <w:rPr>
          <w:lang w:val="el-GR"/>
        </w:rPr>
      </w:pPr>
    </w:p>
    <w:p w14:paraId="2CC4A419" w14:textId="77777777" w:rsidR="00F1622E" w:rsidRPr="00F1622E" w:rsidRDefault="00F1622E" w:rsidP="00F1622E">
      <w:pPr>
        <w:rPr>
          <w:lang w:val="el-GR"/>
        </w:rPr>
      </w:pPr>
    </w:p>
    <w:p w14:paraId="0ED80B95" w14:textId="77777777" w:rsidR="005550B0" w:rsidRPr="00F82A8D" w:rsidRDefault="005550B0" w:rsidP="00F82A8D">
      <w:pPr>
        <w:pStyle w:val="2"/>
        <w:rPr>
          <w:rFonts w:cs="Tahoma"/>
          <w:b w:val="0"/>
          <w:lang w:val="el-GR"/>
        </w:rPr>
      </w:pPr>
      <w:bookmarkStart w:id="368" w:name="_Toc13748951"/>
      <w:r w:rsidRPr="00F82A8D">
        <w:rPr>
          <w:rFonts w:cs="Tahoma"/>
          <w:lang w:val="el-GR"/>
        </w:rPr>
        <w:tab/>
      </w:r>
      <w:bookmarkStart w:id="369" w:name="_Toc97194328"/>
      <w:bookmarkStart w:id="370" w:name="_Toc97194462"/>
      <w:bookmarkStart w:id="371" w:name="_Toc128087099"/>
      <w:r w:rsidRPr="00F82A8D">
        <w:rPr>
          <w:rFonts w:cs="Tahoma"/>
          <w:lang w:val="el-GR"/>
        </w:rPr>
        <w:t>Δικαστική επίλυση διαφορών</w:t>
      </w:r>
      <w:bookmarkEnd w:id="368"/>
      <w:bookmarkEnd w:id="369"/>
      <w:bookmarkEnd w:id="370"/>
      <w:bookmarkEnd w:id="371"/>
    </w:p>
    <w:p w14:paraId="114104F6" w14:textId="1ACAC212" w:rsidR="005052FB" w:rsidRPr="00022C43" w:rsidRDefault="005052FB" w:rsidP="005052FB">
      <w:pPr>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3F2068">
        <w:rPr>
          <w:rStyle w:val="0"/>
          <w:lang w:val="el-GR"/>
        </w:rPr>
        <w:footnoteReference w:id="9"/>
      </w:r>
      <w:r w:rsidRPr="003F2068">
        <w:rPr>
          <w:lang w:val="el-GR"/>
        </w:rPr>
        <w:t>.</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r w:rsidRPr="00851610">
        <w:rPr>
          <w:lang w:val="el-GR"/>
        </w:rPr>
        <w:t>ενδικοφανούς διαδικασίας που προβλέπεται στο άρθρο 205 του ν. 4412/2016 και την παράγραφ</w:t>
      </w:r>
      <w:r w:rsidR="00732AD2">
        <w:rPr>
          <w:lang w:val="el-GR"/>
        </w:rPr>
        <w:t xml:space="preserve">ο 5.3 </w:t>
      </w:r>
      <w:r w:rsidRPr="00851610">
        <w:rPr>
          <w:lang w:val="el-GR"/>
        </w:rPr>
        <w:t>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5550B0" w:rsidRDefault="005550B0" w:rsidP="005550B0">
      <w:pPr>
        <w:suppressAutoHyphens w:val="0"/>
        <w:autoSpaceDE w:val="0"/>
        <w:rPr>
          <w:rFonts w:ascii="Calibri" w:hAnsi="Calibri"/>
          <w:lang w:val="el-GR"/>
        </w:rPr>
      </w:pPr>
    </w:p>
    <w:p w14:paraId="5E5B11FA" w14:textId="77777777" w:rsidR="00036CBD" w:rsidRPr="00603221" w:rsidRDefault="00036CBD" w:rsidP="00CE12C7">
      <w:pPr>
        <w:rPr>
          <w:lang w:val="el-GR"/>
        </w:rPr>
      </w:pPr>
    </w:p>
    <w:p w14:paraId="66CD902A" w14:textId="77777777" w:rsidR="008338F0" w:rsidRPr="00603221" w:rsidRDefault="00BB5BD6" w:rsidP="00A848D1">
      <w:pPr>
        <w:pStyle w:val="1"/>
        <w:rPr>
          <w:rFonts w:cs="Tahoma"/>
          <w:szCs w:val="22"/>
        </w:rPr>
      </w:pPr>
      <w:bookmarkStart w:id="374" w:name="_Ref75870221"/>
      <w:bookmarkStart w:id="375" w:name="_Toc97194463"/>
      <w:bookmarkStart w:id="376" w:name="_Toc128087100"/>
      <w:r w:rsidRPr="00BB5BD6">
        <w:rPr>
          <w:rFonts w:cs="Tahoma"/>
          <w:szCs w:val="22"/>
        </w:rPr>
        <w:lastRenderedPageBreak/>
        <w:t xml:space="preserve">ΧΡΟΝΟΣ ΚΑΙ ΤΡΟΠΟΣ </w:t>
      </w:r>
      <w:r w:rsidR="003355E7" w:rsidRPr="00603221">
        <w:rPr>
          <w:rFonts w:cs="Tahoma"/>
          <w:szCs w:val="22"/>
        </w:rPr>
        <w:t>ΕΚΤΕΛΕΣΗΣ</w:t>
      </w:r>
      <w:bookmarkEnd w:id="374"/>
      <w:bookmarkEnd w:id="375"/>
      <w:bookmarkEnd w:id="376"/>
      <w:r w:rsidR="003355E7" w:rsidRPr="00603221">
        <w:rPr>
          <w:rFonts w:cs="Tahoma"/>
          <w:szCs w:val="22"/>
        </w:rPr>
        <w:t xml:space="preserve"> </w:t>
      </w:r>
    </w:p>
    <w:p w14:paraId="77208E1F" w14:textId="77777777" w:rsidR="008338F0" w:rsidRPr="00603221" w:rsidRDefault="003355E7" w:rsidP="003A109E">
      <w:pPr>
        <w:pStyle w:val="2"/>
        <w:rPr>
          <w:rFonts w:cs="Tahoma"/>
          <w:lang w:val="el-GR"/>
        </w:rPr>
      </w:pPr>
      <w:r w:rsidRPr="00603221">
        <w:rPr>
          <w:rFonts w:cs="Tahoma"/>
          <w:lang w:val="el-GR"/>
        </w:rPr>
        <w:tab/>
      </w:r>
      <w:bookmarkStart w:id="377" w:name="_Ref63782029"/>
      <w:bookmarkStart w:id="378" w:name="_Toc97194329"/>
      <w:bookmarkStart w:id="379" w:name="_Toc97194464"/>
      <w:bookmarkStart w:id="380" w:name="_Toc128087101"/>
      <w:r w:rsidRPr="00603221">
        <w:rPr>
          <w:rFonts w:cs="Tahoma"/>
          <w:lang w:val="el-GR"/>
        </w:rPr>
        <w:t>Παρακολούθηση της σύμβασης</w:t>
      </w:r>
      <w:bookmarkEnd w:id="377"/>
      <w:bookmarkEnd w:id="378"/>
      <w:bookmarkEnd w:id="379"/>
      <w:bookmarkEnd w:id="380"/>
      <w:r w:rsidRPr="00603221">
        <w:rPr>
          <w:rFonts w:cs="Tahoma"/>
          <w:lang w:val="el-GR"/>
        </w:rPr>
        <w:t xml:space="preserve"> </w:t>
      </w:r>
    </w:p>
    <w:p w14:paraId="36F9268F" w14:textId="77777777" w:rsidR="00CE12C7" w:rsidRDefault="00512083">
      <w:pPr>
        <w:rPr>
          <w:lang w:val="el-GR"/>
        </w:rPr>
      </w:pPr>
      <w:r w:rsidRPr="00512083">
        <w:rPr>
          <w:lang w:val="el-GR"/>
        </w:rPr>
        <w:t xml:space="preserve">6.1.1. </w:t>
      </w:r>
      <w:bookmarkStart w:id="381"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0276B0D1" w14:textId="77777777" w:rsidR="00087FEA" w:rsidRPr="00603221"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 xml:space="preserve">δύναται να </w:t>
      </w:r>
      <w:r>
        <w:rPr>
          <w:lang w:val="el-GR"/>
        </w:rPr>
        <w:t xml:space="preserve">θα </w:t>
      </w:r>
      <w:r w:rsidR="002333E4">
        <w:rPr>
          <w:lang w:val="el-GR"/>
        </w:rPr>
        <w:t>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bookmarkEnd w:id="381"/>
    <w:p w14:paraId="1E69F45B" w14:textId="77777777" w:rsidR="008338F0" w:rsidRPr="00603221" w:rsidRDefault="003355E7" w:rsidP="003A109E">
      <w:pPr>
        <w:pStyle w:val="2"/>
        <w:rPr>
          <w:rFonts w:cs="Tahoma"/>
          <w:lang w:val="el-GR"/>
        </w:rPr>
      </w:pPr>
      <w:r w:rsidRPr="00603221">
        <w:rPr>
          <w:rFonts w:cs="Tahoma"/>
          <w:lang w:val="el-GR"/>
        </w:rPr>
        <w:tab/>
      </w:r>
      <w:bookmarkStart w:id="382" w:name="_Toc97194330"/>
      <w:bookmarkStart w:id="383" w:name="_Toc97194465"/>
      <w:bookmarkStart w:id="384" w:name="_Toc128087102"/>
      <w:r w:rsidRPr="00603221">
        <w:rPr>
          <w:rFonts w:cs="Tahoma"/>
          <w:lang w:val="el-GR"/>
        </w:rPr>
        <w:t>Διάρκεια σύμβασης</w:t>
      </w:r>
      <w:bookmarkEnd w:id="382"/>
      <w:bookmarkEnd w:id="383"/>
      <w:bookmarkEnd w:id="384"/>
      <w:r w:rsidRPr="00603221">
        <w:rPr>
          <w:rFonts w:cs="Tahoma"/>
          <w:lang w:val="el-GR"/>
        </w:rPr>
        <w:t xml:space="preserve"> </w:t>
      </w:r>
    </w:p>
    <w:p w14:paraId="61D003E7" w14:textId="799AE812" w:rsidR="008702D8" w:rsidRPr="00603221" w:rsidRDefault="003355E7" w:rsidP="00B8545D">
      <w:pPr>
        <w:rPr>
          <w:lang w:val="el-GR"/>
        </w:rPr>
      </w:pPr>
      <w:r w:rsidRPr="00603221">
        <w:rPr>
          <w:lang w:val="el-GR"/>
        </w:rPr>
        <w:t xml:space="preserve">6.2.1.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ορίζεται σε</w:t>
      </w:r>
      <w:r w:rsidR="00140781" w:rsidRPr="00140781">
        <w:rPr>
          <w:lang w:val="el-GR"/>
        </w:rPr>
        <w:t xml:space="preserve"> </w:t>
      </w:r>
      <w:r w:rsidR="00915939">
        <w:rPr>
          <w:lang w:val="el-GR"/>
        </w:rPr>
        <w:t xml:space="preserve">οκτώ </w:t>
      </w:r>
      <w:r w:rsidR="00140781" w:rsidRPr="00140781">
        <w:rPr>
          <w:lang w:val="el-GR"/>
        </w:rPr>
        <w:t>(</w:t>
      </w:r>
      <w:r w:rsidR="00915939">
        <w:rPr>
          <w:lang w:val="el-GR"/>
        </w:rPr>
        <w:t>8</w:t>
      </w:r>
      <w:r w:rsidR="00140781" w:rsidRPr="00140781">
        <w:rPr>
          <w:lang w:val="el-GR"/>
        </w:rPr>
        <w:t>)</w:t>
      </w:r>
      <w:r w:rsidR="008702D8" w:rsidRPr="00140781">
        <w:rPr>
          <w:lang w:val="el-GR"/>
        </w:rPr>
        <w:t xml:space="preserve"> μήνες</w:t>
      </w:r>
      <w:r w:rsidR="008702D8" w:rsidRPr="00603221">
        <w:rPr>
          <w:lang w:val="el-GR"/>
        </w:rPr>
        <w:t xml:space="preserve"> και</w:t>
      </w:r>
      <w:r w:rsidR="0029613C" w:rsidRPr="00603221">
        <w:rPr>
          <w:lang w:val="el-GR"/>
        </w:rPr>
        <w:t xml:space="preserve"> </w:t>
      </w:r>
      <w:r w:rsidR="008702D8" w:rsidRPr="00603221">
        <w:rPr>
          <w:lang w:val="el-GR"/>
        </w:rPr>
        <w:t>νοείται το χρονι</w:t>
      </w:r>
      <w:r w:rsidR="008702D8" w:rsidRPr="00603221">
        <w:rPr>
          <w:lang w:val="el-GR"/>
        </w:rPr>
        <w:softHyphen/>
        <w:t>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673490" w:rsidRPr="00603221">
        <w:rPr>
          <w:lang w:val="el-GR"/>
        </w:rPr>
        <w:fldChar w:fldCharType="begin"/>
      </w:r>
      <w:r w:rsidR="00673490" w:rsidRPr="00603221">
        <w:rPr>
          <w:lang w:val="el-GR"/>
        </w:rPr>
        <w:instrText xml:space="preserve"> REF _Ref496625830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0C0A1F" w:rsidRPr="00603221">
        <w:rPr>
          <w:lang w:val="el-GR"/>
        </w:rPr>
        <w:t>ΠΑΡΑΡΤΗΜΑ Ι – Αναλυτική Περιγραφή Φυσικού και Οικονομικού Αντικειμένου της Σύμβασης</w:t>
      </w:r>
      <w:r w:rsidR="00673490" w:rsidRPr="00603221">
        <w:rPr>
          <w:lang w:val="el-GR"/>
        </w:rPr>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την λήξη της σύμβαση</w:t>
      </w:r>
      <w:r w:rsidR="008702D8" w:rsidRPr="00603221">
        <w:rPr>
          <w:lang w:val="el-GR"/>
        </w:rPr>
        <w:t xml:space="preserve">ς και την έναρξη της οριστικής παραλαβής του έργου. </w:t>
      </w:r>
    </w:p>
    <w:p w14:paraId="23229412" w14:textId="30A4C5A3"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673490" w:rsidRPr="00603221">
        <w:rPr>
          <w:lang w:val="el-GR"/>
        </w:rPr>
        <w:fldChar w:fldCharType="begin"/>
      </w:r>
      <w:r w:rsidR="00673490" w:rsidRPr="00603221">
        <w:rPr>
          <w:lang w:val="el-GR"/>
        </w:rPr>
        <w:instrText xml:space="preserve"> REF _Ref496607484 \r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0C0A1F">
        <w:rPr>
          <w:lang w:val="el-GR"/>
        </w:rPr>
        <w:t>5.2</w:t>
      </w:r>
      <w:r w:rsidR="00673490" w:rsidRPr="00603221">
        <w:rPr>
          <w:lang w:val="el-GR"/>
        </w:rPr>
        <w:fldChar w:fldCharType="end"/>
      </w:r>
      <w:r w:rsidRPr="00603221">
        <w:rPr>
          <w:lang w:val="el-GR"/>
        </w:rPr>
        <w:t xml:space="preserve"> της παρούσας.</w:t>
      </w:r>
    </w:p>
    <w:p w14:paraId="3BF20712" w14:textId="77777777" w:rsidR="00BA2DC9" w:rsidRPr="00603221" w:rsidRDefault="00BA2DC9">
      <w:pPr>
        <w:rPr>
          <w:lang w:val="el-GR"/>
        </w:rPr>
      </w:pPr>
    </w:p>
    <w:p w14:paraId="00974E0F" w14:textId="77777777" w:rsidR="008338F0" w:rsidRPr="00603221" w:rsidRDefault="003355E7" w:rsidP="003A109E">
      <w:pPr>
        <w:pStyle w:val="2"/>
        <w:rPr>
          <w:rFonts w:cs="Tahoma"/>
          <w:lang w:val="el-GR"/>
        </w:rPr>
      </w:pPr>
      <w:r w:rsidRPr="00603221">
        <w:rPr>
          <w:rFonts w:cs="Tahoma"/>
          <w:lang w:val="el-GR"/>
        </w:rPr>
        <w:tab/>
      </w:r>
      <w:bookmarkStart w:id="385" w:name="_Ref40954198"/>
      <w:bookmarkStart w:id="386" w:name="_Ref55381059"/>
      <w:bookmarkStart w:id="387" w:name="_Toc97194331"/>
      <w:bookmarkStart w:id="388" w:name="_Toc97194466"/>
      <w:bookmarkStart w:id="389" w:name="_Toc128087103"/>
      <w:r w:rsidRPr="00603221">
        <w:rPr>
          <w:rFonts w:cs="Tahoma"/>
          <w:lang w:val="el-GR"/>
        </w:rPr>
        <w:t>Παραλαβή του αντικειμένου της σύμβασης</w:t>
      </w:r>
      <w:bookmarkEnd w:id="385"/>
      <w:bookmarkEnd w:id="386"/>
      <w:bookmarkEnd w:id="387"/>
      <w:bookmarkEnd w:id="388"/>
      <w:bookmarkEnd w:id="389"/>
      <w:r w:rsidRPr="00603221">
        <w:rPr>
          <w:rFonts w:cs="Tahoma"/>
          <w:lang w:val="el-GR"/>
        </w:rPr>
        <w:t xml:space="preserve"> </w:t>
      </w:r>
    </w:p>
    <w:p w14:paraId="05D2736E" w14:textId="1A52DFD7" w:rsidR="00B8528C" w:rsidRPr="00C00860" w:rsidRDefault="00B8528C" w:rsidP="00B8528C">
      <w:pPr>
        <w:rPr>
          <w:lang w:val="el-GR"/>
        </w:rPr>
      </w:pPr>
      <w:bookmarkStart w:id="390"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 ή πενταμελή)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στο </w:t>
      </w:r>
      <w:r w:rsidR="00140781">
        <w:rPr>
          <w:highlight w:val="yellow"/>
          <w:lang w:val="el-GR"/>
        </w:rPr>
        <w:fldChar w:fldCharType="begin"/>
      </w:r>
      <w:r w:rsidR="00140781">
        <w:rPr>
          <w:lang w:val="el-GR"/>
        </w:rPr>
        <w:instrText xml:space="preserve"> REF _Ref496625830 \h </w:instrText>
      </w:r>
      <w:r w:rsidR="00140781">
        <w:rPr>
          <w:highlight w:val="yellow"/>
          <w:lang w:val="el-GR"/>
        </w:rPr>
      </w:r>
      <w:r w:rsidR="00140781">
        <w:rPr>
          <w:highlight w:val="yellow"/>
          <w:lang w:val="el-GR"/>
        </w:rPr>
        <w:fldChar w:fldCharType="separate"/>
      </w:r>
      <w:r w:rsidR="000C0A1F" w:rsidRPr="00603221">
        <w:rPr>
          <w:lang w:val="el-GR"/>
        </w:rPr>
        <w:t>ΠΑΡΑΡΤΗΜΑ Ι – Αναλυτική Περιγραφή Φυσικού και Οικονομικού Αντικειμένου της Σύμβασης</w:t>
      </w:r>
      <w:r w:rsidR="00140781">
        <w:rPr>
          <w:highlight w:val="yellow"/>
          <w:lang w:val="el-GR"/>
        </w:rPr>
        <w:fldChar w:fldCharType="end"/>
      </w:r>
      <w:r w:rsidR="00140781">
        <w:rPr>
          <w:lang w:val="el-GR"/>
        </w:rPr>
        <w:t xml:space="preserve"> </w:t>
      </w:r>
      <w:r w:rsidRPr="00252398">
        <w:rPr>
          <w:lang w:val="el-GR"/>
        </w:rPr>
        <w:t>της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0611ACAB" w14:textId="77777777"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w:t>
      </w:r>
      <w:r w:rsidRPr="00687D77">
        <w:rPr>
          <w:lang w:val="el-GR"/>
        </w:rPr>
        <w:lastRenderedPageBreak/>
        <w:t xml:space="preserve">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14:paraId="6F19CA0D" w14:textId="77777777" w:rsidR="00B8528C" w:rsidRPr="00C81258" w:rsidRDefault="00B8528C" w:rsidP="00B8528C">
      <w:pPr>
        <w:rPr>
          <w:lang w:val="el-GR"/>
        </w:rPr>
      </w:pPr>
      <w:r w:rsidRPr="005550B0">
        <w:rPr>
          <w:b/>
          <w:lang w:val="el-GR"/>
        </w:rPr>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4B693BD3"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1F28E519" w14:textId="77777777" w:rsidR="00B8528C" w:rsidRPr="00F82A8D" w:rsidRDefault="00B8528C" w:rsidP="00B8528C">
      <w:pPr>
        <w:rPr>
          <w:lang w:val="el-GR"/>
        </w:rPr>
      </w:pPr>
      <w:r w:rsidRPr="00B21041">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7EE9A295" w14:textId="77777777" w:rsidR="00B8528C" w:rsidRPr="00F82A8D" w:rsidRDefault="00B8528C" w:rsidP="00B8528C">
      <w:pPr>
        <w:rPr>
          <w:lang w:val="el-GR"/>
        </w:rPr>
      </w:pPr>
      <w:r w:rsidRPr="00F82A8D">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640F184D" w14:textId="77777777" w:rsidR="00B8528C" w:rsidRPr="00F82A8D" w:rsidRDefault="00B8528C" w:rsidP="00B8528C">
      <w:pPr>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32242AA6" w14:textId="31924E03"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F82A8D">
        <w:rPr>
          <w:lang w:val="el-GR"/>
        </w:rPr>
        <w:t xml:space="preserve"> εγγυητικ</w:t>
      </w:r>
      <w:r w:rsidR="00CF1C2C">
        <w:rPr>
          <w:lang w:val="el-GR"/>
        </w:rPr>
        <w:t>ή</w:t>
      </w:r>
      <w:r w:rsidRPr="00F82A8D">
        <w:rPr>
          <w:lang w:val="el-GR"/>
        </w:rPr>
        <w:t xml:space="preserve"> επιστολ</w:t>
      </w:r>
      <w:r w:rsidR="00CF1C2C">
        <w:rPr>
          <w:lang w:val="el-GR"/>
        </w:rPr>
        <w:t>ή</w:t>
      </w:r>
      <w:r w:rsidRPr="00F82A8D">
        <w:rPr>
          <w:lang w:val="el-GR"/>
        </w:rPr>
        <w:t xml:space="preserve"> καλής εκτέλεσης δεν επιστρέφ</w:t>
      </w:r>
      <w:r w:rsidR="00CF1C2C">
        <w:rPr>
          <w:lang w:val="el-GR"/>
        </w:rPr>
        <w:t>ε</w:t>
      </w:r>
      <w:r w:rsidRPr="00F82A8D">
        <w:rPr>
          <w:lang w:val="el-GR"/>
        </w:rPr>
        <w:t>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B254602" w14:textId="77777777" w:rsidR="00BB555C" w:rsidRPr="00D57165" w:rsidRDefault="00BB555C" w:rsidP="00BB555C">
      <w:pPr>
        <w:rPr>
          <w:b/>
          <w:bCs/>
          <w:u w:val="single"/>
          <w:lang w:val="el-GR"/>
        </w:rPr>
      </w:pPr>
      <w:bookmarkStart w:id="391" w:name="_Hlk9421462"/>
      <w:bookmarkEnd w:id="390"/>
      <w:r w:rsidRPr="00D57165">
        <w:rPr>
          <w:b/>
          <w:bCs/>
          <w:u w:val="single"/>
          <w:lang w:val="el-GR"/>
        </w:rPr>
        <w:t xml:space="preserve">Παραλαβή Υπηρεσιών </w:t>
      </w:r>
    </w:p>
    <w:p w14:paraId="5FFBA63F" w14:textId="298146AB" w:rsidR="00BB555C" w:rsidRPr="00D57165" w:rsidRDefault="00BB555C" w:rsidP="00BB555C">
      <w:pPr>
        <w:rPr>
          <w:lang w:val="el-GR"/>
        </w:rPr>
      </w:pPr>
      <w:r w:rsidRPr="00D57165">
        <w:rPr>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εκπρόσωπος του αναδόχου.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κατωτέρω δύο παραγράφους. Τα ανωτέρω εφαρμόζονται και σε τμηματικές παραλαβές. </w:t>
      </w:r>
    </w:p>
    <w:p w14:paraId="5425B1E7" w14:textId="77777777" w:rsidR="00BB555C" w:rsidRPr="00D57165" w:rsidRDefault="00BB555C" w:rsidP="00BB555C">
      <w:pPr>
        <w:rPr>
          <w:lang w:val="el-GR"/>
        </w:rPr>
      </w:pPr>
      <w:r w:rsidRPr="00D57165">
        <w:rPr>
          <w:lang w:val="el-GR"/>
        </w:rPr>
        <w:t xml:space="preserve">1)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4526BDCA" w14:textId="77777777" w:rsidR="00BB555C" w:rsidRPr="00D57165" w:rsidRDefault="00BB555C" w:rsidP="00BB555C">
      <w:pPr>
        <w:rPr>
          <w:lang w:val="el-GR"/>
        </w:rPr>
      </w:pPr>
      <w:r w:rsidRPr="00D57165">
        <w:rPr>
          <w:lang w:val="el-GR"/>
        </w:rPr>
        <w:lastRenderedPageBreak/>
        <w:t xml:space="preserve">2) Για την εφαρμογή της προηγούμενης παραγράφου ορίζονται τα ακόλουθα: </w:t>
      </w:r>
    </w:p>
    <w:p w14:paraId="7A4BC42C" w14:textId="77777777" w:rsidR="00BB555C" w:rsidRPr="00D57165" w:rsidRDefault="00BB555C" w:rsidP="00BB555C">
      <w:pPr>
        <w:rPr>
          <w:lang w:val="el-GR"/>
        </w:rPr>
      </w:pPr>
      <w:r w:rsidRPr="00D57165">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47B1CB5D" w14:textId="77777777" w:rsidR="00BB555C" w:rsidRPr="00D57165" w:rsidRDefault="00BB555C" w:rsidP="00BB555C">
      <w:pPr>
        <w:rPr>
          <w:lang w:val="el-GR"/>
        </w:rPr>
      </w:pPr>
      <w:r w:rsidRPr="00D57165">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0AD38089" w14:textId="77777777" w:rsidR="00BB555C" w:rsidRPr="00D57165" w:rsidRDefault="00BB555C" w:rsidP="00BB555C">
      <w:pPr>
        <w:rPr>
          <w:lang w:val="el-GR"/>
        </w:rPr>
      </w:pPr>
      <w:r w:rsidRPr="00D57165">
        <w:rPr>
          <w:lang w:val="el-GR"/>
        </w:rPr>
        <w:t xml:space="preserve">3)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ή πρωτόκολλο με παρατηρήσεις των παραπάνω παραγράφων, θεωρείται ότι η παραλαβή έχει συντελεσθεί αυτοδίκαια. </w:t>
      </w:r>
    </w:p>
    <w:p w14:paraId="6EF6C1C3" w14:textId="152363FE" w:rsidR="00BB555C" w:rsidRPr="00D57165" w:rsidRDefault="00BB555C" w:rsidP="00BB555C">
      <w:pPr>
        <w:rPr>
          <w:lang w:val="el-GR"/>
        </w:rPr>
      </w:pPr>
      <w:r w:rsidRPr="00D57165">
        <w:rPr>
          <w:lang w:val="el-GR"/>
        </w:rPr>
        <w:t xml:space="preserve">4)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αρχικής επιτροπής.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D57165">
        <w:rPr>
          <w:lang w:val="el-GR"/>
        </w:rPr>
        <w:t xml:space="preserve"> εγγυητικ</w:t>
      </w:r>
      <w:r w:rsidR="00CF1C2C">
        <w:rPr>
          <w:lang w:val="el-GR"/>
        </w:rPr>
        <w:t>ή</w:t>
      </w:r>
      <w:r w:rsidRPr="00D57165">
        <w:rPr>
          <w:lang w:val="el-GR"/>
        </w:rPr>
        <w:t xml:space="preserve"> επιστολ</w:t>
      </w:r>
      <w:r w:rsidR="00CF1C2C">
        <w:rPr>
          <w:lang w:val="el-GR"/>
        </w:rPr>
        <w:t>ή</w:t>
      </w:r>
      <w:r w:rsidRPr="00D57165">
        <w:rPr>
          <w:lang w:val="el-GR"/>
        </w:rPr>
        <w:t xml:space="preserve"> καλής εκτέλεσης δεν επιστρέφ</w:t>
      </w:r>
      <w:r w:rsidR="00CF1C2C">
        <w:rPr>
          <w:lang w:val="el-GR"/>
        </w:rPr>
        <w:t>ε</w:t>
      </w:r>
      <w:r w:rsidRPr="00D57165">
        <w:rPr>
          <w:lang w:val="el-GR"/>
        </w:rPr>
        <w:t>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B2D09B7" w14:textId="478BB094" w:rsidR="00BB555C" w:rsidRDefault="00BB555C">
      <w:pPr>
        <w:rPr>
          <w:lang w:val="el-GR"/>
        </w:rPr>
      </w:pPr>
    </w:p>
    <w:bookmarkEnd w:id="391"/>
    <w:p w14:paraId="775CD989" w14:textId="77777777" w:rsidR="008338F0" w:rsidRPr="00603221" w:rsidRDefault="003355E7" w:rsidP="003A109E">
      <w:pPr>
        <w:pStyle w:val="2"/>
        <w:rPr>
          <w:rFonts w:cs="Tahoma"/>
          <w:lang w:val="el-GR"/>
        </w:rPr>
      </w:pPr>
      <w:r w:rsidRPr="00603221">
        <w:rPr>
          <w:rFonts w:cs="Tahoma"/>
          <w:lang w:val="el-GR"/>
        </w:rPr>
        <w:tab/>
      </w:r>
      <w:bookmarkStart w:id="392" w:name="_Ref496625354"/>
      <w:bookmarkStart w:id="393" w:name="_Toc97194332"/>
      <w:bookmarkStart w:id="394" w:name="_Toc97194467"/>
      <w:bookmarkStart w:id="395" w:name="_Toc128087104"/>
      <w:r w:rsidRPr="00603221">
        <w:rPr>
          <w:rFonts w:cs="Tahoma"/>
          <w:lang w:val="el-GR"/>
        </w:rPr>
        <w:t>Απόρριψη παραδοτέων – Αντικατάσταση</w:t>
      </w:r>
      <w:bookmarkEnd w:id="392"/>
      <w:bookmarkEnd w:id="393"/>
      <w:bookmarkEnd w:id="394"/>
      <w:bookmarkEnd w:id="395"/>
      <w:r w:rsidRPr="00603221">
        <w:rPr>
          <w:rFonts w:cs="Tahoma"/>
          <w:lang w:val="el-GR"/>
        </w:rPr>
        <w:t xml:space="preserve"> </w:t>
      </w:r>
    </w:p>
    <w:p w14:paraId="40124ED0" w14:textId="4D0C28C9" w:rsidR="000653F1" w:rsidRPr="006B2C94" w:rsidRDefault="000653F1" w:rsidP="000653F1">
      <w:pPr>
        <w:rPr>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rPr>
          <w:lang w:val="el-GR"/>
        </w:rPr>
        <w:fldChar w:fldCharType="begin"/>
      </w:r>
      <w:r w:rsidRPr="00603221">
        <w:rPr>
          <w:lang w:val="el-GR"/>
        </w:rPr>
        <w:instrText xml:space="preserve"> REF _Ref496607484 \r \h </w:instrText>
      </w:r>
      <w:r w:rsidRPr="006719D5">
        <w:rPr>
          <w:lang w:val="el-GR"/>
        </w:rPr>
        <w:instrText xml:space="preserve"> \* MERGEFORMAT </w:instrText>
      </w:r>
      <w:r w:rsidRPr="00603221">
        <w:rPr>
          <w:lang w:val="el-GR"/>
        </w:rPr>
      </w:r>
      <w:r w:rsidRPr="00603221">
        <w:rPr>
          <w:lang w:val="el-GR"/>
        </w:rPr>
        <w:fldChar w:fldCharType="separate"/>
      </w:r>
      <w:r w:rsidR="000C0A1F">
        <w:rPr>
          <w:lang w:val="el-GR"/>
        </w:rPr>
        <w:t>5.2</w:t>
      </w:r>
      <w:r w:rsidRPr="00603221">
        <w:rPr>
          <w:lang w:val="el-GR"/>
        </w:rPr>
        <w:fldChar w:fldCharType="end"/>
      </w:r>
      <w:r>
        <w:rPr>
          <w:lang w:val="el-GR"/>
        </w:rPr>
        <w:t xml:space="preserve"> </w:t>
      </w:r>
      <w:r>
        <w:rPr>
          <w:rFonts w:eastAsia="SimSun"/>
          <w:lang w:val="el-GR"/>
        </w:rPr>
        <w:t>της παρούσας, λόγω εκπρόθεσμης παράδοσης.</w:t>
      </w:r>
    </w:p>
    <w:p w14:paraId="196646B9"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27AD632C" w14:textId="77777777" w:rsidR="00BB555C" w:rsidRPr="006F1D06" w:rsidRDefault="00BB555C" w:rsidP="00BB555C">
      <w:pPr>
        <w:rPr>
          <w:rFonts w:eastAsia="SimSun"/>
          <w:lang w:val="el-GR"/>
        </w:rPr>
      </w:pPr>
      <w:r w:rsidRPr="006F1D06">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 / παραδοτέα, ο δε ανάδοχος υπόκειται σε ποινικές ρήτρες, σύμφωνα με το άρθρο 218 του ν. 4412/2016 και την παράγραφο 5.2.3 της παρούσας, λόγω εκπρόθεσμης παράδοσης.</w:t>
      </w:r>
    </w:p>
    <w:p w14:paraId="41C25F62" w14:textId="77777777" w:rsidR="00BB555C" w:rsidRPr="006F1D06" w:rsidRDefault="00BB555C" w:rsidP="00BB555C">
      <w:pPr>
        <w:rPr>
          <w:rFonts w:eastAsia="SimSun"/>
          <w:lang w:val="el-GR"/>
        </w:rPr>
      </w:pPr>
      <w:r w:rsidRPr="006F1D06">
        <w:rPr>
          <w:rFonts w:eastAsia="SimSun"/>
          <w:lang w:val="el-GR"/>
        </w:rPr>
        <w:lastRenderedPageBreak/>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58D2089E" w14:textId="77777777" w:rsidR="00BB555C" w:rsidRPr="00603221" w:rsidRDefault="00BB555C" w:rsidP="00BB555C">
      <w:pPr>
        <w:rPr>
          <w:i/>
          <w:iCs/>
          <w:color w:val="5B9BD5"/>
          <w:spacing w:val="5"/>
          <w:kern w:val="1"/>
          <w:lang w:val="el-GR"/>
        </w:rPr>
      </w:pPr>
    </w:p>
    <w:p w14:paraId="3593DEF5" w14:textId="77777777" w:rsidR="00BB555C" w:rsidRDefault="00BB555C" w:rsidP="000F6FD9">
      <w:pPr>
        <w:rPr>
          <w:lang w:val="el-GR"/>
        </w:rPr>
      </w:pPr>
    </w:p>
    <w:p w14:paraId="299C31EC" w14:textId="77777777" w:rsidR="008338F0" w:rsidRPr="00603221" w:rsidRDefault="003355E7" w:rsidP="003A109E">
      <w:pPr>
        <w:pStyle w:val="2"/>
        <w:rPr>
          <w:rFonts w:cs="Tahoma"/>
          <w:lang w:val="el-GR"/>
        </w:rPr>
      </w:pPr>
      <w:bookmarkStart w:id="396" w:name="_Toc74566947"/>
      <w:bookmarkStart w:id="397" w:name="_Toc74566948"/>
      <w:bookmarkStart w:id="398" w:name="_Toc74566949"/>
      <w:bookmarkStart w:id="399" w:name="_Toc74566950"/>
      <w:bookmarkStart w:id="400" w:name="_Toc74566951"/>
      <w:bookmarkEnd w:id="396"/>
      <w:bookmarkEnd w:id="397"/>
      <w:bookmarkEnd w:id="398"/>
      <w:bookmarkEnd w:id="399"/>
      <w:bookmarkEnd w:id="400"/>
      <w:r w:rsidRPr="00603221">
        <w:rPr>
          <w:rFonts w:cs="Tahoma"/>
          <w:lang w:val="el-GR"/>
        </w:rPr>
        <w:tab/>
      </w:r>
      <w:bookmarkStart w:id="401" w:name="_Toc97194333"/>
      <w:bookmarkStart w:id="402" w:name="_Toc97194468"/>
      <w:bookmarkStart w:id="403" w:name="_Toc128087105"/>
      <w:r w:rsidRPr="00603221">
        <w:rPr>
          <w:rFonts w:cs="Tahoma"/>
          <w:lang w:val="el-GR"/>
        </w:rPr>
        <w:t>Αναπροσαρμογή τιμής</w:t>
      </w:r>
      <w:bookmarkEnd w:id="401"/>
      <w:bookmarkEnd w:id="402"/>
      <w:bookmarkEnd w:id="403"/>
      <w:r w:rsidRPr="00603221">
        <w:rPr>
          <w:rFonts w:cs="Tahoma"/>
          <w:lang w:val="el-GR"/>
        </w:rPr>
        <w:t xml:space="preserve"> </w:t>
      </w:r>
    </w:p>
    <w:p w14:paraId="683404A5" w14:textId="13E14599" w:rsidR="008338F0" w:rsidRPr="00140781" w:rsidRDefault="00140781">
      <w:pPr>
        <w:rPr>
          <w:rFonts w:eastAsia="SimSun"/>
          <w:lang w:val="el-GR"/>
        </w:rPr>
      </w:pPr>
      <w:r w:rsidRPr="00140781">
        <w:rPr>
          <w:rFonts w:eastAsia="SimSun"/>
          <w:lang w:val="el-GR"/>
        </w:rPr>
        <w:t>Δεν προβλέπεται</w:t>
      </w:r>
    </w:p>
    <w:p w14:paraId="2EA32CF2" w14:textId="77777777" w:rsidR="008338F0" w:rsidRPr="00603221" w:rsidRDefault="008338F0">
      <w:pPr>
        <w:rPr>
          <w:i/>
          <w:iCs/>
          <w:color w:val="5B9BD5"/>
          <w:spacing w:val="5"/>
          <w:kern w:val="1"/>
          <w:lang w:val="el-GR"/>
        </w:rPr>
      </w:pPr>
    </w:p>
    <w:p w14:paraId="4500152F" w14:textId="77777777" w:rsidR="008338F0" w:rsidRPr="009E58E5" w:rsidRDefault="003355E7" w:rsidP="009E58E5">
      <w:pPr>
        <w:pStyle w:val="1"/>
        <w:rPr>
          <w:rFonts w:cs="Tahoma"/>
          <w:szCs w:val="22"/>
        </w:rPr>
      </w:pPr>
      <w:bookmarkStart w:id="404" w:name="_Toc97194469"/>
      <w:bookmarkStart w:id="405" w:name="_Toc128087106"/>
      <w:r w:rsidRPr="009E58E5">
        <w:rPr>
          <w:rFonts w:cs="Tahoma"/>
          <w:szCs w:val="22"/>
        </w:rPr>
        <w:lastRenderedPageBreak/>
        <w:t>ΠΑΡΑΡΤΗΜΑΤΑ</w:t>
      </w:r>
      <w:bookmarkEnd w:id="404"/>
      <w:bookmarkEnd w:id="405"/>
    </w:p>
    <w:p w14:paraId="2F397AAD" w14:textId="77777777" w:rsidR="008338F0" w:rsidRPr="00603221" w:rsidRDefault="003355E7" w:rsidP="003329FF">
      <w:pPr>
        <w:pStyle w:val="2"/>
        <w:numPr>
          <w:ilvl w:val="0"/>
          <w:numId w:val="0"/>
        </w:numPr>
        <w:tabs>
          <w:tab w:val="clear" w:pos="567"/>
        </w:tabs>
        <w:rPr>
          <w:rFonts w:cs="Tahoma"/>
          <w:lang w:val="el-GR"/>
        </w:rPr>
      </w:pPr>
      <w:bookmarkStart w:id="406" w:name="_Ref496625830"/>
      <w:bookmarkStart w:id="407" w:name="_Toc97194334"/>
      <w:bookmarkStart w:id="408" w:name="_Toc97194470"/>
      <w:bookmarkStart w:id="409" w:name="_Toc128087107"/>
      <w:bookmarkStart w:id="410" w:name="_Ref496625399"/>
      <w:r w:rsidRPr="00603221">
        <w:rPr>
          <w:rFonts w:cs="Tahoma"/>
          <w:lang w:val="el-GR"/>
        </w:rPr>
        <w:t>ΠΑΡΑΡΤΗΜΑ Ι – Αναλυτική Περιγραφή Φυσικού και Οικονομικού Αντικειμένου της Σύμβασης</w:t>
      </w:r>
      <w:bookmarkEnd w:id="406"/>
      <w:bookmarkEnd w:id="407"/>
      <w:bookmarkEnd w:id="408"/>
      <w:bookmarkEnd w:id="409"/>
      <w:r w:rsidRPr="00603221">
        <w:rPr>
          <w:rFonts w:cs="Tahoma"/>
          <w:lang w:val="el-GR"/>
        </w:rPr>
        <w:t xml:space="preserve"> </w:t>
      </w:r>
      <w:bookmarkEnd w:id="410"/>
    </w:p>
    <w:p w14:paraId="40306800" w14:textId="77777777" w:rsidR="008338F0" w:rsidRPr="00EF2204" w:rsidRDefault="00A22261">
      <w:pPr>
        <w:pStyle w:val="3"/>
        <w:numPr>
          <w:ilvl w:val="0"/>
          <w:numId w:val="22"/>
        </w:numPr>
        <w:rPr>
          <w:lang w:val="el-GR"/>
        </w:rPr>
      </w:pPr>
      <w:bookmarkStart w:id="411" w:name="_Toc97194335"/>
      <w:bookmarkStart w:id="412" w:name="_Toc97194471"/>
      <w:bookmarkStart w:id="413" w:name="_Ref97199257"/>
      <w:bookmarkStart w:id="414" w:name="_Ref122694905"/>
      <w:bookmarkStart w:id="415" w:name="_Toc128087108"/>
      <w:r w:rsidRPr="00EF2204">
        <w:rPr>
          <w:lang w:val="el-GR"/>
        </w:rPr>
        <w:t>Π</w:t>
      </w:r>
      <w:r>
        <w:rPr>
          <w:lang w:val="el-GR"/>
        </w:rPr>
        <w:t>εριβάλλον της Σύμβασης</w:t>
      </w:r>
      <w:bookmarkEnd w:id="411"/>
      <w:bookmarkEnd w:id="412"/>
      <w:bookmarkEnd w:id="413"/>
      <w:bookmarkEnd w:id="414"/>
      <w:bookmarkEnd w:id="415"/>
    </w:p>
    <w:p w14:paraId="1C12AAC2" w14:textId="77777777" w:rsidR="00EE109D" w:rsidRPr="00EE109D" w:rsidRDefault="00EE109D" w:rsidP="00CD2A7F">
      <w:pPr>
        <w:rPr>
          <w:rFonts w:eastAsia="SimSun"/>
          <w:lang w:val="el-GR"/>
        </w:rPr>
      </w:pPr>
      <w:bookmarkStart w:id="416" w:name="_Toc516836612"/>
      <w:bookmarkStart w:id="417" w:name="_Toc45706959"/>
      <w:bookmarkStart w:id="418" w:name="_Toc46478230"/>
    </w:p>
    <w:p w14:paraId="132D9764" w14:textId="77777777" w:rsidR="004D1C23" w:rsidRPr="00EF2204" w:rsidRDefault="004D1C23">
      <w:pPr>
        <w:pStyle w:val="4"/>
        <w:numPr>
          <w:ilvl w:val="1"/>
          <w:numId w:val="14"/>
        </w:numPr>
        <w:tabs>
          <w:tab w:val="left" w:pos="993"/>
        </w:tabs>
        <w:rPr>
          <w:rFonts w:eastAsia="SimSun" w:cs="Tahoma"/>
          <w:szCs w:val="22"/>
          <w:lang w:val="el-GR"/>
        </w:rPr>
      </w:pPr>
      <w:bookmarkStart w:id="419" w:name="_Toc97194336"/>
      <w:bookmarkStart w:id="420" w:name="_Toc128087109"/>
      <w:r w:rsidRPr="00EF2204">
        <w:rPr>
          <w:rFonts w:eastAsia="SimSun" w:cs="Tahoma"/>
          <w:szCs w:val="22"/>
          <w:lang w:val="el-GR"/>
        </w:rPr>
        <w:t>Εμπλεκόμενοι στην υλοποίηση της Σύμβασης</w:t>
      </w:r>
      <w:bookmarkEnd w:id="416"/>
      <w:bookmarkEnd w:id="417"/>
      <w:bookmarkEnd w:id="418"/>
      <w:bookmarkEnd w:id="419"/>
      <w:bookmarkEnd w:id="420"/>
    </w:p>
    <w:p w14:paraId="571592AC" w14:textId="77777777" w:rsidR="004D1C23" w:rsidRPr="00EF2204" w:rsidRDefault="004D1C23" w:rsidP="00EF2204">
      <w:pPr>
        <w:rPr>
          <w:lang w:val="el-GR"/>
        </w:rPr>
      </w:pPr>
      <w:r w:rsidRPr="00EF2204">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0C0A1F" w14:paraId="28DA94F0" w14:textId="77777777" w:rsidTr="00AB1716">
        <w:tc>
          <w:tcPr>
            <w:tcW w:w="3397" w:type="dxa"/>
            <w:vAlign w:val="center"/>
          </w:tcPr>
          <w:p w14:paraId="02C1E28C" w14:textId="77777777" w:rsidR="004D1C23" w:rsidRPr="00D63725" w:rsidRDefault="004D1C23" w:rsidP="00AB1716">
            <w:pPr>
              <w:widowControl w:val="0"/>
              <w:suppressAutoHyphens w:val="0"/>
              <w:spacing w:after="0"/>
              <w:rPr>
                <w:lang w:val="el-GR" w:eastAsia="en-US"/>
              </w:rPr>
            </w:pPr>
            <w:r w:rsidRPr="00D63725">
              <w:rPr>
                <w:lang w:val="el-GR" w:eastAsia="en-US"/>
              </w:rPr>
              <w:t>Φορέας Υλοποίησης</w:t>
            </w:r>
          </w:p>
        </w:tc>
        <w:tc>
          <w:tcPr>
            <w:tcW w:w="2530" w:type="dxa"/>
            <w:vAlign w:val="center"/>
          </w:tcPr>
          <w:p w14:paraId="631CD0E0" w14:textId="77777777" w:rsidR="004D1C23" w:rsidRPr="00D63725" w:rsidRDefault="004D1C23" w:rsidP="00AB1716">
            <w:pPr>
              <w:widowControl w:val="0"/>
              <w:suppressAutoHyphens w:val="0"/>
              <w:spacing w:after="0"/>
              <w:rPr>
                <w:highlight w:val="black"/>
                <w:lang w:val="el-GR" w:eastAsia="en-US"/>
              </w:rPr>
            </w:pPr>
            <w:r w:rsidRPr="00D63725">
              <w:rPr>
                <w:lang w:val="el-GR" w:eastAsia="en-US"/>
              </w:rPr>
              <w:t xml:space="preserve">Κοινωνία της Πληροφορίας </w:t>
            </w:r>
            <w:r w:rsidR="00B8683B">
              <w:rPr>
                <w:lang w:val="el-GR" w:eastAsia="en-US"/>
              </w:rPr>
              <w:t>Μ.</w:t>
            </w:r>
            <w:r w:rsidRPr="00D63725">
              <w:rPr>
                <w:lang w:val="el-GR" w:eastAsia="en-US"/>
              </w:rPr>
              <w:t>Α.Ε</w:t>
            </w:r>
          </w:p>
        </w:tc>
        <w:tc>
          <w:tcPr>
            <w:tcW w:w="3928" w:type="dxa"/>
            <w:vAlign w:val="center"/>
          </w:tcPr>
          <w:p w14:paraId="603760E2" w14:textId="77777777" w:rsidR="000C0A1F" w:rsidRPr="00FD26DD" w:rsidRDefault="004D1C23" w:rsidP="00CD2A7F">
            <w:pPr>
              <w:rPr>
                <w:rFonts w:eastAsia="SimSun"/>
                <w:lang w:val="el-GR"/>
              </w:rPr>
            </w:pPr>
            <w:r w:rsidRPr="00D63725">
              <w:rPr>
                <w:lang w:val="el-GR" w:eastAsia="en-US"/>
              </w:rPr>
              <w:t xml:space="preserve">Βλ. Παρ. </w:t>
            </w:r>
            <w:r w:rsidR="00556A23">
              <w:rPr>
                <w:lang w:val="el-GR" w:eastAsia="en-US"/>
              </w:rPr>
              <w:fldChar w:fldCharType="begin"/>
            </w:r>
            <w:r w:rsidR="00556A23">
              <w:rPr>
                <w:lang w:val="el-GR" w:eastAsia="en-US"/>
              </w:rPr>
              <w:instrText xml:space="preserve"> REF _Ref51336725 \h </w:instrText>
            </w:r>
            <w:r w:rsidR="00556A23">
              <w:rPr>
                <w:lang w:val="el-GR" w:eastAsia="en-US"/>
              </w:rPr>
            </w:r>
            <w:r w:rsidR="00556A23">
              <w:rPr>
                <w:lang w:val="el-GR" w:eastAsia="en-US"/>
              </w:rPr>
              <w:fldChar w:fldCharType="separate"/>
            </w:r>
          </w:p>
          <w:p w14:paraId="63860E2C" w14:textId="7A376CFE" w:rsidR="004D1C23" w:rsidRPr="00E14FF7" w:rsidRDefault="000C0A1F" w:rsidP="00AB1716">
            <w:pPr>
              <w:widowControl w:val="0"/>
              <w:suppressAutoHyphens w:val="0"/>
              <w:spacing w:after="0"/>
              <w:rPr>
                <w:lang w:val="el-GR" w:eastAsia="en-US"/>
              </w:rPr>
            </w:pPr>
            <w:r w:rsidRPr="000C0A1F">
              <w:rPr>
                <w:rFonts w:eastAsia="SimSun"/>
                <w:bCs/>
                <w:lang w:val="el-GR"/>
              </w:rPr>
              <w:t>Φορέας Υλοποίησης – Αναθέτουσα Αρχή</w:t>
            </w:r>
            <w:r w:rsidR="00556A23">
              <w:rPr>
                <w:lang w:val="el-GR" w:eastAsia="en-US"/>
              </w:rPr>
              <w:fldChar w:fldCharType="end"/>
            </w:r>
          </w:p>
        </w:tc>
      </w:tr>
      <w:tr w:rsidR="004D1C23" w:rsidRPr="00FD26DD" w14:paraId="0DBC6420" w14:textId="77777777" w:rsidTr="00AB1716">
        <w:tc>
          <w:tcPr>
            <w:tcW w:w="3397" w:type="dxa"/>
            <w:vAlign w:val="center"/>
          </w:tcPr>
          <w:p w14:paraId="649084B1" w14:textId="77777777" w:rsidR="004D1C23" w:rsidRPr="00D63725" w:rsidRDefault="004D1C23" w:rsidP="00AB1716">
            <w:pPr>
              <w:widowControl w:val="0"/>
              <w:suppressAutoHyphens w:val="0"/>
              <w:spacing w:after="0"/>
              <w:rPr>
                <w:lang w:val="el-GR" w:eastAsia="en-US"/>
              </w:rPr>
            </w:pPr>
            <w:r w:rsidRPr="00D63725">
              <w:rPr>
                <w:lang w:val="el-GR" w:eastAsia="en-US"/>
              </w:rPr>
              <w:t>Φορέας Χρηματοδότησης</w:t>
            </w:r>
          </w:p>
        </w:tc>
        <w:tc>
          <w:tcPr>
            <w:tcW w:w="2530" w:type="dxa"/>
            <w:vAlign w:val="center"/>
          </w:tcPr>
          <w:p w14:paraId="173F5B69" w14:textId="77777777" w:rsidR="004D1C23" w:rsidRPr="00D63725" w:rsidRDefault="004D1C23" w:rsidP="00AB1716">
            <w:pPr>
              <w:widowControl w:val="0"/>
              <w:suppressAutoHyphens w:val="0"/>
              <w:spacing w:after="0"/>
              <w:rPr>
                <w:lang w:val="el-GR" w:eastAsia="en-US"/>
              </w:rPr>
            </w:pPr>
            <w:r w:rsidRPr="00D63725">
              <w:rPr>
                <w:lang w:val="el-GR" w:eastAsia="en-US"/>
              </w:rPr>
              <w:t>Υπουργείο Ψηφιακής Διακυβέρνησης</w:t>
            </w:r>
          </w:p>
        </w:tc>
        <w:tc>
          <w:tcPr>
            <w:tcW w:w="3928" w:type="dxa"/>
            <w:vAlign w:val="center"/>
          </w:tcPr>
          <w:p w14:paraId="74A28E34" w14:textId="1DD1C8D3" w:rsidR="004D1C23" w:rsidRPr="00D63725" w:rsidRDefault="00000000" w:rsidP="00AB1716">
            <w:pPr>
              <w:widowControl w:val="0"/>
              <w:suppressAutoHyphens w:val="0"/>
              <w:spacing w:after="0"/>
              <w:rPr>
                <w:u w:val="single"/>
                <w:lang w:val="el-GR" w:eastAsia="en-US"/>
              </w:rPr>
            </w:pPr>
            <w:hyperlink r:id="rId29" w:history="1">
              <w:r w:rsidR="004D1C23" w:rsidRPr="00D63725">
                <w:rPr>
                  <w:rStyle w:val="-"/>
                  <w:lang w:val="el-GR" w:eastAsia="en-US"/>
                </w:rPr>
                <w:t>www.</w:t>
              </w:r>
              <w:r w:rsidR="004D1C23" w:rsidRPr="00D63725">
                <w:rPr>
                  <w:rStyle w:val="-"/>
                  <w:lang w:val="en-US" w:eastAsia="en-US"/>
                </w:rPr>
                <w:t>mindigital</w:t>
              </w:r>
              <w:r w:rsidR="004D1C23" w:rsidRPr="00D63725">
                <w:rPr>
                  <w:rStyle w:val="-"/>
                  <w:lang w:val="el-GR" w:eastAsia="en-US"/>
                </w:rPr>
                <w:t>.gr</w:t>
              </w:r>
            </w:hyperlink>
          </w:p>
          <w:p w14:paraId="1B365089" w14:textId="03A24936" w:rsidR="004D1C23" w:rsidRPr="00D63725" w:rsidRDefault="004D1C23" w:rsidP="00AB1716">
            <w:pPr>
              <w:widowControl w:val="0"/>
              <w:suppressAutoHyphens w:val="0"/>
              <w:spacing w:after="0"/>
              <w:rPr>
                <w:lang w:val="el-GR" w:eastAsia="en-US"/>
              </w:rPr>
            </w:pPr>
            <w:r w:rsidRPr="00D63725">
              <w:rPr>
                <w:lang w:val="el-GR" w:eastAsia="en-US"/>
              </w:rPr>
              <w:t xml:space="preserve">Βλ. Παρ. </w:t>
            </w:r>
            <w:r w:rsidR="00FD26DD">
              <w:rPr>
                <w:lang w:val="el-GR" w:eastAsia="en-US"/>
              </w:rPr>
              <w:fldChar w:fldCharType="begin"/>
            </w:r>
            <w:r w:rsidR="00FD26DD">
              <w:rPr>
                <w:lang w:val="el-GR" w:eastAsia="en-US"/>
              </w:rPr>
              <w:instrText xml:space="preserve"> REF _Ref55370267 \r \h </w:instrText>
            </w:r>
            <w:r w:rsidR="00FD26DD">
              <w:rPr>
                <w:lang w:val="el-GR" w:eastAsia="en-US"/>
              </w:rPr>
            </w:r>
            <w:r w:rsidR="00FD26DD">
              <w:rPr>
                <w:lang w:val="el-GR" w:eastAsia="en-US"/>
              </w:rPr>
              <w:fldChar w:fldCharType="separate"/>
            </w:r>
            <w:r w:rsidR="000C0A1F">
              <w:rPr>
                <w:lang w:val="el-GR" w:eastAsia="en-US"/>
              </w:rPr>
              <w:t>1.1.2</w:t>
            </w:r>
            <w:r w:rsidR="00FD26DD">
              <w:rPr>
                <w:lang w:val="el-GR" w:eastAsia="en-US"/>
              </w:rPr>
              <w:fldChar w:fldCharType="end"/>
            </w:r>
          </w:p>
        </w:tc>
      </w:tr>
      <w:tr w:rsidR="00FD26DD" w:rsidRPr="00D63725" w14:paraId="6460A757" w14:textId="77777777" w:rsidTr="007356B4">
        <w:tc>
          <w:tcPr>
            <w:tcW w:w="3397" w:type="dxa"/>
            <w:vAlign w:val="center"/>
          </w:tcPr>
          <w:p w14:paraId="0F59D6A0" w14:textId="77777777" w:rsidR="00FD26DD" w:rsidRPr="00D63725" w:rsidRDefault="00FD26DD" w:rsidP="00FD26DD">
            <w:pPr>
              <w:widowControl w:val="0"/>
              <w:suppressAutoHyphens w:val="0"/>
              <w:spacing w:after="0"/>
              <w:rPr>
                <w:lang w:val="el-GR" w:eastAsia="en-US"/>
              </w:rPr>
            </w:pPr>
            <w:r w:rsidRPr="00D63725">
              <w:rPr>
                <w:lang w:val="el-GR" w:eastAsia="en-US"/>
              </w:rPr>
              <w:t>Κύριος του Έργου</w:t>
            </w:r>
          </w:p>
        </w:tc>
        <w:tc>
          <w:tcPr>
            <w:tcW w:w="2530" w:type="dxa"/>
          </w:tcPr>
          <w:p w14:paraId="048B780B" w14:textId="47FE8934" w:rsidR="00FD26DD" w:rsidRPr="00EF2204" w:rsidRDefault="00FD26DD" w:rsidP="00FD26DD">
            <w:pPr>
              <w:widowControl w:val="0"/>
              <w:suppressAutoHyphens w:val="0"/>
              <w:spacing w:after="0"/>
              <w:rPr>
                <w:highlight w:val="cyan"/>
                <w:lang w:val="el-GR" w:eastAsia="en-US"/>
              </w:rPr>
            </w:pPr>
            <w:r w:rsidRPr="00386479">
              <w:rPr>
                <w:lang w:val="el-GR" w:eastAsia="en-US"/>
              </w:rPr>
              <w:t>Υπουργείο Ψηφιακής Διακυβέρνησης</w:t>
            </w:r>
          </w:p>
        </w:tc>
        <w:tc>
          <w:tcPr>
            <w:tcW w:w="3928" w:type="dxa"/>
          </w:tcPr>
          <w:p w14:paraId="7588EF25" w14:textId="2120C78A" w:rsidR="00FD26DD" w:rsidRPr="00D63725" w:rsidRDefault="00000000" w:rsidP="00FD26DD">
            <w:pPr>
              <w:widowControl w:val="0"/>
              <w:suppressAutoHyphens w:val="0"/>
              <w:spacing w:after="0"/>
              <w:rPr>
                <w:lang w:val="el-GR" w:eastAsia="en-US"/>
              </w:rPr>
            </w:pPr>
            <w:hyperlink r:id="rId30" w:history="1">
              <w:r w:rsidR="00FD26DD" w:rsidRPr="00D63725">
                <w:rPr>
                  <w:rStyle w:val="-"/>
                  <w:lang w:val="el-GR" w:eastAsia="en-US"/>
                </w:rPr>
                <w:t>www.</w:t>
              </w:r>
              <w:r w:rsidR="00FD26DD" w:rsidRPr="00D63725">
                <w:rPr>
                  <w:rStyle w:val="-"/>
                  <w:lang w:val="en-US" w:eastAsia="en-US"/>
                </w:rPr>
                <w:t>mindigital</w:t>
              </w:r>
              <w:r w:rsidR="00FD26DD" w:rsidRPr="00D63725">
                <w:rPr>
                  <w:rStyle w:val="-"/>
                  <w:lang w:val="el-GR" w:eastAsia="en-US"/>
                </w:rPr>
                <w:t>.gr</w:t>
              </w:r>
            </w:hyperlink>
            <w:r w:rsidR="00FD26DD" w:rsidRPr="00D63725">
              <w:rPr>
                <w:lang w:val="el-GR" w:eastAsia="en-US"/>
              </w:rPr>
              <w:t xml:space="preserve"> </w:t>
            </w:r>
          </w:p>
          <w:p w14:paraId="214B64A4" w14:textId="297515DE" w:rsidR="00FD26DD" w:rsidRPr="00D63725" w:rsidRDefault="00FD26DD" w:rsidP="00FD26DD">
            <w:pPr>
              <w:widowControl w:val="0"/>
              <w:suppressAutoHyphens w:val="0"/>
              <w:spacing w:after="0"/>
              <w:rPr>
                <w:lang w:val="el-GR" w:eastAsia="en-US"/>
              </w:rPr>
            </w:pPr>
            <w:r w:rsidRPr="00D63725">
              <w:rPr>
                <w:lang w:val="el-GR" w:eastAsia="en-US"/>
              </w:rPr>
              <w:t xml:space="preserve">Βλ. Παρ. </w:t>
            </w:r>
            <w:r>
              <w:rPr>
                <w:lang w:val="el-GR" w:eastAsia="en-US"/>
              </w:rPr>
              <w:fldChar w:fldCharType="begin"/>
            </w:r>
            <w:r>
              <w:rPr>
                <w:lang w:val="el-GR" w:eastAsia="en-US"/>
              </w:rPr>
              <w:instrText xml:space="preserve"> REF _Ref55370267 \r \h </w:instrText>
            </w:r>
            <w:r>
              <w:rPr>
                <w:lang w:val="el-GR" w:eastAsia="en-US"/>
              </w:rPr>
            </w:r>
            <w:r>
              <w:rPr>
                <w:lang w:val="el-GR" w:eastAsia="en-US"/>
              </w:rPr>
              <w:fldChar w:fldCharType="separate"/>
            </w:r>
            <w:r w:rsidR="000C0A1F">
              <w:rPr>
                <w:lang w:val="el-GR" w:eastAsia="en-US"/>
              </w:rPr>
              <w:t>1.1.2</w:t>
            </w:r>
            <w:r>
              <w:rPr>
                <w:lang w:val="el-GR" w:eastAsia="en-US"/>
              </w:rPr>
              <w:fldChar w:fldCharType="end"/>
            </w:r>
          </w:p>
        </w:tc>
      </w:tr>
      <w:tr w:rsidR="00FD26DD" w:rsidRPr="00EF2204" w14:paraId="7DF70F82" w14:textId="77777777" w:rsidTr="007356B4">
        <w:tc>
          <w:tcPr>
            <w:tcW w:w="3397" w:type="dxa"/>
            <w:vAlign w:val="center"/>
          </w:tcPr>
          <w:p w14:paraId="6B00A48C" w14:textId="77777777" w:rsidR="00FD26DD" w:rsidRPr="00D63725" w:rsidRDefault="00FD26DD" w:rsidP="00FD26DD">
            <w:pPr>
              <w:widowControl w:val="0"/>
              <w:suppressAutoHyphens w:val="0"/>
              <w:spacing w:after="0"/>
              <w:rPr>
                <w:lang w:val="el-GR" w:eastAsia="en-US"/>
              </w:rPr>
            </w:pPr>
            <w:r w:rsidRPr="00D63725">
              <w:rPr>
                <w:lang w:val="el-GR" w:eastAsia="en-US"/>
              </w:rPr>
              <w:t>Φορέας Λειτουργίας του Έργου</w:t>
            </w:r>
          </w:p>
        </w:tc>
        <w:tc>
          <w:tcPr>
            <w:tcW w:w="2530" w:type="dxa"/>
          </w:tcPr>
          <w:p w14:paraId="12B576F0" w14:textId="2D2CA385" w:rsidR="00FD26DD" w:rsidRPr="00EF2204" w:rsidRDefault="00FD26DD" w:rsidP="00FD26DD">
            <w:pPr>
              <w:widowControl w:val="0"/>
              <w:suppressAutoHyphens w:val="0"/>
              <w:spacing w:after="0"/>
              <w:rPr>
                <w:highlight w:val="cyan"/>
                <w:lang w:val="el-GR" w:eastAsia="en-US"/>
              </w:rPr>
            </w:pPr>
            <w:r w:rsidRPr="00386479">
              <w:rPr>
                <w:lang w:val="el-GR" w:eastAsia="en-US"/>
              </w:rPr>
              <w:t>Υπουργείο Ψηφιακής Διακυβέρνησης</w:t>
            </w:r>
          </w:p>
        </w:tc>
        <w:tc>
          <w:tcPr>
            <w:tcW w:w="3928" w:type="dxa"/>
          </w:tcPr>
          <w:p w14:paraId="56A09433" w14:textId="4ED16DDA" w:rsidR="00FD26DD" w:rsidRDefault="00000000" w:rsidP="00FD26DD">
            <w:pPr>
              <w:widowControl w:val="0"/>
              <w:suppressAutoHyphens w:val="0"/>
              <w:spacing w:after="0"/>
              <w:rPr>
                <w:lang w:val="el-GR" w:eastAsia="en-US"/>
              </w:rPr>
            </w:pPr>
            <w:hyperlink r:id="rId31" w:history="1">
              <w:r w:rsidR="00FD26DD" w:rsidRPr="00D63725">
                <w:rPr>
                  <w:rStyle w:val="-"/>
                  <w:lang w:val="el-GR" w:eastAsia="en-US"/>
                </w:rPr>
                <w:t>www.</w:t>
              </w:r>
              <w:r w:rsidR="00FD26DD" w:rsidRPr="00D63725">
                <w:rPr>
                  <w:rStyle w:val="-"/>
                  <w:lang w:val="en-US" w:eastAsia="en-US"/>
                </w:rPr>
                <w:t>mindigital</w:t>
              </w:r>
              <w:r w:rsidR="00FD26DD" w:rsidRPr="00D63725">
                <w:rPr>
                  <w:rStyle w:val="-"/>
                  <w:lang w:val="el-GR" w:eastAsia="en-US"/>
                </w:rPr>
                <w:t>.gr</w:t>
              </w:r>
            </w:hyperlink>
            <w:r w:rsidR="00FD26DD" w:rsidRPr="00D63725">
              <w:rPr>
                <w:lang w:val="el-GR" w:eastAsia="en-US"/>
              </w:rPr>
              <w:t xml:space="preserve"> </w:t>
            </w:r>
          </w:p>
          <w:p w14:paraId="69625F83" w14:textId="7753832A" w:rsidR="00FD26DD" w:rsidRPr="00D63725" w:rsidRDefault="00FD26DD" w:rsidP="00FD26DD">
            <w:pPr>
              <w:widowControl w:val="0"/>
              <w:suppressAutoHyphens w:val="0"/>
              <w:spacing w:after="0"/>
              <w:rPr>
                <w:lang w:val="el-GR" w:eastAsia="en-US"/>
              </w:rPr>
            </w:pPr>
            <w:r w:rsidRPr="00D63725">
              <w:rPr>
                <w:lang w:val="el-GR" w:eastAsia="en-US"/>
              </w:rPr>
              <w:t xml:space="preserve">Βλ. Παρ. </w:t>
            </w:r>
            <w:r>
              <w:rPr>
                <w:lang w:val="el-GR" w:eastAsia="en-US"/>
              </w:rPr>
              <w:fldChar w:fldCharType="begin"/>
            </w:r>
            <w:r>
              <w:rPr>
                <w:lang w:val="el-GR" w:eastAsia="en-US"/>
              </w:rPr>
              <w:instrText xml:space="preserve"> REF _Ref55370267 \r \h </w:instrText>
            </w:r>
            <w:r>
              <w:rPr>
                <w:lang w:val="el-GR" w:eastAsia="en-US"/>
              </w:rPr>
            </w:r>
            <w:r>
              <w:rPr>
                <w:lang w:val="el-GR" w:eastAsia="en-US"/>
              </w:rPr>
              <w:fldChar w:fldCharType="separate"/>
            </w:r>
            <w:r w:rsidR="000C0A1F">
              <w:rPr>
                <w:lang w:val="el-GR" w:eastAsia="en-US"/>
              </w:rPr>
              <w:t>1.1.2</w:t>
            </w:r>
            <w:r>
              <w:rPr>
                <w:lang w:val="el-GR" w:eastAsia="en-US"/>
              </w:rPr>
              <w:fldChar w:fldCharType="end"/>
            </w:r>
          </w:p>
        </w:tc>
      </w:tr>
      <w:tr w:rsidR="004D1C23" w:rsidRPr="00FD26DD" w:rsidDel="00DF55C4" w14:paraId="6FE4EC6A" w14:textId="77777777" w:rsidTr="00AB1716">
        <w:tc>
          <w:tcPr>
            <w:tcW w:w="3397" w:type="dxa"/>
            <w:vAlign w:val="center"/>
          </w:tcPr>
          <w:p w14:paraId="0A1AF626" w14:textId="77777777" w:rsidR="004D1C23" w:rsidRPr="00D63725" w:rsidDel="00DF55C4" w:rsidRDefault="004D1C23" w:rsidP="00AB1716">
            <w:pPr>
              <w:widowControl w:val="0"/>
              <w:suppressAutoHyphens w:val="0"/>
              <w:spacing w:after="0"/>
              <w:rPr>
                <w:lang w:val="el-GR" w:eastAsia="en-US"/>
              </w:rPr>
            </w:pPr>
            <w:r w:rsidRPr="00D63725">
              <w:rPr>
                <w:lang w:val="el-GR" w:eastAsia="en-US"/>
              </w:rPr>
              <w:t>Όργανα &amp; Επιτροπές Παρακολούθησης, Διακυβέρνησης και Ελέγχου του Έργου</w:t>
            </w:r>
          </w:p>
        </w:tc>
        <w:tc>
          <w:tcPr>
            <w:tcW w:w="2530" w:type="dxa"/>
            <w:vAlign w:val="center"/>
          </w:tcPr>
          <w:p w14:paraId="4761D676" w14:textId="77777777" w:rsidR="004D1C23" w:rsidRPr="00D63725" w:rsidDel="00DF55C4" w:rsidRDefault="004D1C23" w:rsidP="00AB1716">
            <w:pPr>
              <w:widowControl w:val="0"/>
              <w:suppressAutoHyphens w:val="0"/>
              <w:spacing w:after="0"/>
              <w:rPr>
                <w:lang w:val="el-GR" w:eastAsia="en-US"/>
              </w:rPr>
            </w:pPr>
            <w:r w:rsidRPr="00D63725">
              <w:rPr>
                <w:lang w:val="el-GR" w:eastAsia="en-US"/>
              </w:rPr>
              <w:t>-</w:t>
            </w:r>
          </w:p>
        </w:tc>
        <w:tc>
          <w:tcPr>
            <w:tcW w:w="3928" w:type="dxa"/>
            <w:vAlign w:val="center"/>
          </w:tcPr>
          <w:p w14:paraId="0F6D51B9" w14:textId="6035E119" w:rsidR="004D1C23" w:rsidRPr="00FD26DD" w:rsidDel="00DF55C4" w:rsidRDefault="004D1C23" w:rsidP="00AB1716">
            <w:pPr>
              <w:widowControl w:val="0"/>
              <w:suppressAutoHyphens w:val="0"/>
              <w:spacing w:after="0"/>
              <w:rPr>
                <w:lang w:val="el-GR" w:eastAsia="en-US"/>
              </w:rPr>
            </w:pPr>
            <w:r w:rsidRPr="00D63725">
              <w:rPr>
                <w:lang w:val="el-GR" w:eastAsia="en-US"/>
              </w:rPr>
              <w:t>Βλ</w:t>
            </w:r>
            <w:r w:rsidRPr="00D63725">
              <w:rPr>
                <w:lang w:eastAsia="en-US"/>
              </w:rPr>
              <w:t xml:space="preserve">. </w:t>
            </w:r>
            <w:r w:rsidR="00DF6A45">
              <w:rPr>
                <w:lang w:val="el-GR" w:eastAsia="en-US"/>
              </w:rPr>
              <w:t>Π</w:t>
            </w:r>
            <w:r w:rsidRPr="00D63725">
              <w:rPr>
                <w:lang w:val="el-GR" w:eastAsia="en-US"/>
              </w:rPr>
              <w:t>αρ</w:t>
            </w:r>
            <w:r w:rsidRPr="00D63725">
              <w:rPr>
                <w:lang w:eastAsia="en-US"/>
              </w:rPr>
              <w:t xml:space="preserve">. </w:t>
            </w:r>
            <w:r w:rsidR="00FD26DD">
              <w:rPr>
                <w:lang w:eastAsia="en-US"/>
              </w:rPr>
              <w:fldChar w:fldCharType="begin"/>
            </w:r>
            <w:r w:rsidR="00FD26DD">
              <w:rPr>
                <w:lang w:eastAsia="en-US"/>
              </w:rPr>
              <w:instrText xml:space="preserve"> REF _Ref55370267 \r \h </w:instrText>
            </w:r>
            <w:r w:rsidR="00FD26DD">
              <w:rPr>
                <w:lang w:eastAsia="en-US"/>
              </w:rPr>
            </w:r>
            <w:r w:rsidR="00FD26DD">
              <w:rPr>
                <w:lang w:eastAsia="en-US"/>
              </w:rPr>
              <w:fldChar w:fldCharType="separate"/>
            </w:r>
            <w:r w:rsidR="000C0A1F">
              <w:rPr>
                <w:lang w:eastAsia="en-US"/>
              </w:rPr>
              <w:t>1.1.2</w:t>
            </w:r>
            <w:r w:rsidR="00FD26DD">
              <w:rPr>
                <w:lang w:eastAsia="en-US"/>
              </w:rPr>
              <w:fldChar w:fldCharType="end"/>
            </w:r>
          </w:p>
        </w:tc>
      </w:tr>
    </w:tbl>
    <w:p w14:paraId="3C4E7FEA" w14:textId="77777777" w:rsidR="00B42BA2" w:rsidRPr="00FD26DD" w:rsidRDefault="00B42BA2" w:rsidP="00CD2A7F">
      <w:pPr>
        <w:rPr>
          <w:rFonts w:eastAsia="SimSun"/>
          <w:lang w:val="el-GR"/>
        </w:rPr>
      </w:pPr>
      <w:bookmarkStart w:id="421" w:name="_Ref51336725"/>
      <w:bookmarkStart w:id="422" w:name="_Toc53671308"/>
    </w:p>
    <w:p w14:paraId="2A8E12F2" w14:textId="77777777" w:rsidR="00556A23" w:rsidRPr="002373E7" w:rsidRDefault="00556A23">
      <w:pPr>
        <w:pStyle w:val="5"/>
        <w:numPr>
          <w:ilvl w:val="2"/>
          <w:numId w:val="14"/>
        </w:numPr>
        <w:rPr>
          <w:rFonts w:eastAsia="SimSun" w:cs="Tahoma"/>
          <w:bCs/>
        </w:rPr>
      </w:pPr>
      <w:bookmarkStart w:id="423" w:name="_Toc128087110"/>
      <w:r w:rsidRPr="002373E7">
        <w:rPr>
          <w:rFonts w:eastAsia="SimSun" w:cs="Tahoma"/>
          <w:bCs/>
        </w:rPr>
        <w:t>Φορέας Υλοποίησης – Αναθέτουσα Αρχή</w:t>
      </w:r>
      <w:bookmarkEnd w:id="421"/>
      <w:bookmarkEnd w:id="422"/>
      <w:bookmarkEnd w:id="423"/>
      <w:r w:rsidRPr="002373E7">
        <w:rPr>
          <w:rFonts w:eastAsia="SimSun" w:cs="Tahoma"/>
          <w:bCs/>
        </w:rPr>
        <w:t xml:space="preserve"> </w:t>
      </w:r>
    </w:p>
    <w:p w14:paraId="394FE0EA"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Η </w:t>
      </w:r>
      <w:r w:rsidRPr="00FD26DD">
        <w:rPr>
          <w:b/>
          <w:lang w:val="el-GR"/>
        </w:rPr>
        <w:t>Κοινωνία της Πληροφορίας Μ.Α.Ε.</w:t>
      </w:r>
      <w:r w:rsidRPr="00FD26DD">
        <w:rPr>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5386/Β/07-12-2020) και εποπτεύεται από το Υπουργείο Ψηφιακής Διακυβέρνησης.</w:t>
      </w:r>
    </w:p>
    <w:p w14:paraId="48743FAF" w14:textId="77777777" w:rsidR="00FD26DD" w:rsidRPr="00FD26DD" w:rsidRDefault="00FD26DD" w:rsidP="00FD26DD">
      <w:pPr>
        <w:shd w:val="clear" w:color="auto" w:fill="FFFFFF"/>
        <w:suppressAutoHyphens w:val="0"/>
        <w:spacing w:line="252" w:lineRule="auto"/>
        <w:rPr>
          <w:lang w:val="el-GR"/>
        </w:rPr>
      </w:pPr>
      <w:r w:rsidRPr="00FD26DD">
        <w:rPr>
          <w:lang w:val="el-GR"/>
        </w:rPr>
        <w:t>Βασικός σκοπός της Εταιρείας, όπως ορίζεται στην τελευταία τροποποίηση του καταστατικού αυτής (ΦΕΚ 5386/Β/07-12-2020), είναι:</w:t>
      </w:r>
    </w:p>
    <w:p w14:paraId="2EBBEBC6"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7A50E48A"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w:t>
      </w:r>
      <w:r w:rsidRPr="00FD26DD">
        <w:rPr>
          <w:lang w:val="el-GR"/>
        </w:rPr>
        <w:lastRenderedPageBreak/>
        <w:t xml:space="preserve">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0C5C8BA1"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55655EF4"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2CF88AB6" w14:textId="77777777" w:rsidR="00FD26DD" w:rsidRPr="00FD26DD" w:rsidRDefault="00FD26DD" w:rsidP="00FD26DD">
      <w:pPr>
        <w:shd w:val="clear" w:color="auto" w:fill="FFFFFF"/>
        <w:suppressAutoHyphens w:val="0"/>
        <w:spacing w:line="252" w:lineRule="auto"/>
        <w:rPr>
          <w:lang w:val="el-GR"/>
        </w:rPr>
      </w:pPr>
      <w:r w:rsidRPr="00FD26DD">
        <w:rPr>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55EE3A50" w14:textId="77777777" w:rsidR="00FD26DD" w:rsidRPr="00FD26DD" w:rsidRDefault="00FD26DD" w:rsidP="00FD26DD">
      <w:pPr>
        <w:shd w:val="clear" w:color="auto" w:fill="FFFFFF"/>
        <w:suppressAutoHyphens w:val="0"/>
        <w:spacing w:line="252" w:lineRule="auto"/>
        <w:rPr>
          <w:lang w:val="el-GR"/>
        </w:rPr>
      </w:pPr>
      <w:r w:rsidRPr="00FD26DD">
        <w:rPr>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2F3FF2DE"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43550664"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2FE2F8B4" w14:textId="77777777" w:rsidR="00FD26DD" w:rsidRPr="00FD26DD" w:rsidRDefault="00FD26DD" w:rsidP="00FD26DD">
      <w:pPr>
        <w:shd w:val="clear" w:color="auto" w:fill="FFFFFF"/>
        <w:suppressAutoHyphens w:val="0"/>
        <w:spacing w:line="252" w:lineRule="auto"/>
        <w:rPr>
          <w:lang w:val="el-GR"/>
        </w:rPr>
      </w:pPr>
      <w:r w:rsidRPr="00FD26DD">
        <w:rPr>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316BEB15"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1426485E" w14:textId="77777777" w:rsidR="00FD26DD" w:rsidRPr="00FD26DD" w:rsidRDefault="00FD26DD" w:rsidP="00FD26DD">
      <w:pPr>
        <w:shd w:val="clear" w:color="auto" w:fill="FFFFFF"/>
        <w:suppressAutoHyphens w:val="0"/>
        <w:spacing w:line="252" w:lineRule="auto"/>
        <w:rPr>
          <w:lang w:val="el-GR"/>
        </w:rPr>
      </w:pPr>
      <w:r w:rsidRPr="00FD26DD">
        <w:rPr>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1BE556A1" w14:textId="77777777" w:rsidR="00556A23" w:rsidRPr="00252498" w:rsidRDefault="00556A23" w:rsidP="00047C57">
      <w:pPr>
        <w:rPr>
          <w:rFonts w:eastAsia="SimSun"/>
          <w:lang w:val="el-GR"/>
        </w:rPr>
      </w:pPr>
    </w:p>
    <w:p w14:paraId="483920F3" w14:textId="3EB93175" w:rsidR="00556A23" w:rsidRPr="00FD26DD" w:rsidRDefault="00FD26DD">
      <w:pPr>
        <w:pStyle w:val="5"/>
        <w:numPr>
          <w:ilvl w:val="2"/>
          <w:numId w:val="14"/>
        </w:numPr>
        <w:rPr>
          <w:rFonts w:eastAsia="SimSun" w:cs="Tahoma"/>
          <w:bCs/>
          <w:lang w:val="el-GR"/>
        </w:rPr>
      </w:pPr>
      <w:bookmarkStart w:id="424" w:name="_Ref55370267"/>
      <w:bookmarkStart w:id="425" w:name="_Toc128087111"/>
      <w:r>
        <w:rPr>
          <w:rFonts w:eastAsia="SimSun" w:cs="Tahoma"/>
          <w:bCs/>
          <w:lang w:val="el-GR"/>
        </w:rPr>
        <w:t xml:space="preserve">Φορέας Χρηματοδότησης - </w:t>
      </w:r>
      <w:r w:rsidR="00556A23" w:rsidRPr="00FD26DD">
        <w:rPr>
          <w:rFonts w:eastAsia="SimSun" w:cs="Tahoma"/>
          <w:bCs/>
          <w:lang w:val="el-GR"/>
        </w:rPr>
        <w:t>Κύριος του Έργου – Φορέας Λειτουργίας</w:t>
      </w:r>
      <w:bookmarkEnd w:id="424"/>
      <w:bookmarkEnd w:id="425"/>
    </w:p>
    <w:p w14:paraId="4AF613DC" w14:textId="1038216F" w:rsidR="007C3D4C" w:rsidRPr="007C3D4C" w:rsidRDefault="007C3D4C" w:rsidP="007C3D4C">
      <w:pPr>
        <w:spacing w:line="252" w:lineRule="auto"/>
        <w:rPr>
          <w:color w:val="000000" w:themeColor="text1"/>
          <w:lang w:val="el-GR"/>
        </w:rPr>
      </w:pPr>
      <w:bookmarkStart w:id="426" w:name="_Ref55370327"/>
      <w:r>
        <w:rPr>
          <w:color w:val="000000" w:themeColor="text1"/>
          <w:lang w:val="el-GR"/>
        </w:rPr>
        <w:t xml:space="preserve">Φορέας Χρηματοδότησης, </w:t>
      </w:r>
      <w:r w:rsidRPr="007C3D4C">
        <w:rPr>
          <w:color w:val="000000" w:themeColor="text1"/>
          <w:lang w:val="el-GR"/>
        </w:rPr>
        <w:t xml:space="preserve">Κύριος του Έργου και Φορέας Λειτουργίας </w:t>
      </w:r>
      <w:r w:rsidRPr="007C3D4C">
        <w:rPr>
          <w:lang w:val="el-GR"/>
        </w:rPr>
        <w:t>του Έργου είναι το</w:t>
      </w:r>
      <w:r w:rsidRPr="007C3D4C">
        <w:rPr>
          <w:color w:val="000000" w:themeColor="text1"/>
          <w:lang w:val="el-GR"/>
        </w:rPr>
        <w:t xml:space="preserve"> </w:t>
      </w:r>
      <w:r w:rsidRPr="007C3D4C">
        <w:rPr>
          <w:b/>
          <w:color w:val="000000" w:themeColor="text1"/>
          <w:lang w:val="el-GR"/>
        </w:rPr>
        <w:t>Υπουργείο Ψηφιακής Διακυβέρνησης</w:t>
      </w:r>
      <w:r w:rsidRPr="007C3D4C">
        <w:rPr>
          <w:lang w:val="el-GR"/>
        </w:rPr>
        <w:t xml:space="preserve"> </w:t>
      </w:r>
      <w:r w:rsidRPr="007C3D4C">
        <w:rPr>
          <w:color w:val="000000" w:themeColor="text1"/>
          <w:lang w:val="el-GR"/>
        </w:rPr>
        <w:t>(Φορέας Κεντρικής Κυβέρνησης).</w:t>
      </w:r>
    </w:p>
    <w:p w14:paraId="11B84E3A" w14:textId="77777777" w:rsidR="00047C57" w:rsidRPr="00FD26DD" w:rsidRDefault="00047C57" w:rsidP="00047C57">
      <w:pPr>
        <w:rPr>
          <w:rFonts w:eastAsia="SimSun"/>
          <w:lang w:val="el-GR"/>
        </w:rPr>
      </w:pPr>
    </w:p>
    <w:p w14:paraId="0E32BCF2" w14:textId="77777777" w:rsidR="00556A23" w:rsidRPr="003329FF" w:rsidRDefault="00556A23">
      <w:pPr>
        <w:pStyle w:val="5"/>
        <w:numPr>
          <w:ilvl w:val="2"/>
          <w:numId w:val="14"/>
        </w:numPr>
        <w:rPr>
          <w:rFonts w:eastAsia="SimSun" w:cs="Tahoma"/>
          <w:bCs/>
          <w:lang w:val="el-GR"/>
        </w:rPr>
      </w:pPr>
      <w:bookmarkStart w:id="427" w:name="_Ref122691609"/>
      <w:bookmarkStart w:id="428" w:name="_Toc128087112"/>
      <w:r w:rsidRPr="003329FF">
        <w:rPr>
          <w:rFonts w:eastAsia="SimSun" w:cs="Tahoma"/>
          <w:bCs/>
          <w:lang w:val="el-GR"/>
        </w:rPr>
        <w:t>Όργανα &amp; Επιτροπές Παρακολούθησης, Διακυβέρνησης και Ελέγχου του Έργου</w:t>
      </w:r>
      <w:bookmarkEnd w:id="426"/>
      <w:bookmarkEnd w:id="427"/>
      <w:bookmarkEnd w:id="428"/>
    </w:p>
    <w:p w14:paraId="4B8735FA" w14:textId="260699B6" w:rsidR="00E0686B" w:rsidRPr="000A1F30" w:rsidRDefault="00E0686B" w:rsidP="00E0686B">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1D2E9C27" w14:textId="77777777" w:rsidR="00E0686B" w:rsidRPr="000A1F30" w:rsidRDefault="00E0686B">
      <w:pPr>
        <w:pStyle w:val="aff"/>
        <w:numPr>
          <w:ilvl w:val="0"/>
          <w:numId w:val="11"/>
        </w:numPr>
        <w:ind w:left="0" w:firstLine="6"/>
        <w:rPr>
          <w:b/>
          <w:bCs/>
          <w:lang w:val="el-GR"/>
        </w:rPr>
      </w:pPr>
      <w:r w:rsidRPr="000A1F30">
        <w:rPr>
          <w:b/>
          <w:bCs/>
          <w:lang w:val="el-GR"/>
        </w:rPr>
        <w:t>Επιτροπή Εποπτείας Προγραμματικής Συμφωνίας (ΕΕΠΣ)</w:t>
      </w:r>
    </w:p>
    <w:p w14:paraId="20293FF7" w14:textId="77777777" w:rsidR="00E0686B" w:rsidRPr="000A1F30" w:rsidRDefault="00E0686B" w:rsidP="00E0686B">
      <w:pPr>
        <w:rPr>
          <w:lang w:val="el-GR"/>
        </w:rPr>
      </w:pPr>
      <w:r w:rsidRPr="000A1F30">
        <w:rPr>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w:t>
      </w:r>
      <w:r w:rsidR="00B8683B">
        <w:rPr>
          <w:lang w:val="el-GR"/>
        </w:rPr>
        <w:t>Μ</w:t>
      </w:r>
      <w:r w:rsidRPr="000A1F30">
        <w:rPr>
          <w:lang w:val="el-GR"/>
        </w:rPr>
        <w:t xml:space="preserve">ΑΕ και του </w:t>
      </w:r>
      <w:r w:rsidRPr="00FD26DD">
        <w:rPr>
          <w:lang w:val="el-GR"/>
        </w:rPr>
        <w:t>ΥΠΨΔ</w:t>
      </w:r>
      <w:r w:rsidRPr="00523608">
        <w:rPr>
          <w:lang w:val="el-GR"/>
        </w:rPr>
        <w:t xml:space="preserve"> </w:t>
      </w:r>
      <w:r w:rsidRPr="000A1F30">
        <w:rPr>
          <w:lang w:val="el-GR"/>
        </w:rPr>
        <w:t>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69879842" w14:textId="77777777" w:rsidR="00E0686B" w:rsidRPr="000A1F30" w:rsidRDefault="00E0686B" w:rsidP="00E0686B">
      <w:pPr>
        <w:rPr>
          <w:lang w:val="el-GR"/>
        </w:rPr>
      </w:pPr>
      <w:r w:rsidRPr="000A1F30">
        <w:rPr>
          <w:lang w:val="el-GR"/>
        </w:rPr>
        <w:t>Η ΕΕΠΣ είναι αρμόδια για να εισηγηθεί στον κύριο του Έργου για την έκδοση σχετικών αποφάσεων σε θέματα που αφορούν:</w:t>
      </w:r>
    </w:p>
    <w:p w14:paraId="11E8F84B" w14:textId="77777777" w:rsidR="00E0686B" w:rsidRPr="000A1F30" w:rsidRDefault="00E0686B">
      <w:pPr>
        <w:pStyle w:val="aff"/>
        <w:numPr>
          <w:ilvl w:val="0"/>
          <w:numId w:val="24"/>
        </w:numPr>
        <w:ind w:hanging="294"/>
        <w:rPr>
          <w:lang w:val="el-GR"/>
        </w:rPr>
      </w:pPr>
      <w:r w:rsidRPr="000A1F30">
        <w:rPr>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318A0055" w14:textId="77777777" w:rsidR="00E0686B" w:rsidRPr="000A1F30" w:rsidRDefault="00E0686B">
      <w:pPr>
        <w:pStyle w:val="aff"/>
        <w:numPr>
          <w:ilvl w:val="0"/>
          <w:numId w:val="24"/>
        </w:numPr>
        <w:ind w:hanging="294"/>
        <w:rPr>
          <w:lang w:val="el-GR"/>
        </w:rPr>
      </w:pPr>
      <w:r w:rsidRPr="000A1F30">
        <w:rPr>
          <w:lang w:val="el-GR"/>
        </w:rPr>
        <w:t>Την Επίλυση επιχειρησιακών θεμάτων που επηρεάζουν και τις τεχνικές επιλογές του Έργου</w:t>
      </w:r>
    </w:p>
    <w:p w14:paraId="163B815E" w14:textId="77777777" w:rsidR="00E0686B" w:rsidRPr="000A1F30" w:rsidRDefault="00E0686B">
      <w:pPr>
        <w:pStyle w:val="aff"/>
        <w:numPr>
          <w:ilvl w:val="0"/>
          <w:numId w:val="24"/>
        </w:numPr>
        <w:ind w:hanging="294"/>
        <w:rPr>
          <w:lang w:val="el-GR"/>
        </w:rPr>
      </w:pPr>
      <w:r w:rsidRPr="000A1F30">
        <w:rPr>
          <w:lang w:val="el-GR"/>
        </w:rPr>
        <w:t>Τη μετάθεση/παράταση του χρονοδιαγράμματος του Έργου</w:t>
      </w:r>
    </w:p>
    <w:p w14:paraId="03DEA761" w14:textId="77777777" w:rsidR="00E0686B" w:rsidRPr="000A1F30" w:rsidRDefault="00E0686B">
      <w:pPr>
        <w:pStyle w:val="aff"/>
        <w:numPr>
          <w:ilvl w:val="0"/>
          <w:numId w:val="24"/>
        </w:numPr>
        <w:ind w:hanging="294"/>
        <w:rPr>
          <w:lang w:val="el-GR"/>
        </w:rPr>
      </w:pPr>
      <w:r w:rsidRPr="000A1F30">
        <w:rPr>
          <w:lang w:val="el-GR"/>
        </w:rPr>
        <w:t xml:space="preserve">Την τροποποίηση της σύμβασης του Έργου </w:t>
      </w:r>
    </w:p>
    <w:p w14:paraId="3778B4C1" w14:textId="77777777" w:rsidR="00E0686B" w:rsidRPr="000A1F30" w:rsidRDefault="00E0686B" w:rsidP="00E0686B">
      <w:pPr>
        <w:rPr>
          <w:bCs/>
          <w:lang w:val="el-GR"/>
        </w:rPr>
      </w:pPr>
    </w:p>
    <w:p w14:paraId="2CBB16FF" w14:textId="77777777" w:rsidR="00E0686B" w:rsidRPr="000A1F30" w:rsidRDefault="00E0686B">
      <w:pPr>
        <w:pStyle w:val="aff"/>
        <w:numPr>
          <w:ilvl w:val="0"/>
          <w:numId w:val="11"/>
        </w:numPr>
        <w:ind w:left="0" w:firstLine="6"/>
        <w:rPr>
          <w:b/>
          <w:bCs/>
        </w:rPr>
      </w:pPr>
      <w:r w:rsidRPr="000A1F30">
        <w:rPr>
          <w:b/>
          <w:bCs/>
        </w:rPr>
        <w:t>Επιτροπή Παρακολούθησης Έργου (ΕΠΕ)</w:t>
      </w:r>
    </w:p>
    <w:p w14:paraId="206E0809" w14:textId="77777777" w:rsidR="00E0686B" w:rsidRPr="000A1F30" w:rsidRDefault="00E0686B" w:rsidP="00E0686B">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3836FB1D" w14:textId="77777777" w:rsidR="00E0686B" w:rsidRPr="000A1F30" w:rsidRDefault="00E0686B" w:rsidP="00E0686B">
      <w:pPr>
        <w:rPr>
          <w:bCs/>
          <w:lang w:val="el-GR"/>
        </w:rPr>
      </w:pPr>
    </w:p>
    <w:p w14:paraId="304C6A11" w14:textId="77777777" w:rsidR="00E0686B" w:rsidRPr="000A1F30" w:rsidRDefault="00E0686B">
      <w:pPr>
        <w:pStyle w:val="aff"/>
        <w:numPr>
          <w:ilvl w:val="0"/>
          <w:numId w:val="11"/>
        </w:numPr>
        <w:ind w:left="0" w:firstLine="6"/>
        <w:rPr>
          <w:b/>
          <w:bCs/>
          <w:lang w:val="el-GR"/>
        </w:rPr>
      </w:pPr>
      <w:r w:rsidRPr="000A1F30">
        <w:rPr>
          <w:b/>
          <w:bCs/>
          <w:lang w:val="el-GR"/>
        </w:rPr>
        <w:t>Επιτροπή Παραλαβής Έργου (ΕΠΕ)</w:t>
      </w:r>
    </w:p>
    <w:p w14:paraId="7E8DE28B" w14:textId="77777777" w:rsidR="00E0686B" w:rsidRPr="000A1F30" w:rsidRDefault="00E0686B" w:rsidP="00E0686B">
      <w:pPr>
        <w:rPr>
          <w:lang w:val="el-GR"/>
        </w:rPr>
      </w:pPr>
      <w:r w:rsidRPr="000A1F30">
        <w:rPr>
          <w:lang w:val="el-GR"/>
        </w:rPr>
        <w:t>Για την παραλαβή των παρεχόμενων υπηρεσιών ή/και παραδοτέων του Έργου, θα οριστεί «Επιτροπή  Παραλαβής Έργου (ΕΠΕ)</w:t>
      </w:r>
      <w:r w:rsidR="004F5F72" w:rsidRPr="004F5F72">
        <w:rPr>
          <w:lang w:val="el-GR"/>
        </w:rPr>
        <w:t xml:space="preserve"> </w:t>
      </w:r>
      <w:r w:rsidR="004F5F72">
        <w:rPr>
          <w:lang w:val="el-GR"/>
        </w:rPr>
        <w:t>(τριμελής ή πενταμελής)</w:t>
      </w:r>
      <w:r w:rsidRPr="000A1F30">
        <w:rPr>
          <w:lang w:val="el-GR"/>
        </w:rPr>
        <w:t xml:space="preserve">», σύμφωνα με </w:t>
      </w:r>
      <w:r w:rsidR="004F5F72">
        <w:rPr>
          <w:lang w:val="el-GR"/>
        </w:rPr>
        <w:t xml:space="preserve">το </w:t>
      </w:r>
      <w:r w:rsidRPr="000A1F30">
        <w:rPr>
          <w:lang w:val="el-GR"/>
        </w:rPr>
        <w:t xml:space="preserve">άρθρο 221 του ν. 4412/2016. </w:t>
      </w:r>
    </w:p>
    <w:p w14:paraId="2438DC91" w14:textId="77777777" w:rsidR="00E0686B" w:rsidRPr="000A1F30" w:rsidRDefault="00E0686B" w:rsidP="00E0686B">
      <w:pPr>
        <w:rPr>
          <w:lang w:val="el-GR"/>
        </w:rPr>
      </w:pPr>
    </w:p>
    <w:p w14:paraId="4A2F4E45" w14:textId="77777777" w:rsidR="00BD0298" w:rsidRPr="00EF2204" w:rsidRDefault="00BD0298" w:rsidP="00EF2204">
      <w:pPr>
        <w:rPr>
          <w:rFonts w:eastAsia="SimSun"/>
          <w:lang w:val="el-GR"/>
        </w:rPr>
      </w:pPr>
    </w:p>
    <w:p w14:paraId="13DA97C4" w14:textId="77777777" w:rsidR="00556A23" w:rsidRDefault="00556A23">
      <w:pPr>
        <w:pStyle w:val="3"/>
        <w:numPr>
          <w:ilvl w:val="0"/>
          <w:numId w:val="22"/>
        </w:numPr>
        <w:rPr>
          <w:lang w:val="el-GR"/>
        </w:rPr>
      </w:pPr>
      <w:bookmarkStart w:id="429" w:name="_Ref40953149"/>
      <w:bookmarkStart w:id="430" w:name="_Toc97194338"/>
      <w:bookmarkStart w:id="431" w:name="_Toc97194472"/>
      <w:bookmarkStart w:id="432" w:name="_Toc128087113"/>
      <w:r w:rsidRPr="00603221">
        <w:rPr>
          <w:lang w:val="el-GR"/>
        </w:rPr>
        <w:t>Π</w:t>
      </w:r>
      <w:r w:rsidR="00A22261">
        <w:rPr>
          <w:lang w:val="el-GR"/>
        </w:rPr>
        <w:t xml:space="preserve">εριγραφή </w:t>
      </w:r>
      <w:r w:rsidRPr="00603221">
        <w:rPr>
          <w:lang w:val="el-GR"/>
        </w:rPr>
        <w:t>Φ</w:t>
      </w:r>
      <w:r w:rsidR="00A22261">
        <w:rPr>
          <w:lang w:val="el-GR"/>
        </w:rPr>
        <w:t xml:space="preserve">υσικού Αντικειμένου της </w:t>
      </w:r>
      <w:r w:rsidRPr="00603221">
        <w:rPr>
          <w:lang w:val="el-GR"/>
        </w:rPr>
        <w:t>Σ</w:t>
      </w:r>
      <w:bookmarkEnd w:id="429"/>
      <w:r w:rsidR="00A22261">
        <w:rPr>
          <w:lang w:val="el-GR"/>
        </w:rPr>
        <w:t>ύμβασης</w:t>
      </w:r>
      <w:bookmarkEnd w:id="430"/>
      <w:bookmarkEnd w:id="431"/>
      <w:bookmarkEnd w:id="432"/>
    </w:p>
    <w:p w14:paraId="43FD06DB" w14:textId="77777777" w:rsidR="00BD0298" w:rsidRPr="00BD0298" w:rsidRDefault="00BD0298" w:rsidP="00370D99">
      <w:pPr>
        <w:rPr>
          <w:lang w:val="el-GR"/>
        </w:rPr>
      </w:pPr>
      <w:bookmarkStart w:id="433" w:name="_Toc97195373"/>
      <w:bookmarkStart w:id="434" w:name="_Toc97195542"/>
      <w:bookmarkEnd w:id="433"/>
      <w:bookmarkEnd w:id="434"/>
    </w:p>
    <w:p w14:paraId="6F2E3FD2" w14:textId="406B73C9" w:rsidR="00C15B52" w:rsidRDefault="00346ADE">
      <w:pPr>
        <w:pStyle w:val="4"/>
        <w:numPr>
          <w:ilvl w:val="1"/>
          <w:numId w:val="22"/>
        </w:numPr>
        <w:ind w:hanging="306"/>
        <w:rPr>
          <w:rFonts w:cs="Tahoma"/>
          <w:szCs w:val="22"/>
          <w:lang w:val="el-GR"/>
        </w:rPr>
      </w:pPr>
      <w:bookmarkStart w:id="435" w:name="_Toc97195374"/>
      <w:bookmarkStart w:id="436" w:name="_Toc97195543"/>
      <w:bookmarkStart w:id="437" w:name="_Ref122694908"/>
      <w:bookmarkStart w:id="438" w:name="_Toc128087114"/>
      <w:bookmarkEnd w:id="435"/>
      <w:bookmarkEnd w:id="436"/>
      <w:r>
        <w:rPr>
          <w:rFonts w:cs="Tahoma"/>
          <w:szCs w:val="22"/>
          <w:lang w:val="el-GR"/>
        </w:rPr>
        <w:t>ΠΕΡΙΒΑΛΛΟΝ ΤΟΥ ΕΡΓΟΥ</w:t>
      </w:r>
      <w:bookmarkEnd w:id="437"/>
      <w:bookmarkEnd w:id="438"/>
    </w:p>
    <w:p w14:paraId="6B55F1FE" w14:textId="4F5B691B" w:rsidR="00915939" w:rsidRPr="009E58E5" w:rsidRDefault="00915939" w:rsidP="009E58E5">
      <w:pPr>
        <w:rPr>
          <w:rFonts w:eastAsia="SimSun"/>
          <w:b/>
          <w:bCs/>
          <w:lang w:val="el-GR"/>
        </w:rPr>
      </w:pPr>
      <w:r w:rsidRPr="009E58E5">
        <w:rPr>
          <w:rFonts w:eastAsia="SimSun"/>
          <w:lang w:val="el-GR"/>
        </w:rPr>
        <w:t xml:space="preserve">Αντικείμενο του Προγράμματος «MARKET PASS» αποτελεί η παροχή οικονομικής ενίσχυσης για το μήνες Φεβρουάριο 2023 έως και Ιούλιο 2023, από τον κρατικό προϋπολογισμό, σε νοικοκυριά που πληρούν συγκεκριμένα οικονομικά κριτήρια, με σκοπό την κάλυψη μέρους του αυξημένου κόστους αγορών ειδών διατροφής, λόγω της σημαντικής αύξησης του δείκτη τιμών καταναλωτή. Η ενίσχυση χορηγείται σε επίπεδο νοικοκυριού και ανέρχεται σε δέκα τοις εκατό (10%) επί του μηνιαίου ύψους αγορών όπως αυτό καθορίζεται σύμφωνα με τις προβλέψεις του αρ. </w:t>
      </w:r>
      <w:r w:rsidR="008C6F6A" w:rsidRPr="009E58E5">
        <w:rPr>
          <w:rFonts w:eastAsia="SimSun"/>
          <w:lang w:val="el-GR"/>
        </w:rPr>
        <w:t>115</w:t>
      </w:r>
      <w:r w:rsidRPr="009E58E5">
        <w:rPr>
          <w:rFonts w:eastAsia="SimSun"/>
          <w:lang w:val="el-GR"/>
        </w:rPr>
        <w:t xml:space="preserve"> του νόμου</w:t>
      </w:r>
      <w:r w:rsidR="008C6F6A" w:rsidRPr="009E58E5">
        <w:rPr>
          <w:rFonts w:eastAsia="SimSun"/>
          <w:lang w:val="el-GR"/>
        </w:rPr>
        <w:t xml:space="preserve"> 5007/2022.</w:t>
      </w:r>
    </w:p>
    <w:p w14:paraId="3EB0820A" w14:textId="77777777" w:rsidR="00915939" w:rsidRPr="009E58E5" w:rsidRDefault="00915939" w:rsidP="009E58E5">
      <w:pPr>
        <w:rPr>
          <w:rFonts w:eastAsia="SimSun"/>
          <w:b/>
          <w:bCs/>
          <w:lang w:val="el-GR"/>
        </w:rPr>
      </w:pPr>
      <w:r w:rsidRPr="009E58E5">
        <w:rPr>
          <w:rFonts w:eastAsia="SimSun"/>
          <w:lang w:val="el-GR"/>
        </w:rPr>
        <w:t xml:space="preserve">Η οικονομική ενίσχυση πιστώνεται στον δικαιούχο, από την «Κοινωνία της Πληροφορίας Μονοπρόσωπη Α.Ε.» (ΚτΠ Μ.Α.Ε.) μέσω ειδικής εφαρμογής της Ενιαίας Ψηφιακής Πύλης της </w:t>
      </w:r>
      <w:r w:rsidRPr="009E58E5">
        <w:rPr>
          <w:rFonts w:eastAsia="SimSun"/>
          <w:lang w:val="el-GR"/>
        </w:rPr>
        <w:lastRenderedPageBreak/>
        <w:t>Δημόσιας Διοίκησης που δημιουργείται από την ΚτΠ Μ.Α.Ε., είτε</w:t>
      </w:r>
      <w:r w:rsidRPr="009E58E5">
        <w:rPr>
          <w:rFonts w:eastAsia="SimSun"/>
          <w:lang w:val="el-GR"/>
        </w:rPr>
        <w:br/>
        <w:t>σε ψηφιακή χρεωστική κάρτα, που εκδίδεται ειδικά για τον σκοπό αυτόν από πιστωτικό</w:t>
      </w:r>
      <w:r w:rsidRPr="009E58E5">
        <w:rPr>
          <w:rFonts w:eastAsia="SimSun"/>
          <w:lang w:val="el-GR"/>
        </w:rPr>
        <w:br/>
        <w:t>ίδρυμα ή χρηματοπιστωτικό οργανισμό, κατά την έννοια των παρ. 2 και 3 του άρθρου 3 του ν. 4557/2018 (Α 139), αντίστοιχα, ή σε τραπεζικό λογαριασμό επιλογής του.</w:t>
      </w:r>
    </w:p>
    <w:p w14:paraId="155CD225" w14:textId="37FB4C72" w:rsidR="00915939" w:rsidRPr="009E58E5" w:rsidRDefault="00915939" w:rsidP="009E58E5">
      <w:pPr>
        <w:rPr>
          <w:rFonts w:eastAsia="SimSun"/>
          <w:b/>
          <w:bCs/>
          <w:lang w:val="el-GR"/>
        </w:rPr>
      </w:pPr>
      <w:r w:rsidRPr="009E58E5">
        <w:rPr>
          <w:rFonts w:eastAsia="SimSun"/>
          <w:lang w:val="el-GR"/>
        </w:rPr>
        <w:t>Σε περίπτωση που ο δικαιούχος επιλέξει την πίστωση του ποσού της ενίσχυσης στην</w:t>
      </w:r>
      <w:r w:rsidRPr="009E58E5">
        <w:rPr>
          <w:rFonts w:eastAsia="SimSun"/>
          <w:lang w:val="el-GR"/>
        </w:rPr>
        <w:br/>
        <w:t>ψηφιακή χρεωστική κάρτα, η ενίσχυση πιστώνεται μηνιαίως σε αυτήν και μπορεί να</w:t>
      </w:r>
      <w:r w:rsidRPr="009E58E5">
        <w:rPr>
          <w:rFonts w:eastAsia="SimSun"/>
          <w:lang w:val="el-GR"/>
        </w:rPr>
        <w:br/>
        <w:t>χρησιμοποιηθεί για αγορά αγαθών κάθε είδους σε καταστήματα ή λαϊκές αγορές που</w:t>
      </w:r>
      <w:r w:rsidRPr="009E58E5">
        <w:rPr>
          <w:rFonts w:eastAsia="SimSun"/>
          <w:lang w:val="el-GR"/>
        </w:rPr>
        <w:br/>
        <w:t xml:space="preserve">δραστηριοποιούνται στο λιανικό εμπόριο τροφίμων, όπως αυτά θα εξειδικευτούν στην ΚΥΑ του Προγράμματος. Σε περίπτωση που ο δικαιούχος επιλέξει την πίστωση σε τραπεζικό λογαριασμό, τα ποσά που καταβάλλονται ανέρχονται στο ογδόντα τοις εκατό (80%) επί του αρχικά προσδιοριζόμενου ποσού της ενίσχυσης, καταβάλλονται ανά τρίμηνο και μπορούν να χρησιμοποιηθούν χωρίς περιορισμούς. </w:t>
      </w:r>
    </w:p>
    <w:p w14:paraId="24F69356" w14:textId="77777777" w:rsidR="00915939" w:rsidRPr="009E58E5" w:rsidRDefault="00915939" w:rsidP="009E58E5">
      <w:pPr>
        <w:rPr>
          <w:rFonts w:eastAsia="SimSun"/>
          <w:b/>
          <w:bCs/>
          <w:lang w:val="el-GR"/>
        </w:rPr>
      </w:pPr>
      <w:r w:rsidRPr="009E58E5">
        <w:rPr>
          <w:rFonts w:eastAsia="SimSun"/>
          <w:lang w:val="el-GR"/>
        </w:rPr>
        <w:t xml:space="preserve">Ο δικαιούχος του Προγράμματος αφού αυθεντικοποιηθεί με τους προσωπικούς κωδικούς του – διαπιστευτήρια της Γενικής Γραμματείας Πληροφοριακών Συστημάτων Δημόσιας Διοίκησης του Υπουργείου Ψηφιακής Διακυβέρνησης, εισέρχεται στην εφαρμογή και αιτείται είτε την έκδοση της ψηφιακής χρεωστικής κάρτας και την πίστωση του ανωτέρω χρηματικού ποσού σε αυτήν είτε την πίστωση στον τραπεζικό του λογαριασμό. Ο αιτών συμπληρώνει και ενημερώνει τα στοιχεία επικοινωνίας του και, ειδικότερα, τη διεύθυνση ηλεκτρονικού ταχυδρομείου, τον αριθμό του κινητού τηλεφώνου και τον αριθμό του προσωπικού τραπεζικού λογαριασμού του σε περίπτωση επιλογής της πίστωσης της οικονομικής ενίσχυσης σε τραπεζικό λογαριασμό. Η επιβεβαίωση ότι ο αιτών είναι δικαιούχος του τραπεζικού λογαριασμού που δηλώνεται, πραγματοποιείται μέσω του Κέντρου Διαλειτουργικότητας της Γενικής Γραμματείας Πληροφοριακών Συστημάτων Δημόσιας Διοίκησης. Για τον σκοπό της επαλήθευσης των κριτηρίων επιλεξιμότητας των δικαιούχων, η εφαρμογή του Προγράμματος διαλειτουργεί με τα απαραίτητα μητρώα μέσω του Κέντρου Διαλειτουργικότητας της Γενικής Γραμματείας Πληροφοριακών Συστημάτων Δημόσιας Διοίκησης και ιδίως με το Φορολογικό Μητρώο. </w:t>
      </w:r>
    </w:p>
    <w:p w14:paraId="227EFF12" w14:textId="77777777" w:rsidR="00915939" w:rsidRPr="009E58E5" w:rsidRDefault="00915939" w:rsidP="009E58E5">
      <w:pPr>
        <w:rPr>
          <w:rFonts w:eastAsia="SimSun"/>
          <w:b/>
          <w:bCs/>
          <w:lang w:val="el-GR"/>
        </w:rPr>
      </w:pPr>
      <w:r w:rsidRPr="009E58E5">
        <w:rPr>
          <w:rFonts w:eastAsia="SimSun"/>
          <w:lang w:val="el-GR"/>
        </w:rPr>
        <w:t>Μετά την ολοκλήρωση της αίτησης του δικαιούχου και εφόσον πληρούνται οι</w:t>
      </w:r>
      <w:r w:rsidRPr="009E58E5">
        <w:rPr>
          <w:rFonts w:eastAsia="SimSun"/>
          <w:lang w:val="el-GR"/>
        </w:rPr>
        <w:br/>
        <w:t xml:space="preserve">προϋποθέσεις συμμετοχής του στο Πρόγραμμα, διαβιβάζονται αποκλειστικά και μόνο για τον σκοπό του Προγράμματος, στα χρηματοπιστωτικά ιδρύματα τα στοιχεία του δικαιούχου και, ιδίως, το όνομα, το επώνυμο, η διεύθυνση ηλεκτρονικού ταχυδρομείου, ο αριθμός κινητού τηλεφώνου, τα οποία είναι απαραίτητα για την έκδοση της ψηφιακής χρεωστικής κάρτας, καθώς και ο αριθμός του τραπεζικού του λογαριασμού. Η ψηφιακή χρεωστική κάρτα του δικαιούχου παραμένει ενεργοποιημένη έως την 31η.8.2023, μετά την πάροδο της οποίας απενεργοποιείται άμεσα. </w:t>
      </w:r>
    </w:p>
    <w:p w14:paraId="6A7C282B" w14:textId="77777777" w:rsidR="00F5475A" w:rsidRPr="009E58E5" w:rsidRDefault="00F5475A" w:rsidP="009E58E5">
      <w:pPr>
        <w:rPr>
          <w:rFonts w:eastAsia="SimSun"/>
          <w:b/>
          <w:lang w:val="el-GR"/>
        </w:rPr>
      </w:pPr>
      <w:r w:rsidRPr="009E58E5">
        <w:rPr>
          <w:rFonts w:eastAsia="SimSun"/>
          <w:lang w:val="el-GR"/>
        </w:rPr>
        <w:t xml:space="preserve">Για την επιτυχή υλοποίηση του Προγράμματος «Χορήγηση οικονομικής ενίσχυσης με σκοπό την κάλυψη μέρους του αυξημένου κόστους αγορών ειδών διατροφής λόγω της σημαντικής αύξησης του δείκτη τιμών (MARKET PASS)» απαιτείται η παροχή συγκεκριμένων υποστηρικτικών υπηρεσιών προς την ΚτΠ Μ.Α.Ε., οι οποίες θα υλοποιηθούν μέσω των ακόλουθων έργων: </w:t>
      </w:r>
    </w:p>
    <w:p w14:paraId="381DF81A" w14:textId="77777777" w:rsidR="00F5475A" w:rsidRPr="00F5475A" w:rsidRDefault="00F5475A" w:rsidP="009E58E5">
      <w:pPr>
        <w:ind w:left="270"/>
        <w:rPr>
          <w:rFonts w:eastAsia="Calibri"/>
          <w:b/>
          <w:bCs/>
          <w:lang w:val="el-GR"/>
        </w:rPr>
      </w:pPr>
    </w:p>
    <w:p w14:paraId="70C3C84C" w14:textId="77777777" w:rsidR="00F5475A" w:rsidRPr="00F5475A" w:rsidRDefault="00F5475A" w:rsidP="009E58E5">
      <w:pPr>
        <w:rPr>
          <w:b/>
          <w:bCs/>
          <w:lang w:val="el-GR"/>
        </w:rPr>
      </w:pPr>
      <w:r w:rsidRPr="00F5475A">
        <w:rPr>
          <w:rFonts w:eastAsia="Calibri"/>
          <w:b/>
          <w:bCs/>
          <w:lang w:val="el-GR"/>
        </w:rPr>
        <w:t xml:space="preserve">Έργο 1: </w:t>
      </w:r>
      <w:r w:rsidRPr="00F5475A">
        <w:rPr>
          <w:u w:val="single"/>
          <w:lang w:val="el-GR"/>
        </w:rPr>
        <w:t>«Τεχνικός Σύμβουλος σχεδιασμού και διαχείρισης του Προγράμματος «Χορήγηση οικονομικής ενίσχυσης με σκοπό την κάλυψη μέρους του αυξημένου κόστους αγορών ειδών διατροφής λόγω της σημαντικής αύξησης του δείκτη τιμών (</w:t>
      </w:r>
      <w:r w:rsidRPr="00AC7D0D">
        <w:rPr>
          <w:u w:val="single"/>
        </w:rPr>
        <w:t>MARKET</w:t>
      </w:r>
      <w:r w:rsidRPr="00F5475A">
        <w:rPr>
          <w:u w:val="single"/>
          <w:lang w:val="el-GR"/>
        </w:rPr>
        <w:t xml:space="preserve"> </w:t>
      </w:r>
      <w:r w:rsidRPr="00AC7D0D">
        <w:rPr>
          <w:u w:val="single"/>
        </w:rPr>
        <w:t>PASS</w:t>
      </w:r>
      <w:r w:rsidRPr="00F5475A">
        <w:rPr>
          <w:u w:val="single"/>
          <w:lang w:val="el-GR"/>
        </w:rPr>
        <w:t>)»»</w:t>
      </w:r>
      <w:r w:rsidRPr="00F5475A">
        <w:rPr>
          <w:lang w:val="el-GR"/>
        </w:rPr>
        <w:t>.</w:t>
      </w:r>
    </w:p>
    <w:p w14:paraId="21E7F70F" w14:textId="77777777" w:rsidR="00F5475A" w:rsidRPr="00F5475A" w:rsidRDefault="00F5475A" w:rsidP="009E58E5">
      <w:pPr>
        <w:rPr>
          <w:lang w:val="el-GR"/>
        </w:rPr>
      </w:pPr>
      <w:r w:rsidRPr="00F5475A">
        <w:rPr>
          <w:rFonts w:eastAsia="Calibri"/>
          <w:lang w:val="el-GR"/>
        </w:rPr>
        <w:t xml:space="preserve">Το συγκεκριμένο Έργο αφορά στην παροχή υπηρεσιών προς την ΚτΠ Μ.Α.Ε. για την υποστήριξη, παρακολούθηση, συντονισμό και διαχείριση όλων των έργων που περιλαμβάνονται στο πλαίσιο του Προγράμματος </w:t>
      </w:r>
      <w:r w:rsidRPr="00F5475A">
        <w:rPr>
          <w:lang w:val="el-GR"/>
        </w:rPr>
        <w:t>«Χορήγηση οικονομικής ενίσχυσης με σκοπό την κάλυψη μέρους του αυξημένου κόστους αγορών ειδών διατροφής λόγω της σημαντικής αύξησης του δείκτη τιμών (</w:t>
      </w:r>
      <w:r w:rsidRPr="00686050">
        <w:t>MARKET</w:t>
      </w:r>
      <w:r w:rsidRPr="00F5475A">
        <w:rPr>
          <w:lang w:val="el-GR"/>
        </w:rPr>
        <w:t xml:space="preserve"> </w:t>
      </w:r>
      <w:r w:rsidRPr="00686050">
        <w:t>PASS</w:t>
      </w:r>
      <w:r w:rsidRPr="00F5475A">
        <w:rPr>
          <w:lang w:val="el-GR"/>
        </w:rPr>
        <w:t xml:space="preserve">)». </w:t>
      </w:r>
    </w:p>
    <w:p w14:paraId="7F273F04" w14:textId="77777777" w:rsidR="00F5475A" w:rsidRPr="00F5475A" w:rsidRDefault="00F5475A" w:rsidP="009E58E5">
      <w:pPr>
        <w:ind w:left="270"/>
        <w:rPr>
          <w:lang w:val="el-GR"/>
        </w:rPr>
      </w:pPr>
    </w:p>
    <w:p w14:paraId="1FA96E46" w14:textId="0B537D89" w:rsidR="00F5475A" w:rsidRPr="00F5475A" w:rsidRDefault="00F5475A" w:rsidP="009E58E5">
      <w:pPr>
        <w:rPr>
          <w:rFonts w:eastAsia="Calibri"/>
          <w:lang w:val="el-GR"/>
        </w:rPr>
      </w:pPr>
      <w:r w:rsidRPr="00F5475A">
        <w:rPr>
          <w:rFonts w:eastAsia="Calibri"/>
          <w:b/>
          <w:bCs/>
          <w:lang w:val="el-GR"/>
        </w:rPr>
        <w:lastRenderedPageBreak/>
        <w:t xml:space="preserve">Έργο2: </w:t>
      </w:r>
      <w:r w:rsidRPr="001D6B30">
        <w:rPr>
          <w:rFonts w:eastAsia="Calibri"/>
          <w:u w:val="single"/>
          <w:lang w:val="el-GR"/>
        </w:rPr>
        <w:t>«</w:t>
      </w:r>
      <w:r w:rsidR="008C6F6A" w:rsidRPr="001D6B30">
        <w:rPr>
          <w:rFonts w:eastAsia="Calibri"/>
          <w:u w:val="single"/>
          <w:lang w:val="el-GR"/>
        </w:rPr>
        <w:t>Σχεδιασμός Υλοποίηση και Λειτουργία του Συστήματος για την χορήγηση οικονομικής ενίσχυσης από τον κρατικό προϋπολογισμό με σκοπό την κάλυψη μέρους του αυξημένου κόστους των νοικοκυριών λόγω της σημαντικής αύξησης του δείκτη τιμών καταναλωτή (MARKET PASS)</w:t>
      </w:r>
      <w:r w:rsidRPr="001D6B30">
        <w:rPr>
          <w:rFonts w:eastAsia="Calibri"/>
          <w:u w:val="single"/>
          <w:lang w:val="el-GR"/>
        </w:rPr>
        <w:t>»».</w:t>
      </w:r>
    </w:p>
    <w:p w14:paraId="47193779" w14:textId="77777777" w:rsidR="008C6F6A" w:rsidRPr="00F5475A" w:rsidRDefault="008C6F6A" w:rsidP="009E58E5">
      <w:pPr>
        <w:rPr>
          <w:lang w:val="el-GR"/>
        </w:rPr>
      </w:pPr>
      <w:r w:rsidRPr="00F5475A">
        <w:rPr>
          <w:rFonts w:eastAsia="Calibri"/>
          <w:lang w:val="el-GR"/>
        </w:rPr>
        <w:t xml:space="preserve">Το συγκεκριμένο Έργο </w:t>
      </w:r>
      <w:r>
        <w:rPr>
          <w:rFonts w:eastAsia="Calibri"/>
          <w:lang w:val="el-GR"/>
        </w:rPr>
        <w:t>αφορά το αντικείμενο της παρούσας διακήρυξης.</w:t>
      </w:r>
    </w:p>
    <w:p w14:paraId="2D462BB9" w14:textId="77777777" w:rsidR="00F5475A" w:rsidRPr="00F5475A" w:rsidRDefault="00F5475A" w:rsidP="009E58E5">
      <w:pPr>
        <w:pStyle w:val="aff"/>
        <w:shd w:val="clear" w:color="auto" w:fill="FFFFFF"/>
        <w:ind w:left="270"/>
        <w:rPr>
          <w:lang w:val="el-GR"/>
        </w:rPr>
      </w:pPr>
    </w:p>
    <w:p w14:paraId="780830EB" w14:textId="77777777" w:rsidR="00F5475A" w:rsidRPr="00F5475A" w:rsidRDefault="00F5475A" w:rsidP="009E58E5">
      <w:pPr>
        <w:rPr>
          <w:rFonts w:eastAsia="Calibri"/>
          <w:lang w:val="el-GR"/>
        </w:rPr>
      </w:pPr>
      <w:r w:rsidRPr="00F5475A">
        <w:rPr>
          <w:rFonts w:eastAsia="Calibri"/>
          <w:b/>
          <w:bCs/>
          <w:lang w:val="el-GR"/>
        </w:rPr>
        <w:t xml:space="preserve">Έργο 3: </w:t>
      </w:r>
      <w:r w:rsidRPr="00F5475A">
        <w:rPr>
          <w:rFonts w:eastAsia="Calibri"/>
          <w:u w:val="single"/>
          <w:lang w:val="el-GR"/>
        </w:rPr>
        <w:t>«Υπηρεσίες γραφείου υποστήριξης δικαιούχων (</w:t>
      </w:r>
      <w:r w:rsidRPr="00AC7D0D">
        <w:rPr>
          <w:rFonts w:eastAsia="Calibri"/>
          <w:u w:val="single"/>
        </w:rPr>
        <w:t>Help</w:t>
      </w:r>
      <w:r w:rsidRPr="00F5475A">
        <w:rPr>
          <w:rFonts w:eastAsia="Calibri"/>
          <w:u w:val="single"/>
          <w:lang w:val="el-GR"/>
        </w:rPr>
        <w:t>-</w:t>
      </w:r>
      <w:r w:rsidRPr="00AC7D0D">
        <w:rPr>
          <w:rFonts w:eastAsia="Calibri"/>
          <w:u w:val="single"/>
        </w:rPr>
        <w:t>Desk</w:t>
      </w:r>
      <w:r w:rsidRPr="00F5475A">
        <w:rPr>
          <w:rFonts w:eastAsia="Calibri"/>
          <w:u w:val="single"/>
          <w:lang w:val="el-GR"/>
        </w:rPr>
        <w:t>) για το Πρόγραμμα «Χορήγηση οικονομικής ενίσχυσης με σκοπό την κάλυψη μέρους του αυξημένου κόστους αγορών ειδών διατροφής λόγω της σημαντικής αύξησης του δείκτη τιμών (</w:t>
      </w:r>
      <w:r w:rsidRPr="00AC7D0D">
        <w:rPr>
          <w:rFonts w:eastAsia="Calibri"/>
          <w:u w:val="single"/>
        </w:rPr>
        <w:t>MARKET</w:t>
      </w:r>
      <w:r w:rsidRPr="00F5475A">
        <w:rPr>
          <w:rFonts w:eastAsia="Calibri"/>
          <w:u w:val="single"/>
          <w:lang w:val="el-GR"/>
        </w:rPr>
        <w:t xml:space="preserve"> </w:t>
      </w:r>
      <w:r w:rsidRPr="00AC7D0D">
        <w:rPr>
          <w:rFonts w:eastAsia="Calibri"/>
          <w:u w:val="single"/>
        </w:rPr>
        <w:t>PASS</w:t>
      </w:r>
      <w:r w:rsidRPr="00F5475A">
        <w:rPr>
          <w:rFonts w:eastAsia="Calibri"/>
          <w:u w:val="single"/>
          <w:lang w:val="el-GR"/>
        </w:rPr>
        <w:t>)»»</w:t>
      </w:r>
      <w:r w:rsidRPr="00F5475A">
        <w:rPr>
          <w:rFonts w:eastAsia="Calibri"/>
          <w:lang w:val="el-GR"/>
        </w:rPr>
        <w:t>.</w:t>
      </w:r>
    </w:p>
    <w:p w14:paraId="6869C041" w14:textId="6F2DFE5A" w:rsidR="008C6F6A" w:rsidRPr="00F5475A" w:rsidRDefault="008C6F6A" w:rsidP="00D44A42">
      <w:pPr>
        <w:rPr>
          <w:lang w:val="el-GR"/>
        </w:rPr>
      </w:pPr>
      <w:r>
        <w:rPr>
          <w:lang w:val="el-GR"/>
        </w:rPr>
        <w:t>Το συγκεκριμένο έργο αφορά στην</w:t>
      </w:r>
      <w:r w:rsidRPr="00F5475A">
        <w:rPr>
          <w:lang w:val="el-GR"/>
        </w:rPr>
        <w:t xml:space="preserve"> παροχή υπηρεσιών για όλη τη διάρκεια της δράσης </w:t>
      </w:r>
      <w:r w:rsidRPr="00F5475A">
        <w:rPr>
          <w:lang w:val="en-US"/>
        </w:rPr>
        <w:t>MARKET</w:t>
      </w:r>
      <w:r w:rsidRPr="00F5475A">
        <w:rPr>
          <w:lang w:val="el-GR"/>
        </w:rPr>
        <w:t xml:space="preserve"> </w:t>
      </w:r>
      <w:r w:rsidRPr="00F5475A">
        <w:rPr>
          <w:lang w:val="en-US"/>
        </w:rPr>
        <w:t>PASS</w:t>
      </w:r>
      <w:r w:rsidRPr="00F5475A">
        <w:rPr>
          <w:lang w:val="el-GR"/>
        </w:rPr>
        <w:t xml:space="preserve"> με σκοπό την </w:t>
      </w:r>
      <w:r w:rsidRPr="00F5475A">
        <w:rPr>
          <w:rFonts w:eastAsia="Calibri"/>
          <w:lang w:val="el-GR"/>
        </w:rPr>
        <w:t>παροχή υπηρεσιών υποστήριξης δικαιούχων (</w:t>
      </w:r>
      <w:r w:rsidRPr="00F5475A">
        <w:rPr>
          <w:rFonts w:eastAsia="Calibri"/>
          <w:lang w:val="en-US"/>
        </w:rPr>
        <w:t>Help</w:t>
      </w:r>
      <w:r w:rsidRPr="00F5475A">
        <w:rPr>
          <w:rFonts w:eastAsia="Calibri"/>
          <w:lang w:val="el-GR"/>
        </w:rPr>
        <w:t xml:space="preserve"> </w:t>
      </w:r>
      <w:r w:rsidRPr="00F5475A">
        <w:rPr>
          <w:rFonts w:eastAsia="Calibri"/>
          <w:lang w:val="en-US"/>
        </w:rPr>
        <w:t>Desk</w:t>
      </w:r>
      <w:r w:rsidRPr="00F5475A">
        <w:rPr>
          <w:rFonts w:eastAsia="Calibri"/>
          <w:lang w:val="el-GR"/>
        </w:rPr>
        <w:t xml:space="preserve">) σε δύο (2) επίπεδα α) </w:t>
      </w:r>
      <w:r w:rsidRPr="00F5475A">
        <w:rPr>
          <w:lang w:val="el-GR"/>
        </w:rPr>
        <w:t>Γραφείο υποστήριξης 1ου επιπέδου (</w:t>
      </w:r>
      <w:r w:rsidRPr="00CC7164">
        <w:t>help</w:t>
      </w:r>
      <w:r w:rsidRPr="00F5475A">
        <w:rPr>
          <w:lang w:val="el-GR"/>
        </w:rPr>
        <w:t xml:space="preserve"> </w:t>
      </w:r>
      <w:r w:rsidRPr="00CC7164">
        <w:t>desk</w:t>
      </w:r>
      <w:r w:rsidRPr="00F5475A">
        <w:rPr>
          <w:lang w:val="el-GR"/>
        </w:rPr>
        <w:t>) και β) Γραφείο Υποστήριξης 2ου επιπέδου (</w:t>
      </w:r>
      <w:r w:rsidRPr="0052075A">
        <w:t>back</w:t>
      </w:r>
      <w:r w:rsidRPr="00F5475A">
        <w:rPr>
          <w:lang w:val="el-GR"/>
        </w:rPr>
        <w:t>-</w:t>
      </w:r>
      <w:r w:rsidRPr="0052075A">
        <w:t>office</w:t>
      </w:r>
      <w:r w:rsidRPr="00F5475A">
        <w:rPr>
          <w:lang w:val="el-GR"/>
        </w:rPr>
        <w:t xml:space="preserve">), καθώς και Σύνταξη Πλάνου Εφαρμογής για την παροχή των παραπάνω υπηρεσιών. </w:t>
      </w:r>
    </w:p>
    <w:p w14:paraId="5421B1CD" w14:textId="77777777" w:rsidR="00F5475A" w:rsidRPr="00F5475A" w:rsidRDefault="00F5475A" w:rsidP="009E58E5">
      <w:pPr>
        <w:ind w:left="270"/>
        <w:rPr>
          <w:rFonts w:eastAsia="Calibri"/>
          <w:u w:val="single"/>
          <w:lang w:val="el-GR"/>
        </w:rPr>
      </w:pPr>
    </w:p>
    <w:p w14:paraId="2BAEEB9A" w14:textId="77777777" w:rsidR="00F5475A" w:rsidRPr="00F5475A" w:rsidRDefault="00F5475A" w:rsidP="009E58E5">
      <w:pPr>
        <w:shd w:val="clear" w:color="auto" w:fill="FFFFFF"/>
        <w:tabs>
          <w:tab w:val="left" w:pos="900"/>
        </w:tabs>
        <w:rPr>
          <w:lang w:val="el-GR"/>
        </w:rPr>
      </w:pPr>
      <w:r w:rsidRPr="00F5475A">
        <w:rPr>
          <w:b/>
          <w:bCs/>
          <w:lang w:val="el-GR"/>
        </w:rPr>
        <w:t>Έργο 4:</w:t>
      </w:r>
      <w:r w:rsidRPr="00F5475A">
        <w:rPr>
          <w:lang w:val="el-GR"/>
        </w:rPr>
        <w:t xml:space="preserve"> </w:t>
      </w:r>
      <w:r w:rsidRPr="00F5475A">
        <w:rPr>
          <w:u w:val="single"/>
          <w:lang w:val="el-GR"/>
        </w:rPr>
        <w:t>«Υπηρεσίες δημοσιότητας στο πλαίσιο του Προγράμματος «Χορήγηση οικονομικής ενίσχυσης με σκοπό την κάλυψη μέρους του αυξημένου κόστους αγορών ειδών διατροφής λόγω της σημαντικής αύξησης του δείκτη τιμών (</w:t>
      </w:r>
      <w:r w:rsidRPr="00F5475A">
        <w:rPr>
          <w:u w:val="single"/>
        </w:rPr>
        <w:t>MARKET</w:t>
      </w:r>
      <w:r w:rsidRPr="00F5475A">
        <w:rPr>
          <w:u w:val="single"/>
          <w:lang w:val="el-GR"/>
        </w:rPr>
        <w:t xml:space="preserve"> </w:t>
      </w:r>
      <w:r w:rsidRPr="00F5475A">
        <w:rPr>
          <w:u w:val="single"/>
        </w:rPr>
        <w:t>PASS</w:t>
      </w:r>
      <w:r w:rsidRPr="00F5475A">
        <w:rPr>
          <w:u w:val="single"/>
          <w:lang w:val="el-GR"/>
        </w:rPr>
        <w:t>)»»</w:t>
      </w:r>
      <w:r w:rsidRPr="00F5475A">
        <w:rPr>
          <w:lang w:val="el-GR"/>
        </w:rPr>
        <w:t>.</w:t>
      </w:r>
    </w:p>
    <w:p w14:paraId="70913C86" w14:textId="77777777" w:rsidR="00F5475A" w:rsidRPr="00F5475A" w:rsidRDefault="00F5475A" w:rsidP="009E58E5">
      <w:pPr>
        <w:rPr>
          <w:rFonts w:eastAsia="Calibri"/>
          <w:lang w:val="el-GR"/>
        </w:rPr>
      </w:pPr>
      <w:r w:rsidRPr="00F5475A">
        <w:rPr>
          <w:rFonts w:eastAsia="Calibri"/>
          <w:lang w:val="el-GR"/>
        </w:rPr>
        <w:t xml:space="preserve">Το συγκεκριμένο Έργο αφορά στην παροχή υπηρεσιών για τη δημοσιότητα του Προγράμματος και περιλαμβάνει κατ’ ελάχιστον την κατάρτιση Πλάνου Δημοσιότητας και την εκτέλεσή του. Ο Ανάδοχος του συγκεκριμένου έργου θα προβεί στην κατάρτιση Πλάνου Εφαρμογής των δράσεων του έργου το οποίο θα περιλαμβάνει τη σύνθεση των επιμέρους δράσεων δημοσιότητας (ενέργειες ενημέρωσης του κοινού/πολιτών για το Πρόγραμμα) και την κοστολόγησή τους.  </w:t>
      </w:r>
    </w:p>
    <w:p w14:paraId="76FEA765" w14:textId="77777777" w:rsidR="00F5475A" w:rsidRPr="00F5475A" w:rsidRDefault="00F5475A" w:rsidP="009E58E5">
      <w:pPr>
        <w:pStyle w:val="aff"/>
        <w:shd w:val="clear" w:color="auto" w:fill="FFFFFF"/>
        <w:tabs>
          <w:tab w:val="left" w:pos="900"/>
        </w:tabs>
        <w:ind w:left="270"/>
        <w:rPr>
          <w:lang w:val="el-GR"/>
        </w:rPr>
      </w:pPr>
    </w:p>
    <w:p w14:paraId="2268B89E" w14:textId="77777777" w:rsidR="00F5475A" w:rsidRPr="00F5475A" w:rsidRDefault="00F5475A" w:rsidP="009E58E5">
      <w:pPr>
        <w:shd w:val="clear" w:color="auto" w:fill="FFFFFF"/>
        <w:tabs>
          <w:tab w:val="left" w:pos="900"/>
        </w:tabs>
        <w:rPr>
          <w:u w:val="single"/>
          <w:lang w:val="el-GR"/>
        </w:rPr>
      </w:pPr>
      <w:r w:rsidRPr="00F5475A">
        <w:rPr>
          <w:b/>
          <w:bCs/>
          <w:lang w:val="el-GR"/>
        </w:rPr>
        <w:t xml:space="preserve">Έργο 5: </w:t>
      </w:r>
      <w:r w:rsidRPr="00F5475A">
        <w:rPr>
          <w:u w:val="single"/>
          <w:lang w:val="el-GR"/>
        </w:rPr>
        <w:t>«Υπηρεσίες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των πολιτών για τις ανάγκες του Προγράμματος «Χορήγηση οικονομικής ενίσχυσης με σκοπό την κάλυψη μέρους του αυξημένου κόστους αγορών ειδών διατροφής λόγω της σημαντικής αύξησης του δείκτη τιμών (</w:t>
      </w:r>
      <w:r w:rsidRPr="00F5475A">
        <w:rPr>
          <w:u w:val="single"/>
        </w:rPr>
        <w:t>MARKET</w:t>
      </w:r>
      <w:r w:rsidRPr="00F5475A">
        <w:rPr>
          <w:u w:val="single"/>
          <w:lang w:val="el-GR"/>
        </w:rPr>
        <w:t xml:space="preserve"> </w:t>
      </w:r>
      <w:r w:rsidRPr="00F5475A">
        <w:rPr>
          <w:u w:val="single"/>
        </w:rPr>
        <w:t>PASS</w:t>
      </w:r>
      <w:r w:rsidRPr="00F5475A">
        <w:rPr>
          <w:u w:val="single"/>
          <w:lang w:val="el-GR"/>
        </w:rPr>
        <w:t>)»»</w:t>
      </w:r>
      <w:r w:rsidRPr="00F5475A">
        <w:rPr>
          <w:lang w:val="el-GR"/>
        </w:rPr>
        <w:t>.</w:t>
      </w:r>
    </w:p>
    <w:p w14:paraId="4FA154D6" w14:textId="77777777" w:rsidR="00244E0C" w:rsidRPr="00F5475A" w:rsidRDefault="00244E0C" w:rsidP="00244E0C">
      <w:pPr>
        <w:rPr>
          <w:lang w:val="el-GR"/>
        </w:rPr>
      </w:pPr>
      <w:r w:rsidRPr="00F5475A">
        <w:rPr>
          <w:rFonts w:eastAsia="Calibri"/>
          <w:lang w:val="el-GR"/>
        </w:rPr>
        <w:t xml:space="preserve">Το συγκεκριμένο Έργο </w:t>
      </w:r>
      <w:r>
        <w:rPr>
          <w:rFonts w:eastAsia="Calibri"/>
          <w:lang w:val="el-GR"/>
        </w:rPr>
        <w:t>αφορά το αντικείμενο της παρούσας διακήρυξης.</w:t>
      </w:r>
    </w:p>
    <w:p w14:paraId="5CFCD26E" w14:textId="77777777" w:rsidR="00BD0298" w:rsidRPr="00BD0298" w:rsidRDefault="00BD0298" w:rsidP="00370D99">
      <w:pPr>
        <w:rPr>
          <w:lang w:val="el-GR"/>
        </w:rPr>
      </w:pPr>
    </w:p>
    <w:p w14:paraId="6A219BC0" w14:textId="5F300B07" w:rsidR="00BD0298" w:rsidRPr="00EF2204" w:rsidRDefault="00BD0298">
      <w:pPr>
        <w:pStyle w:val="4"/>
        <w:numPr>
          <w:ilvl w:val="1"/>
          <w:numId w:val="22"/>
        </w:numPr>
        <w:ind w:hanging="306"/>
        <w:rPr>
          <w:rFonts w:cs="Tahoma"/>
          <w:szCs w:val="22"/>
          <w:lang w:val="el-GR"/>
        </w:rPr>
      </w:pPr>
      <w:bookmarkStart w:id="439" w:name="_Toc97194339"/>
      <w:bookmarkStart w:id="440" w:name="_Ref97199271"/>
      <w:bookmarkStart w:id="441" w:name="_Ref122694847"/>
      <w:bookmarkStart w:id="442" w:name="_Ref122695017"/>
      <w:bookmarkStart w:id="443" w:name="_Toc128087115"/>
      <w:r w:rsidRPr="00EF2204">
        <w:rPr>
          <w:rFonts w:cs="Tahoma"/>
          <w:szCs w:val="22"/>
          <w:lang w:val="el-GR"/>
        </w:rPr>
        <w:t>Α</w:t>
      </w:r>
      <w:r w:rsidR="00B256BC">
        <w:rPr>
          <w:rFonts w:cs="Tahoma"/>
          <w:szCs w:val="22"/>
          <w:lang w:val="el-GR"/>
        </w:rPr>
        <w:t xml:space="preserve">ντικείμενο της </w:t>
      </w:r>
      <w:r w:rsidRPr="00EF2204">
        <w:rPr>
          <w:rFonts w:cs="Tahoma"/>
          <w:szCs w:val="22"/>
          <w:lang w:val="el-GR"/>
        </w:rPr>
        <w:t>Σ</w:t>
      </w:r>
      <w:r w:rsidR="00B256BC">
        <w:rPr>
          <w:rFonts w:cs="Tahoma"/>
          <w:szCs w:val="22"/>
          <w:lang w:val="el-GR"/>
        </w:rPr>
        <w:t>ύμβασης</w:t>
      </w:r>
      <w:bookmarkEnd w:id="439"/>
      <w:bookmarkEnd w:id="440"/>
      <w:bookmarkEnd w:id="441"/>
      <w:bookmarkEnd w:id="442"/>
      <w:bookmarkEnd w:id="443"/>
      <w:r w:rsidR="00B256BC">
        <w:rPr>
          <w:rFonts w:cs="Tahoma"/>
          <w:szCs w:val="22"/>
          <w:lang w:val="el-GR"/>
        </w:rPr>
        <w:t xml:space="preserve"> </w:t>
      </w:r>
    </w:p>
    <w:p w14:paraId="01641156" w14:textId="0512EDBE" w:rsidR="00244E0C" w:rsidRPr="00244E0C" w:rsidRDefault="00244E0C" w:rsidP="00244E0C">
      <w:pPr>
        <w:rPr>
          <w:rFonts w:eastAsia="Calibri"/>
          <w:lang w:val="el-GR"/>
        </w:rPr>
      </w:pPr>
      <w:r w:rsidRPr="00244E0C">
        <w:rPr>
          <w:rFonts w:eastAsia="Calibri"/>
          <w:lang w:val="el-GR"/>
        </w:rPr>
        <w:t>Αντικείμενο του έργου είναι η Δημιουργία μιας ψηφιακής πλατφόρμας αυτοματοποιημένων ερωτοαπαντήσεων για την υποβοήθηση της επικοινωνίας των πολίτων για τις ανάγκες της δράσης «Χορήγηση οικονομικής ενίσχυσης με σκοπό την κάλυψη μέρους του αυξημένου κόστους αγορών ειδών διατροφής λόγω της σημαντικής αύξησης του δείκτη τιμών (MARKET PASS)». Συγκεκριμένα, ο ανάδοχος θα δημιουργήσει ένα λογισμικό σύστημα αυτοματοποιημένων ερωτοαπαντήσεων (</w:t>
      </w:r>
      <w:r w:rsidRPr="00244E0C">
        <w:rPr>
          <w:rFonts w:eastAsia="Calibri"/>
          <w:b/>
          <w:bCs/>
          <w:lang w:val="el-GR"/>
        </w:rPr>
        <w:t>απεριόριστος ο αριθμός και σύμφωνα πάντα με τις ανάγκες και τις υποδείξεις της Αναθέτουσας Αρχής</w:t>
      </w:r>
      <w:r w:rsidRPr="00244E0C">
        <w:rPr>
          <w:rFonts w:eastAsia="Calibri"/>
          <w:lang w:val="el-GR"/>
        </w:rPr>
        <w:t>) το οποίο θα αποτελεί ένα πρόγραμμα ψηφιακού διαλόγου, θα βασίζεται σε στατιστικά μοντέλα Μηχανικής εκμάθησης, θα υποστηρίξει σύγχρονους αλγόριθμους Μηχανικής Εκμάθησης (</w:t>
      </w:r>
      <w:r w:rsidRPr="00244E0C">
        <w:rPr>
          <w:rFonts w:eastAsia="Calibri"/>
        </w:rPr>
        <w:t>Machine</w:t>
      </w:r>
      <w:r w:rsidRPr="00244E0C">
        <w:rPr>
          <w:rFonts w:eastAsia="Calibri"/>
          <w:lang w:val="el-GR"/>
        </w:rPr>
        <w:t xml:space="preserve"> </w:t>
      </w:r>
      <w:r w:rsidRPr="00244E0C">
        <w:rPr>
          <w:rFonts w:eastAsia="Calibri"/>
        </w:rPr>
        <w:t>Learning</w:t>
      </w:r>
      <w:r w:rsidRPr="00244E0C">
        <w:rPr>
          <w:rFonts w:eastAsia="Calibri"/>
          <w:lang w:val="el-GR"/>
        </w:rPr>
        <w:t>) καθώς και επεξεργασίας γραπτής φυσικής γλώσσας (</w:t>
      </w:r>
      <w:r w:rsidRPr="00244E0C">
        <w:rPr>
          <w:rFonts w:eastAsia="Calibri"/>
        </w:rPr>
        <w:t>Natural</w:t>
      </w:r>
      <w:r w:rsidRPr="00244E0C">
        <w:rPr>
          <w:rFonts w:eastAsia="Calibri"/>
          <w:lang w:val="el-GR"/>
        </w:rPr>
        <w:t xml:space="preserve"> </w:t>
      </w:r>
      <w:r w:rsidRPr="00244E0C">
        <w:rPr>
          <w:rFonts w:eastAsia="Calibri"/>
        </w:rPr>
        <w:t>Language</w:t>
      </w:r>
      <w:r w:rsidRPr="00244E0C">
        <w:rPr>
          <w:rFonts w:eastAsia="Calibri"/>
          <w:lang w:val="el-GR"/>
        </w:rPr>
        <w:t xml:space="preserve"> </w:t>
      </w:r>
      <w:r w:rsidRPr="00244E0C">
        <w:rPr>
          <w:rFonts w:eastAsia="Calibri"/>
        </w:rPr>
        <w:t>Processing</w:t>
      </w:r>
      <w:r w:rsidRPr="00244E0C">
        <w:rPr>
          <w:rFonts w:eastAsia="Calibri"/>
          <w:lang w:val="el-GR"/>
        </w:rPr>
        <w:t>). Επιπρόσθετα, μέσω κατάλληλου διαχειριστικού περιβάλλοντος, ο διαχειριστής μέσω γραφικού περιβάλλοντος θα μπορεί να εξάγει στατιστικά χρήσης του ψηφιακού βοηθού (</w:t>
      </w:r>
      <w:r w:rsidRPr="00244E0C">
        <w:rPr>
          <w:rFonts w:eastAsia="Calibri"/>
        </w:rPr>
        <w:t>chatbo</w:t>
      </w:r>
      <w:r w:rsidRPr="00244E0C">
        <w:rPr>
          <w:rFonts w:eastAsia="Calibri"/>
          <w:lang w:val="en-US"/>
        </w:rPr>
        <w:t>t</w:t>
      </w:r>
      <w:r w:rsidRPr="00244E0C">
        <w:rPr>
          <w:rFonts w:eastAsia="Calibri"/>
          <w:lang w:val="el-GR"/>
        </w:rPr>
        <w:t>).</w:t>
      </w:r>
    </w:p>
    <w:p w14:paraId="76F9B999" w14:textId="77777777" w:rsidR="00244E0C" w:rsidRPr="00244E0C" w:rsidRDefault="00244E0C" w:rsidP="00244E0C">
      <w:pPr>
        <w:rPr>
          <w:rFonts w:eastAsia="Calibri"/>
          <w:lang w:val="el-GR"/>
        </w:rPr>
      </w:pPr>
      <w:r w:rsidRPr="00244E0C">
        <w:rPr>
          <w:rFonts w:eastAsia="Calibri"/>
          <w:lang w:val="el-GR"/>
        </w:rPr>
        <w:lastRenderedPageBreak/>
        <w:t xml:space="preserve">Τα </w:t>
      </w:r>
      <w:r w:rsidRPr="00244E0C">
        <w:rPr>
          <w:rFonts w:eastAsia="Calibri"/>
        </w:rPr>
        <w:t>chatbots</w:t>
      </w:r>
      <w:r w:rsidRPr="00244E0C">
        <w:rPr>
          <w:rFonts w:eastAsia="Calibri"/>
          <w:lang w:val="el-GR"/>
        </w:rPr>
        <w:t xml:space="preserve"> έρχονται να δημιουργήσουν ακόμα ένα κανάλι επικοινωνίας μεταξύ των πολιτών και των Φορέων, επιπρόσθετο σε υφιστάμενα παραδοσιακά κανάλια, όπως είναι το τηλεφωνικό κέντρο, αυτοματοποιημένες φωνητικές πύλες, ιστοσελίδες, </w:t>
      </w:r>
      <w:r w:rsidRPr="00244E0C">
        <w:rPr>
          <w:rFonts w:eastAsia="Calibri"/>
        </w:rPr>
        <w:t>ticketing</w:t>
      </w:r>
      <w:r w:rsidRPr="00244E0C">
        <w:rPr>
          <w:rFonts w:eastAsia="Calibri"/>
          <w:lang w:val="el-GR"/>
        </w:rPr>
        <w:t xml:space="preserve"> συστήματα κλπ. Βασικό τους πλεονέκτημα είναι ότι μπορούν να είναι αρκετά έξυπνα, προσομοιάζουν συνομιλία με άνθρωπο, είναι ήδη “εγκαταστημένα” στα κινητά των χρηστών καθώς τρέχουν πάνω από υφιστάμενα λογισμικά γραπτής επικοινωνίας, όπως είναι ο </w:t>
      </w:r>
      <w:r w:rsidRPr="00244E0C">
        <w:rPr>
          <w:rFonts w:eastAsia="Calibri"/>
        </w:rPr>
        <w:t>facebook</w:t>
      </w:r>
      <w:r w:rsidRPr="00244E0C">
        <w:rPr>
          <w:rFonts w:eastAsia="Calibri"/>
          <w:lang w:val="el-GR"/>
        </w:rPr>
        <w:t xml:space="preserve"> </w:t>
      </w:r>
      <w:r w:rsidRPr="00244E0C">
        <w:rPr>
          <w:rFonts w:eastAsia="Calibri"/>
        </w:rPr>
        <w:t>messenger</w:t>
      </w:r>
      <w:r w:rsidRPr="00244E0C">
        <w:rPr>
          <w:rFonts w:eastAsia="Calibri"/>
          <w:lang w:val="el-GR"/>
        </w:rPr>
        <w:t xml:space="preserve">, μπορούν να θυμούνται δεδομένα, επιλογές και προτιμήσεις και θα μπορούν στο μέλλον να εκτελούν εγχρήματες συναλλαγές. Όλα αυτά από ένα ενιαίο περιβάλλον σε φυσική γλώσσα, το οποίο μάλιστα ήδη υπάρχει στα κινητά των χρηστών. Τα </w:t>
      </w:r>
      <w:r w:rsidRPr="00244E0C">
        <w:rPr>
          <w:rFonts w:eastAsia="Calibri"/>
        </w:rPr>
        <w:t>chatbots</w:t>
      </w:r>
      <w:r w:rsidRPr="00244E0C">
        <w:rPr>
          <w:rFonts w:eastAsia="Calibri"/>
          <w:lang w:val="el-GR"/>
        </w:rPr>
        <w:t xml:space="preserve"> μπορούν να λειτουργούν ως εναλλακτικό μέσο εξυπηρέτησης για τους πολίτες και τους εν γένει συναλλασσόμενους με έναν Οργανισμό.</w:t>
      </w:r>
    </w:p>
    <w:p w14:paraId="65522CF9" w14:textId="77777777" w:rsidR="00244E0C" w:rsidRPr="00244E0C" w:rsidRDefault="00244E0C" w:rsidP="00244E0C">
      <w:pPr>
        <w:rPr>
          <w:rFonts w:eastAsia="Calibri"/>
          <w:b/>
          <w:bCs/>
          <w:lang w:val="el-GR"/>
        </w:rPr>
      </w:pPr>
      <w:r w:rsidRPr="00244E0C">
        <w:rPr>
          <w:rFonts w:eastAsia="Calibri"/>
          <w:b/>
          <w:bCs/>
          <w:lang w:val="el-GR"/>
        </w:rPr>
        <w:t>Τεχνικές Προδιαγραφές</w:t>
      </w:r>
    </w:p>
    <w:p w14:paraId="1C9444B8" w14:textId="77777777" w:rsidR="00244E0C" w:rsidRPr="00244E0C" w:rsidRDefault="00244E0C" w:rsidP="00244E0C">
      <w:pPr>
        <w:rPr>
          <w:rFonts w:eastAsia="Calibri"/>
          <w:b/>
          <w:bCs/>
          <w:lang w:val="el-GR"/>
        </w:rPr>
      </w:pPr>
      <w:r w:rsidRPr="00244E0C">
        <w:rPr>
          <w:rFonts w:eastAsia="Calibri"/>
          <w:b/>
          <w:bCs/>
          <w:lang w:val="el-GR"/>
        </w:rPr>
        <w:t>Α. Γενικές Απαιτήσεις</w:t>
      </w:r>
    </w:p>
    <w:p w14:paraId="7F1D0EC5" w14:textId="77777777" w:rsidR="00244E0C" w:rsidRPr="00244E0C" w:rsidRDefault="00244E0C" w:rsidP="00244E0C">
      <w:pPr>
        <w:rPr>
          <w:rFonts w:eastAsia="Calibri"/>
          <w:lang w:val="el-GR"/>
        </w:rPr>
      </w:pPr>
      <w:r w:rsidRPr="00244E0C">
        <w:rPr>
          <w:rFonts w:eastAsia="Calibri"/>
          <w:lang w:val="el-GR"/>
        </w:rPr>
        <w:t>1. Το σύστημα θα καταλαβαίνει τη φυσική γλώσσα σε ελεύθερη γραπτή μορφή χρησιμοποιώντας στατιστικές μεθόδους και τεχνικές επεξεργασίας φυσικής γλώσσας (</w:t>
      </w:r>
      <w:r w:rsidRPr="00244E0C">
        <w:rPr>
          <w:rFonts w:eastAsia="Calibri"/>
          <w:lang w:val="en-US"/>
        </w:rPr>
        <w:t>Natural</w:t>
      </w:r>
      <w:r w:rsidRPr="00244E0C">
        <w:rPr>
          <w:rFonts w:eastAsia="Calibri"/>
          <w:lang w:val="el-GR"/>
        </w:rPr>
        <w:t xml:space="preserve"> </w:t>
      </w:r>
      <w:r w:rsidRPr="00244E0C">
        <w:rPr>
          <w:rFonts w:eastAsia="Calibri"/>
          <w:lang w:val="en-US"/>
        </w:rPr>
        <w:t>Language</w:t>
      </w:r>
      <w:r w:rsidRPr="00244E0C">
        <w:rPr>
          <w:rFonts w:eastAsia="Calibri"/>
          <w:lang w:val="el-GR"/>
        </w:rPr>
        <w:t xml:space="preserve"> </w:t>
      </w:r>
      <w:r w:rsidRPr="00244E0C">
        <w:rPr>
          <w:rFonts w:eastAsia="Calibri"/>
          <w:lang w:val="en-US"/>
        </w:rPr>
        <w:t>Processing</w:t>
      </w:r>
      <w:r w:rsidRPr="00244E0C">
        <w:rPr>
          <w:rFonts w:eastAsia="Calibri"/>
          <w:lang w:val="el-GR"/>
        </w:rPr>
        <w:t>-</w:t>
      </w:r>
      <w:r w:rsidRPr="00244E0C">
        <w:rPr>
          <w:rFonts w:eastAsia="Calibri"/>
          <w:lang w:val="en-US"/>
        </w:rPr>
        <w:t>NLP</w:t>
      </w:r>
      <w:r w:rsidRPr="00244E0C">
        <w:rPr>
          <w:rFonts w:eastAsia="Calibri"/>
          <w:lang w:val="el-GR"/>
        </w:rPr>
        <w:t>).</w:t>
      </w:r>
    </w:p>
    <w:p w14:paraId="18CCAA28" w14:textId="77777777" w:rsidR="00244E0C" w:rsidRPr="00244E0C" w:rsidRDefault="00244E0C" w:rsidP="00244E0C">
      <w:pPr>
        <w:rPr>
          <w:rFonts w:eastAsia="Calibri"/>
          <w:lang w:val="el-GR"/>
        </w:rPr>
      </w:pPr>
      <w:r w:rsidRPr="00244E0C">
        <w:rPr>
          <w:rFonts w:eastAsia="Calibri"/>
          <w:lang w:val="el-GR"/>
        </w:rPr>
        <w:t xml:space="preserve">2. Το σύστημα θα χρησιμοποιεί </w:t>
      </w:r>
      <w:r w:rsidRPr="00244E0C">
        <w:rPr>
          <w:rFonts w:eastAsia="Calibri"/>
          <w:lang w:val="en-US"/>
        </w:rPr>
        <w:t>state</w:t>
      </w:r>
      <w:r w:rsidRPr="00244E0C">
        <w:rPr>
          <w:rFonts w:eastAsia="Calibri"/>
          <w:lang w:val="el-GR"/>
        </w:rPr>
        <w:t xml:space="preserve"> </w:t>
      </w:r>
      <w:r w:rsidRPr="00244E0C">
        <w:rPr>
          <w:rFonts w:eastAsia="Calibri"/>
          <w:lang w:val="en-US"/>
        </w:rPr>
        <w:t>of</w:t>
      </w:r>
      <w:r w:rsidRPr="00244E0C">
        <w:rPr>
          <w:rFonts w:eastAsia="Calibri"/>
          <w:lang w:val="el-GR"/>
        </w:rPr>
        <w:t xml:space="preserve"> </w:t>
      </w:r>
      <w:r w:rsidRPr="00244E0C">
        <w:rPr>
          <w:rFonts w:eastAsia="Calibri"/>
          <w:lang w:val="en-US"/>
        </w:rPr>
        <w:t>the</w:t>
      </w:r>
      <w:r w:rsidRPr="00244E0C">
        <w:rPr>
          <w:rFonts w:eastAsia="Calibri"/>
          <w:lang w:val="el-GR"/>
        </w:rPr>
        <w:t xml:space="preserve"> </w:t>
      </w:r>
      <w:r w:rsidRPr="00244E0C">
        <w:rPr>
          <w:rFonts w:eastAsia="Calibri"/>
          <w:lang w:val="en-US"/>
        </w:rPr>
        <w:t>art</w:t>
      </w:r>
      <w:r w:rsidRPr="00244E0C">
        <w:rPr>
          <w:rFonts w:eastAsia="Calibri"/>
          <w:lang w:val="el-GR"/>
        </w:rPr>
        <w:t xml:space="preserve"> </w:t>
      </w:r>
      <w:r w:rsidRPr="00244E0C">
        <w:rPr>
          <w:rFonts w:eastAsia="Calibri"/>
          <w:lang w:val="en-US"/>
        </w:rPr>
        <w:t>NLP</w:t>
      </w:r>
      <w:r w:rsidRPr="00244E0C">
        <w:rPr>
          <w:rFonts w:eastAsia="Calibri"/>
          <w:lang w:val="el-GR"/>
        </w:rPr>
        <w:t xml:space="preserve"> αλγόριθμους.</w:t>
      </w:r>
    </w:p>
    <w:p w14:paraId="7EA88D7B" w14:textId="77777777" w:rsidR="00244E0C" w:rsidRPr="00244E0C" w:rsidRDefault="00244E0C" w:rsidP="00244E0C">
      <w:pPr>
        <w:rPr>
          <w:rFonts w:eastAsia="Calibri"/>
          <w:lang w:val="el-GR"/>
        </w:rPr>
      </w:pPr>
      <w:r w:rsidRPr="00244E0C">
        <w:rPr>
          <w:rFonts w:eastAsia="Calibri"/>
          <w:lang w:val="el-GR"/>
        </w:rPr>
        <w:t xml:space="preserve">3. Αυτόματη παραγωγή ενός </w:t>
      </w:r>
      <w:r w:rsidRPr="00244E0C">
        <w:rPr>
          <w:rFonts w:eastAsia="Calibri"/>
        </w:rPr>
        <w:t>Web</w:t>
      </w:r>
      <w:r w:rsidRPr="00244E0C">
        <w:rPr>
          <w:rFonts w:eastAsia="Calibri"/>
          <w:lang w:val="el-GR"/>
        </w:rPr>
        <w:t xml:space="preserve"> </w:t>
      </w:r>
      <w:r w:rsidRPr="00244E0C">
        <w:rPr>
          <w:rFonts w:eastAsia="Calibri"/>
        </w:rPr>
        <w:t>Widget</w:t>
      </w:r>
      <w:r w:rsidRPr="00244E0C">
        <w:rPr>
          <w:rFonts w:eastAsia="Calibri"/>
          <w:lang w:val="el-GR"/>
        </w:rPr>
        <w:t xml:space="preserve"> </w:t>
      </w:r>
      <w:r w:rsidRPr="00244E0C">
        <w:rPr>
          <w:rFonts w:eastAsia="Calibri"/>
        </w:rPr>
        <w:t>tool</w:t>
      </w:r>
      <w:r w:rsidRPr="00244E0C">
        <w:rPr>
          <w:rFonts w:eastAsia="Calibri"/>
          <w:lang w:val="el-GR"/>
        </w:rPr>
        <w:t>, το οποίο θα συνδέεται εύκολα στην ιστοσελίδα του προγράμματος «Έκτακτη Οικονομική Ενίσχυση Λογαριασμών Ηλεκτρικού Ρεύματος Οικιακών Καταναλωτών (</w:t>
      </w:r>
      <w:r w:rsidRPr="00244E0C">
        <w:rPr>
          <w:rFonts w:eastAsia="Calibri"/>
        </w:rPr>
        <w:t>Power</w:t>
      </w:r>
      <w:r w:rsidRPr="00244E0C">
        <w:rPr>
          <w:rFonts w:eastAsia="Calibri"/>
          <w:lang w:val="el-GR"/>
        </w:rPr>
        <w:t xml:space="preserve"> </w:t>
      </w:r>
      <w:r w:rsidRPr="00244E0C">
        <w:rPr>
          <w:rFonts w:eastAsia="Calibri"/>
        </w:rPr>
        <w:t>Pass</w:t>
      </w:r>
      <w:r w:rsidRPr="00244E0C">
        <w:rPr>
          <w:rFonts w:eastAsia="Calibri"/>
          <w:lang w:val="el-GR"/>
        </w:rPr>
        <w:t>)» και θα μπορεί να συνδεθεί και σε διαφορετικά κανάλια επικοινωνίας.</w:t>
      </w:r>
    </w:p>
    <w:p w14:paraId="2348966E" w14:textId="77777777" w:rsidR="00244E0C" w:rsidRPr="00244E0C" w:rsidRDefault="00244E0C" w:rsidP="00244E0C">
      <w:pPr>
        <w:rPr>
          <w:rFonts w:eastAsia="Calibri"/>
          <w:b/>
          <w:bCs/>
        </w:rPr>
      </w:pPr>
      <w:r w:rsidRPr="00244E0C">
        <w:rPr>
          <w:rFonts w:eastAsia="Calibri"/>
          <w:b/>
          <w:bCs/>
        </w:rPr>
        <w:t>Β. Κανάλια Επικοινωνίας</w:t>
      </w:r>
    </w:p>
    <w:p w14:paraId="32BFBF6C" w14:textId="77777777" w:rsidR="00244E0C" w:rsidRPr="00244E0C" w:rsidRDefault="00244E0C">
      <w:pPr>
        <w:numPr>
          <w:ilvl w:val="0"/>
          <w:numId w:val="32"/>
        </w:numPr>
        <w:suppressAutoHyphens w:val="0"/>
        <w:spacing w:after="160" w:line="259" w:lineRule="auto"/>
        <w:contextualSpacing/>
        <w:rPr>
          <w:rFonts w:eastAsia="Calibri"/>
          <w:lang w:val="el-GR"/>
        </w:rPr>
      </w:pPr>
      <w:r w:rsidRPr="00244E0C">
        <w:rPr>
          <w:rFonts w:eastAsia="Calibri"/>
          <w:lang w:val="el-GR"/>
        </w:rPr>
        <w:t xml:space="preserve">Δυνατότητα λήψης μηνυμάτων από το </w:t>
      </w:r>
      <w:r w:rsidRPr="00244E0C">
        <w:rPr>
          <w:rFonts w:eastAsia="Calibri"/>
        </w:rPr>
        <w:t>Web</w:t>
      </w:r>
      <w:r w:rsidRPr="00244E0C">
        <w:rPr>
          <w:rFonts w:eastAsia="Calibri"/>
          <w:lang w:val="el-GR"/>
        </w:rPr>
        <w:t>.</w:t>
      </w:r>
    </w:p>
    <w:p w14:paraId="011F5453" w14:textId="77777777" w:rsidR="00244E0C" w:rsidRPr="00244E0C" w:rsidRDefault="00244E0C">
      <w:pPr>
        <w:numPr>
          <w:ilvl w:val="0"/>
          <w:numId w:val="32"/>
        </w:numPr>
        <w:suppressAutoHyphens w:val="0"/>
        <w:spacing w:after="160" w:line="259" w:lineRule="auto"/>
        <w:contextualSpacing/>
        <w:rPr>
          <w:rFonts w:eastAsia="Calibri"/>
          <w:lang w:val="el-GR"/>
        </w:rPr>
      </w:pPr>
      <w:r w:rsidRPr="00244E0C">
        <w:rPr>
          <w:rFonts w:eastAsia="Calibri"/>
          <w:lang w:val="el-GR"/>
        </w:rPr>
        <w:t xml:space="preserve">Ύπαρξη </w:t>
      </w:r>
      <w:r w:rsidRPr="00244E0C">
        <w:rPr>
          <w:rFonts w:eastAsia="Calibri"/>
        </w:rPr>
        <w:t>API</w:t>
      </w:r>
      <w:r w:rsidRPr="00244E0C">
        <w:rPr>
          <w:rFonts w:eastAsia="Calibri"/>
          <w:lang w:val="el-GR"/>
        </w:rPr>
        <w:t xml:space="preserve"> για σύνδεση με κανάλια επικοινωνίας.</w:t>
      </w:r>
    </w:p>
    <w:p w14:paraId="29F2AF92" w14:textId="77777777" w:rsidR="00244E0C" w:rsidRPr="00244E0C" w:rsidRDefault="00244E0C">
      <w:pPr>
        <w:numPr>
          <w:ilvl w:val="0"/>
          <w:numId w:val="32"/>
        </w:numPr>
        <w:suppressAutoHyphens w:val="0"/>
        <w:spacing w:after="160" w:line="259" w:lineRule="auto"/>
        <w:contextualSpacing/>
        <w:rPr>
          <w:rFonts w:eastAsia="Calibri"/>
          <w:lang w:val="el-GR"/>
        </w:rPr>
      </w:pPr>
      <w:r w:rsidRPr="00244E0C">
        <w:rPr>
          <w:rFonts w:eastAsia="Calibri"/>
          <w:lang w:val="el-GR"/>
        </w:rPr>
        <w:t xml:space="preserve">Εκτός από την ιστοσελίδα, θα μπορεί να συνδεθεί και να απαντήσει μέσω και των </w:t>
      </w:r>
      <w:r w:rsidRPr="00244E0C">
        <w:rPr>
          <w:rFonts w:eastAsia="Calibri"/>
          <w:lang w:val="en-US"/>
        </w:rPr>
        <w:t>Facebook</w:t>
      </w:r>
      <w:r w:rsidRPr="00244E0C">
        <w:rPr>
          <w:rFonts w:eastAsia="Calibri"/>
          <w:lang w:val="el-GR"/>
        </w:rPr>
        <w:t xml:space="preserve">, </w:t>
      </w:r>
      <w:r w:rsidRPr="00244E0C">
        <w:rPr>
          <w:rFonts w:eastAsia="Calibri"/>
          <w:lang w:val="en-US"/>
        </w:rPr>
        <w:t>sms</w:t>
      </w:r>
      <w:r w:rsidRPr="00244E0C">
        <w:rPr>
          <w:rFonts w:eastAsia="Calibri"/>
          <w:lang w:val="el-GR"/>
        </w:rPr>
        <w:t xml:space="preserve">, </w:t>
      </w:r>
      <w:r w:rsidRPr="00244E0C">
        <w:rPr>
          <w:rFonts w:eastAsia="Calibri"/>
          <w:lang w:val="en-US"/>
        </w:rPr>
        <w:t>whatsup</w:t>
      </w:r>
      <w:r w:rsidRPr="00244E0C">
        <w:rPr>
          <w:rFonts w:eastAsia="Calibri"/>
          <w:lang w:val="el-GR"/>
        </w:rPr>
        <w:t xml:space="preserve"> και </w:t>
      </w:r>
      <w:r w:rsidRPr="00244E0C">
        <w:rPr>
          <w:rFonts w:eastAsia="Calibri"/>
          <w:lang w:val="en-US"/>
        </w:rPr>
        <w:t>Instagram</w:t>
      </w:r>
      <w:r w:rsidRPr="00244E0C">
        <w:rPr>
          <w:rFonts w:eastAsia="Calibri"/>
          <w:lang w:val="el-GR"/>
        </w:rPr>
        <w:t xml:space="preserve"> εφόσον απαιτηθεί από την Αναθέτουσα Αρχή.</w:t>
      </w:r>
    </w:p>
    <w:p w14:paraId="5E464F74" w14:textId="77777777" w:rsidR="00244E0C" w:rsidRPr="00244E0C" w:rsidRDefault="00244E0C" w:rsidP="00244E0C">
      <w:pPr>
        <w:rPr>
          <w:rFonts w:eastAsia="Calibri"/>
          <w:b/>
          <w:bCs/>
        </w:rPr>
      </w:pPr>
      <w:r w:rsidRPr="00244E0C">
        <w:rPr>
          <w:rFonts w:eastAsia="Calibri"/>
          <w:b/>
          <w:bCs/>
        </w:rPr>
        <w:t>Γ. Επικοινωνία με τον χρήστη</w:t>
      </w:r>
    </w:p>
    <w:p w14:paraId="4A62EB32" w14:textId="77777777" w:rsidR="00244E0C" w:rsidRPr="00244E0C" w:rsidRDefault="00244E0C">
      <w:pPr>
        <w:numPr>
          <w:ilvl w:val="0"/>
          <w:numId w:val="33"/>
        </w:numPr>
        <w:suppressAutoHyphens w:val="0"/>
        <w:spacing w:after="160" w:line="259" w:lineRule="auto"/>
        <w:contextualSpacing/>
        <w:rPr>
          <w:rFonts w:eastAsia="Calibri"/>
          <w:lang w:val="el-GR"/>
        </w:rPr>
      </w:pPr>
      <w:r w:rsidRPr="00244E0C">
        <w:rPr>
          <w:rFonts w:eastAsia="Calibri"/>
          <w:lang w:val="el-GR"/>
        </w:rPr>
        <w:t>Δυνατότητα απάντησης στον χρήστη με γραπτό μήνυμα.</w:t>
      </w:r>
    </w:p>
    <w:p w14:paraId="4FE5BB6C" w14:textId="77777777" w:rsidR="00244E0C" w:rsidRPr="00244E0C" w:rsidRDefault="00244E0C">
      <w:pPr>
        <w:numPr>
          <w:ilvl w:val="0"/>
          <w:numId w:val="33"/>
        </w:numPr>
        <w:suppressAutoHyphens w:val="0"/>
        <w:spacing w:after="160" w:line="259" w:lineRule="auto"/>
        <w:contextualSpacing/>
        <w:rPr>
          <w:rFonts w:eastAsia="Calibri"/>
          <w:lang w:val="el-GR"/>
        </w:rPr>
      </w:pPr>
      <w:r w:rsidRPr="00244E0C">
        <w:rPr>
          <w:rFonts w:eastAsia="Calibri"/>
          <w:lang w:val="el-GR"/>
        </w:rPr>
        <w:t>Δυνατότητα απάντησης στον χρήστη με πολλαπλούς τύπους αρχείων (</w:t>
      </w:r>
      <w:r w:rsidRPr="00244E0C">
        <w:rPr>
          <w:rFonts w:eastAsia="Calibri"/>
        </w:rPr>
        <w:t>pdf</w:t>
      </w:r>
      <w:r w:rsidRPr="00244E0C">
        <w:rPr>
          <w:rFonts w:eastAsia="Calibri"/>
          <w:lang w:val="el-GR"/>
        </w:rPr>
        <w:t xml:space="preserve">, </w:t>
      </w:r>
      <w:r w:rsidRPr="00244E0C">
        <w:rPr>
          <w:rFonts w:eastAsia="Calibri"/>
        </w:rPr>
        <w:t>jpeg</w:t>
      </w:r>
      <w:r w:rsidRPr="00244E0C">
        <w:rPr>
          <w:rFonts w:eastAsia="Calibri"/>
          <w:lang w:val="el-GR"/>
        </w:rPr>
        <w:t xml:space="preserve">, </w:t>
      </w:r>
      <w:r w:rsidRPr="00244E0C">
        <w:rPr>
          <w:rFonts w:eastAsia="Calibri"/>
        </w:rPr>
        <w:t>video</w:t>
      </w:r>
      <w:r w:rsidRPr="00244E0C">
        <w:rPr>
          <w:rFonts w:eastAsia="Calibri"/>
          <w:lang w:val="el-GR"/>
        </w:rPr>
        <w:t xml:space="preserve">, ηχητικό μήνυμα), τα οποία θα είναι ήδη στο </w:t>
      </w:r>
      <w:r w:rsidRPr="00244E0C">
        <w:rPr>
          <w:rFonts w:eastAsia="Calibri"/>
        </w:rPr>
        <w:t>web</w:t>
      </w:r>
      <w:r w:rsidRPr="00244E0C">
        <w:rPr>
          <w:rFonts w:eastAsia="Calibri"/>
          <w:lang w:val="el-GR"/>
        </w:rPr>
        <w:t xml:space="preserve"> και θα είναι προσβάσιμα από τον ψηφιακό βοηθό διαμέσου </w:t>
      </w:r>
      <w:r w:rsidRPr="00244E0C">
        <w:rPr>
          <w:rFonts w:eastAsia="Calibri"/>
        </w:rPr>
        <w:t>Link</w:t>
      </w:r>
      <w:r w:rsidRPr="00244E0C">
        <w:rPr>
          <w:rFonts w:eastAsia="Calibri"/>
          <w:lang w:val="el-GR"/>
        </w:rPr>
        <w:t>.</w:t>
      </w:r>
    </w:p>
    <w:p w14:paraId="3B540B68" w14:textId="77777777" w:rsidR="00244E0C" w:rsidRPr="00244E0C" w:rsidRDefault="00244E0C">
      <w:pPr>
        <w:numPr>
          <w:ilvl w:val="0"/>
          <w:numId w:val="33"/>
        </w:numPr>
        <w:suppressAutoHyphens w:val="0"/>
        <w:spacing w:after="160" w:line="259" w:lineRule="auto"/>
        <w:contextualSpacing/>
        <w:rPr>
          <w:rFonts w:eastAsia="Calibri"/>
          <w:lang w:val="el-GR"/>
        </w:rPr>
      </w:pPr>
      <w:r w:rsidRPr="00244E0C">
        <w:rPr>
          <w:rFonts w:eastAsia="Calibri"/>
          <w:lang w:val="el-GR"/>
        </w:rPr>
        <w:t xml:space="preserve">Δυνατότητα απάντησης στον χρήστη με την εμφάνιση γενικού </w:t>
      </w:r>
      <w:r w:rsidRPr="00244E0C">
        <w:rPr>
          <w:rFonts w:eastAsia="Calibri"/>
        </w:rPr>
        <w:t>link</w:t>
      </w:r>
      <w:r w:rsidRPr="00244E0C">
        <w:rPr>
          <w:rFonts w:eastAsia="Calibri"/>
          <w:lang w:val="el-GR"/>
        </w:rPr>
        <w:t xml:space="preserve"> ιστοσελίδας.</w:t>
      </w:r>
    </w:p>
    <w:p w14:paraId="22466136" w14:textId="77777777" w:rsidR="00244E0C" w:rsidRPr="00244E0C" w:rsidRDefault="00244E0C">
      <w:pPr>
        <w:numPr>
          <w:ilvl w:val="0"/>
          <w:numId w:val="33"/>
        </w:numPr>
        <w:suppressAutoHyphens w:val="0"/>
        <w:spacing w:after="160" w:line="259" w:lineRule="auto"/>
        <w:contextualSpacing/>
        <w:rPr>
          <w:rFonts w:eastAsia="Calibri"/>
          <w:lang w:val="el-GR"/>
        </w:rPr>
      </w:pPr>
      <w:r w:rsidRPr="00244E0C">
        <w:rPr>
          <w:rFonts w:eastAsia="Calibri"/>
          <w:lang w:val="el-GR"/>
        </w:rPr>
        <w:t>Προαιρετικά δυνατότητα εμφάνισης διαφορετικού περιεχομένου αναλόγως του καναλιού επικοινωνίας για τι ίδιο αίτημα του χρήστη.</w:t>
      </w:r>
    </w:p>
    <w:p w14:paraId="010C1296" w14:textId="77777777" w:rsidR="00244E0C" w:rsidRPr="00244E0C" w:rsidRDefault="00244E0C" w:rsidP="00244E0C">
      <w:pPr>
        <w:rPr>
          <w:rFonts w:eastAsia="Calibri"/>
          <w:b/>
          <w:bCs/>
        </w:rPr>
      </w:pPr>
      <w:r w:rsidRPr="00244E0C">
        <w:rPr>
          <w:rFonts w:eastAsia="Calibri"/>
          <w:b/>
          <w:bCs/>
        </w:rPr>
        <w:t>Δ. Τρόπος Παροχής Λογισμικού</w:t>
      </w:r>
    </w:p>
    <w:p w14:paraId="4731C049" w14:textId="77777777" w:rsidR="00244E0C" w:rsidRPr="00244E0C" w:rsidRDefault="00244E0C">
      <w:pPr>
        <w:numPr>
          <w:ilvl w:val="0"/>
          <w:numId w:val="34"/>
        </w:numPr>
        <w:suppressAutoHyphens w:val="0"/>
        <w:spacing w:after="160" w:line="259" w:lineRule="auto"/>
        <w:contextualSpacing/>
        <w:rPr>
          <w:rFonts w:eastAsia="Calibri"/>
          <w:lang w:val="el-GR"/>
        </w:rPr>
      </w:pPr>
      <w:r w:rsidRPr="00244E0C">
        <w:rPr>
          <w:rFonts w:eastAsia="Calibri"/>
          <w:lang w:val="el-GR"/>
        </w:rPr>
        <w:t xml:space="preserve">Το λογισμικό θα παρασχεθεί με τη μορφή </w:t>
      </w:r>
      <w:r w:rsidRPr="00244E0C">
        <w:rPr>
          <w:rFonts w:eastAsia="Calibri"/>
        </w:rPr>
        <w:t>SaaS</w:t>
      </w:r>
      <w:r w:rsidRPr="00244E0C">
        <w:rPr>
          <w:rFonts w:eastAsia="Calibri"/>
          <w:lang w:val="el-GR"/>
        </w:rPr>
        <w:t xml:space="preserve"> (</w:t>
      </w:r>
      <w:r w:rsidRPr="00244E0C">
        <w:rPr>
          <w:rFonts w:eastAsia="Calibri"/>
        </w:rPr>
        <w:t>Software</w:t>
      </w:r>
      <w:r w:rsidRPr="00244E0C">
        <w:rPr>
          <w:rFonts w:eastAsia="Calibri"/>
          <w:lang w:val="el-GR"/>
        </w:rPr>
        <w:t xml:space="preserve"> </w:t>
      </w:r>
      <w:r w:rsidRPr="00244E0C">
        <w:rPr>
          <w:rFonts w:eastAsia="Calibri"/>
        </w:rPr>
        <w:t>as</w:t>
      </w:r>
      <w:r w:rsidRPr="00244E0C">
        <w:rPr>
          <w:rFonts w:eastAsia="Calibri"/>
          <w:lang w:val="el-GR"/>
        </w:rPr>
        <w:t xml:space="preserve"> </w:t>
      </w:r>
      <w:r w:rsidRPr="00244E0C">
        <w:rPr>
          <w:rFonts w:eastAsia="Calibri"/>
        </w:rPr>
        <w:t>a</w:t>
      </w:r>
      <w:r w:rsidRPr="00244E0C">
        <w:rPr>
          <w:rFonts w:eastAsia="Calibri"/>
          <w:lang w:val="el-GR"/>
        </w:rPr>
        <w:t xml:space="preserve"> </w:t>
      </w:r>
      <w:r w:rsidRPr="00244E0C">
        <w:rPr>
          <w:rFonts w:eastAsia="Calibri"/>
        </w:rPr>
        <w:t>Service</w:t>
      </w:r>
      <w:r w:rsidRPr="00244E0C">
        <w:rPr>
          <w:rFonts w:eastAsia="Calibri"/>
          <w:lang w:val="el-GR"/>
        </w:rPr>
        <w:t>).</w:t>
      </w:r>
    </w:p>
    <w:p w14:paraId="5AAA8869" w14:textId="77777777" w:rsidR="00244E0C" w:rsidRPr="00244E0C" w:rsidRDefault="00244E0C">
      <w:pPr>
        <w:numPr>
          <w:ilvl w:val="0"/>
          <w:numId w:val="34"/>
        </w:numPr>
        <w:suppressAutoHyphens w:val="0"/>
        <w:spacing w:after="160" w:line="259" w:lineRule="auto"/>
        <w:contextualSpacing/>
        <w:rPr>
          <w:rFonts w:eastAsia="Calibri"/>
          <w:lang w:val="el-GR"/>
        </w:rPr>
      </w:pPr>
      <w:r w:rsidRPr="00244E0C">
        <w:rPr>
          <w:rFonts w:eastAsia="Calibri"/>
          <w:lang w:val="el-GR"/>
        </w:rPr>
        <w:t>Το λογισμικό εικονικού βοηθού θα παρασχεθεί σαν υπηρεσία (</w:t>
      </w:r>
      <w:r w:rsidRPr="00244E0C">
        <w:rPr>
          <w:rFonts w:eastAsia="Calibri"/>
        </w:rPr>
        <w:t>Software</w:t>
      </w:r>
      <w:r w:rsidRPr="00244E0C">
        <w:rPr>
          <w:rFonts w:eastAsia="Calibri"/>
          <w:lang w:val="el-GR"/>
        </w:rPr>
        <w:t xml:space="preserve"> </w:t>
      </w:r>
      <w:r w:rsidRPr="00244E0C">
        <w:rPr>
          <w:rFonts w:eastAsia="Calibri"/>
        </w:rPr>
        <w:t>as</w:t>
      </w:r>
      <w:r w:rsidRPr="00244E0C">
        <w:rPr>
          <w:rFonts w:eastAsia="Calibri"/>
          <w:lang w:val="el-GR"/>
        </w:rPr>
        <w:t xml:space="preserve"> </w:t>
      </w:r>
      <w:r w:rsidRPr="00244E0C">
        <w:rPr>
          <w:rFonts w:eastAsia="Calibri"/>
        </w:rPr>
        <w:t>a</w:t>
      </w:r>
      <w:r w:rsidRPr="00244E0C">
        <w:rPr>
          <w:rFonts w:eastAsia="Calibri"/>
          <w:lang w:val="el-GR"/>
        </w:rPr>
        <w:t xml:space="preserve"> </w:t>
      </w:r>
      <w:r w:rsidRPr="00244E0C">
        <w:rPr>
          <w:rFonts w:eastAsia="Calibri"/>
        </w:rPr>
        <w:t>Service</w:t>
      </w:r>
      <w:r w:rsidRPr="00244E0C">
        <w:rPr>
          <w:rFonts w:eastAsia="Calibri"/>
          <w:lang w:val="el-GR"/>
        </w:rPr>
        <w:t xml:space="preserve">) και θα λειτουργήσει σε </w:t>
      </w:r>
      <w:r w:rsidRPr="00244E0C">
        <w:rPr>
          <w:rFonts w:eastAsia="Calibri"/>
        </w:rPr>
        <w:t>data</w:t>
      </w:r>
      <w:r w:rsidRPr="00244E0C">
        <w:rPr>
          <w:rFonts w:eastAsia="Calibri"/>
          <w:lang w:val="el-GR"/>
        </w:rPr>
        <w:t xml:space="preserve"> </w:t>
      </w:r>
      <w:r w:rsidRPr="00244E0C">
        <w:rPr>
          <w:rFonts w:eastAsia="Calibri"/>
        </w:rPr>
        <w:t>center</w:t>
      </w:r>
      <w:r w:rsidRPr="00244E0C">
        <w:rPr>
          <w:rFonts w:eastAsia="Calibri"/>
          <w:lang w:val="el-GR"/>
        </w:rPr>
        <w:t xml:space="preserve"> επιλογής της Αναθέτουσας Αρχής ή σε υποδομές του Αναδόχου.</w:t>
      </w:r>
    </w:p>
    <w:p w14:paraId="5B400BEB" w14:textId="18EA5315" w:rsidR="00244E0C" w:rsidRPr="00244E0C" w:rsidRDefault="00244E0C" w:rsidP="00244E0C">
      <w:pPr>
        <w:rPr>
          <w:rFonts w:eastAsia="Calibri"/>
          <w:b/>
          <w:bCs/>
        </w:rPr>
      </w:pPr>
      <w:r w:rsidRPr="00244E0C">
        <w:rPr>
          <w:rFonts w:eastAsia="Calibri"/>
          <w:b/>
          <w:bCs/>
        </w:rPr>
        <w:t>Ε. Υπηρεσίες Υποστήριξης</w:t>
      </w:r>
    </w:p>
    <w:p w14:paraId="4316262A" w14:textId="77777777" w:rsidR="00244E0C" w:rsidRPr="00244E0C" w:rsidRDefault="00244E0C">
      <w:pPr>
        <w:numPr>
          <w:ilvl w:val="0"/>
          <w:numId w:val="35"/>
        </w:numPr>
        <w:suppressAutoHyphens w:val="0"/>
        <w:spacing w:after="160" w:line="259" w:lineRule="auto"/>
        <w:contextualSpacing/>
        <w:rPr>
          <w:rFonts w:eastAsia="Calibri"/>
          <w:lang w:val="el-GR"/>
        </w:rPr>
      </w:pPr>
      <w:r w:rsidRPr="00244E0C">
        <w:rPr>
          <w:rFonts w:eastAsia="Calibri"/>
          <w:lang w:val="el-GR"/>
        </w:rPr>
        <w:t>Υποστήριξη σε ερωτήματα διαχειριστών της Αναθέτουσας Αρχής.</w:t>
      </w:r>
    </w:p>
    <w:p w14:paraId="43C2F366" w14:textId="77777777" w:rsidR="00244E0C" w:rsidRPr="00244E0C" w:rsidRDefault="00244E0C">
      <w:pPr>
        <w:numPr>
          <w:ilvl w:val="0"/>
          <w:numId w:val="35"/>
        </w:numPr>
        <w:suppressAutoHyphens w:val="0"/>
        <w:spacing w:after="160" w:line="259" w:lineRule="auto"/>
        <w:contextualSpacing/>
        <w:rPr>
          <w:rFonts w:eastAsia="Calibri"/>
          <w:lang w:val="el-GR"/>
        </w:rPr>
      </w:pPr>
      <w:r w:rsidRPr="00244E0C">
        <w:rPr>
          <w:rFonts w:eastAsia="Calibri"/>
          <w:lang w:val="el-GR"/>
        </w:rPr>
        <w:t>Διασφάλιση καλής λειτουργίας του λογισμικού.</w:t>
      </w:r>
    </w:p>
    <w:p w14:paraId="2900573D" w14:textId="77777777" w:rsidR="00244E0C" w:rsidRPr="00244E0C" w:rsidRDefault="00244E0C">
      <w:pPr>
        <w:numPr>
          <w:ilvl w:val="0"/>
          <w:numId w:val="35"/>
        </w:numPr>
        <w:suppressAutoHyphens w:val="0"/>
        <w:spacing w:after="160" w:line="259" w:lineRule="auto"/>
        <w:contextualSpacing/>
        <w:rPr>
          <w:rFonts w:eastAsia="Calibri"/>
          <w:lang w:val="el-GR"/>
        </w:rPr>
      </w:pPr>
      <w:r w:rsidRPr="00244E0C">
        <w:rPr>
          <w:rFonts w:eastAsia="Calibri"/>
          <w:lang w:val="el-GR"/>
        </w:rPr>
        <w:t>Βελτιστοποίηση (</w:t>
      </w:r>
      <w:r w:rsidRPr="00244E0C">
        <w:rPr>
          <w:rFonts w:eastAsia="Calibri"/>
        </w:rPr>
        <w:t>tuning</w:t>
      </w:r>
      <w:r w:rsidRPr="00244E0C">
        <w:rPr>
          <w:rFonts w:eastAsia="Calibri"/>
          <w:lang w:val="el-GR"/>
        </w:rPr>
        <w:t>) της απόδοσης του λογισμικού.</w:t>
      </w:r>
    </w:p>
    <w:p w14:paraId="0D1F8812" w14:textId="77777777" w:rsidR="00244E0C" w:rsidRPr="00244E0C" w:rsidRDefault="00244E0C">
      <w:pPr>
        <w:numPr>
          <w:ilvl w:val="0"/>
          <w:numId w:val="35"/>
        </w:numPr>
        <w:suppressAutoHyphens w:val="0"/>
        <w:spacing w:after="160" w:line="259" w:lineRule="auto"/>
        <w:contextualSpacing/>
        <w:rPr>
          <w:rFonts w:eastAsia="Calibri"/>
          <w:lang w:val="el-GR"/>
        </w:rPr>
      </w:pPr>
      <w:r w:rsidRPr="00244E0C">
        <w:rPr>
          <w:rFonts w:eastAsia="Calibri"/>
          <w:lang w:val="el-GR"/>
        </w:rPr>
        <w:t>Αποκατάσταση ανωμαλιών λειτουργίας (</w:t>
      </w:r>
      <w:r w:rsidRPr="00244E0C">
        <w:rPr>
          <w:rFonts w:eastAsia="Calibri"/>
        </w:rPr>
        <w:t>bugs</w:t>
      </w:r>
      <w:r w:rsidRPr="00244E0C">
        <w:rPr>
          <w:rFonts w:eastAsia="Calibri"/>
          <w:lang w:val="el-GR"/>
        </w:rPr>
        <w:t>) λογισμικού.</w:t>
      </w:r>
    </w:p>
    <w:p w14:paraId="0DB3C3E7" w14:textId="77777777" w:rsidR="00244E0C" w:rsidRPr="00244E0C" w:rsidRDefault="00244E0C">
      <w:pPr>
        <w:numPr>
          <w:ilvl w:val="0"/>
          <w:numId w:val="35"/>
        </w:numPr>
        <w:suppressAutoHyphens w:val="0"/>
        <w:spacing w:after="160" w:line="259" w:lineRule="auto"/>
        <w:contextualSpacing/>
        <w:rPr>
          <w:rFonts w:eastAsia="Calibri"/>
          <w:lang w:val="el-GR"/>
        </w:rPr>
      </w:pPr>
      <w:r w:rsidRPr="00244E0C">
        <w:rPr>
          <w:rFonts w:eastAsia="Calibri"/>
          <w:lang w:val="el-GR"/>
        </w:rPr>
        <w:t>Εντοπισμός βλαβών /δυσλειτουργιών και αποκατάσταση.</w:t>
      </w:r>
    </w:p>
    <w:p w14:paraId="446F3296" w14:textId="77777777" w:rsidR="00244E0C" w:rsidRPr="00244E0C" w:rsidRDefault="00244E0C">
      <w:pPr>
        <w:numPr>
          <w:ilvl w:val="0"/>
          <w:numId w:val="35"/>
        </w:numPr>
        <w:suppressAutoHyphens w:val="0"/>
        <w:spacing w:after="160" w:line="259" w:lineRule="auto"/>
        <w:contextualSpacing/>
        <w:rPr>
          <w:rFonts w:eastAsia="Calibri"/>
          <w:lang w:val="el-GR"/>
        </w:rPr>
      </w:pPr>
      <w:r w:rsidRPr="00244E0C">
        <w:rPr>
          <w:rFonts w:eastAsia="Calibri"/>
          <w:lang w:val="el-GR"/>
        </w:rPr>
        <w:lastRenderedPageBreak/>
        <w:t>Δωρεάν ενσωμάτωση ερωτοαπαντήσεων (απεριόριστος αριθμός) εφόσον υποδειχθούν από την Αναθέτουσα Αρχή.</w:t>
      </w:r>
    </w:p>
    <w:p w14:paraId="314CDF1B" w14:textId="77777777" w:rsidR="00244E0C" w:rsidRDefault="00244E0C" w:rsidP="00907FAD">
      <w:pPr>
        <w:suppressAutoHyphens w:val="0"/>
        <w:rPr>
          <w:b/>
          <w:bCs/>
          <w:color w:val="000000" w:themeColor="text1"/>
          <w:u w:val="single"/>
          <w:lang w:val="el-GR"/>
        </w:rPr>
      </w:pPr>
    </w:p>
    <w:p w14:paraId="156CDB3B" w14:textId="77777777" w:rsidR="008338F0" w:rsidRPr="00EF2204" w:rsidRDefault="003355E7">
      <w:pPr>
        <w:pStyle w:val="3"/>
        <w:numPr>
          <w:ilvl w:val="0"/>
          <w:numId w:val="22"/>
        </w:numPr>
        <w:rPr>
          <w:lang w:val="el-GR"/>
        </w:rPr>
      </w:pPr>
      <w:bookmarkStart w:id="444" w:name="_Toc97194366"/>
      <w:bookmarkStart w:id="445" w:name="_Toc97194477"/>
      <w:bookmarkStart w:id="446" w:name="_Ref122694864"/>
      <w:bookmarkStart w:id="447" w:name="_Toc128087116"/>
      <w:r w:rsidRPr="00EF2204">
        <w:rPr>
          <w:lang w:val="el-GR"/>
        </w:rPr>
        <w:t xml:space="preserve">Μεθοδολογία </w:t>
      </w:r>
      <w:r w:rsidR="00025B9C">
        <w:rPr>
          <w:lang w:val="el-GR"/>
        </w:rPr>
        <w:t>Υ</w:t>
      </w:r>
      <w:r w:rsidRPr="00EF2204">
        <w:rPr>
          <w:lang w:val="el-GR"/>
        </w:rPr>
        <w:t>λοποίησης</w:t>
      </w:r>
      <w:bookmarkEnd w:id="444"/>
      <w:bookmarkEnd w:id="445"/>
      <w:bookmarkEnd w:id="446"/>
      <w:bookmarkEnd w:id="447"/>
    </w:p>
    <w:p w14:paraId="45BD28BD" w14:textId="77777777" w:rsidR="00E13273" w:rsidRPr="00155B45" w:rsidRDefault="00E13273" w:rsidP="00E13273">
      <w:pPr>
        <w:spacing w:line="252" w:lineRule="auto"/>
        <w:rPr>
          <w:lang w:val="el-GR"/>
        </w:rPr>
      </w:pPr>
      <w:bookmarkStart w:id="448" w:name="_Toc97195407"/>
      <w:bookmarkStart w:id="449" w:name="_Toc97195576"/>
      <w:bookmarkEnd w:id="448"/>
      <w:bookmarkEnd w:id="449"/>
      <w:r w:rsidRPr="00155B45">
        <w:rPr>
          <w:lang w:val="el-GR"/>
        </w:rPr>
        <w:t>Ο υποψήφιος Ανάδοχος, έχοντας διαμορφώσει μια σαφή και ολοκληρωμένη αντίληψη για το Έργο, υποχρεούται να παρουσιάσει στην Τεχνική του Προσφορά, μια ολοκληρωμένη μεθοδολογική προσέγγιση, την οποία θα ακολουθήσει για την υλοποίηση του έργου. Επίσης, ο υποψήφιος ανάδοχος θα πρέπει να παρουσιάσει πιθανούς κινδύνους που μπορεί να εμφανιστούν κατά την υλοποίηση και τους τρόπους αντιμετώπισης σε περίπτωση που επέλθουν (</w:t>
      </w:r>
      <w:r w:rsidRPr="00155B45">
        <w:t>risk</w:t>
      </w:r>
      <w:r w:rsidRPr="00155B45">
        <w:rPr>
          <w:lang w:val="el-GR"/>
        </w:rPr>
        <w:t xml:space="preserve"> </w:t>
      </w:r>
      <w:r w:rsidRPr="00155B45">
        <w:t>response</w:t>
      </w:r>
      <w:r w:rsidRPr="00155B45">
        <w:rPr>
          <w:lang w:val="el-GR"/>
        </w:rPr>
        <w:t>).</w:t>
      </w:r>
    </w:p>
    <w:p w14:paraId="04D0B3C1" w14:textId="77777777" w:rsidR="00E13273" w:rsidRPr="00155B45" w:rsidRDefault="00E13273" w:rsidP="00E13273">
      <w:pPr>
        <w:spacing w:line="252" w:lineRule="auto"/>
        <w:rPr>
          <w:lang w:val="el-GR"/>
        </w:rPr>
      </w:pPr>
      <w:r w:rsidRPr="00155B45">
        <w:rPr>
          <w:lang w:val="el-GR"/>
        </w:rPr>
        <w:t>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Ανάδοχος θα πρέπει να αναφέρει στην προσφορά του τη στρατηγική που προτίθεται να χρησιμοποιήσει στο έργο, την προσέγγιση που κα ακολουθήσει σε όλα τα στάδια του έργου (π.χ. τεχνικές, εργαλεία, συνεργασίες, κλπ.),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φορείς, τον τρόπο πρόσβασης σε σχετικές με το έργο σύγχρονες πηγές πληροφοριών και έργων, κλπ.</w:t>
      </w:r>
    </w:p>
    <w:p w14:paraId="558CA577" w14:textId="77777777" w:rsidR="00E13273" w:rsidRPr="00155B45" w:rsidRDefault="00E13273" w:rsidP="00E13273">
      <w:pPr>
        <w:spacing w:line="252" w:lineRule="auto"/>
        <w:rPr>
          <w:lang w:val="el-GR"/>
        </w:rPr>
      </w:pPr>
      <w:r w:rsidRPr="00155B45">
        <w:rPr>
          <w:lang w:val="el-GR"/>
        </w:rPr>
        <w:t>Ιδιαίτερη έμφαση θα δοθεί στην πειστικότητα της μεθοδολογίας σε σχέση με τις δυνατότητες και την ικανότητα του Αναδόχου να εκτελέσει επιτυχώς το έργο στον προτεινόμενο απ’ αυτόν χρόνο. Η περιγραφή της προτεινόμενης μεθοδολογίας θα ακολουθήσει το παρακάτω πλαίσιο:</w:t>
      </w:r>
    </w:p>
    <w:p w14:paraId="0FB4A278" w14:textId="77777777" w:rsidR="00E13273" w:rsidRPr="00155B45" w:rsidRDefault="00E13273">
      <w:pPr>
        <w:numPr>
          <w:ilvl w:val="0"/>
          <w:numId w:val="29"/>
        </w:numPr>
        <w:spacing w:line="252" w:lineRule="auto"/>
        <w:ind w:left="284" w:hanging="284"/>
        <w:rPr>
          <w:lang w:val="el-GR"/>
        </w:rPr>
      </w:pPr>
      <w:r w:rsidRPr="00155B45">
        <w:rPr>
          <w:lang w:val="el-GR"/>
        </w:rPr>
        <w:t>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προκήρυξη, και ο προσφέρων υποχρεωτικά να τοποθετηθεί στο σύνολο αυτών.</w:t>
      </w:r>
    </w:p>
    <w:p w14:paraId="1FC9A013" w14:textId="77777777" w:rsidR="00E13273" w:rsidRPr="00155B45" w:rsidRDefault="00E13273">
      <w:pPr>
        <w:numPr>
          <w:ilvl w:val="0"/>
          <w:numId w:val="29"/>
        </w:numPr>
        <w:spacing w:line="252" w:lineRule="auto"/>
        <w:ind w:left="284" w:hanging="284"/>
        <w:rPr>
          <w:lang w:val="el-GR"/>
        </w:rPr>
      </w:pPr>
      <w:r w:rsidRPr="00155B45">
        <w:rPr>
          <w:lang w:val="el-GR"/>
        </w:rPr>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p>
    <w:p w14:paraId="72227270" w14:textId="77777777" w:rsidR="00E13273" w:rsidRPr="00155B45" w:rsidRDefault="00E13273">
      <w:pPr>
        <w:numPr>
          <w:ilvl w:val="0"/>
          <w:numId w:val="29"/>
        </w:numPr>
        <w:spacing w:line="252" w:lineRule="auto"/>
        <w:ind w:left="284" w:hanging="284"/>
        <w:rPr>
          <w:lang w:val="el-GR"/>
        </w:rPr>
      </w:pPr>
      <w:r w:rsidRPr="00155B45">
        <w:rPr>
          <w:lang w:val="el-GR"/>
        </w:rPr>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3B1E6060" w14:textId="77777777" w:rsidR="00025B9C" w:rsidRPr="00025B9C" w:rsidRDefault="00025B9C" w:rsidP="00045DCF">
      <w:pPr>
        <w:rPr>
          <w:lang w:val="el-GR"/>
        </w:rPr>
      </w:pPr>
    </w:p>
    <w:p w14:paraId="1764197F" w14:textId="4BFC001F" w:rsidR="00025B9C" w:rsidRDefault="00025B9C">
      <w:pPr>
        <w:pStyle w:val="4"/>
        <w:numPr>
          <w:ilvl w:val="1"/>
          <w:numId w:val="22"/>
        </w:numPr>
        <w:ind w:hanging="306"/>
        <w:rPr>
          <w:rFonts w:cs="Tahoma"/>
          <w:szCs w:val="22"/>
          <w:lang w:val="el-GR"/>
        </w:rPr>
      </w:pPr>
      <w:bookmarkStart w:id="450" w:name="_Toc97194367"/>
      <w:bookmarkStart w:id="451" w:name="_Ref122695066"/>
      <w:bookmarkStart w:id="452" w:name="_Toc128087117"/>
      <w:r w:rsidRPr="00EF2204">
        <w:rPr>
          <w:rFonts w:cs="Tahoma"/>
          <w:szCs w:val="22"/>
          <w:lang w:val="el-GR"/>
        </w:rPr>
        <w:t>Χρονοδιάγραμμα</w:t>
      </w:r>
      <w:bookmarkEnd w:id="450"/>
      <w:bookmarkEnd w:id="451"/>
      <w:bookmarkEnd w:id="452"/>
    </w:p>
    <w:p w14:paraId="16576A43" w14:textId="3DEB7424" w:rsidR="00F82A8D" w:rsidRPr="00C71EEC" w:rsidRDefault="00F82A8D" w:rsidP="00F82A8D">
      <w:pPr>
        <w:suppressAutoHyphens w:val="0"/>
        <w:autoSpaceDE w:val="0"/>
        <w:spacing w:after="60"/>
        <w:rPr>
          <w:rFonts w:eastAsia="SimSun"/>
          <w:lang w:val="el-GR"/>
        </w:rPr>
      </w:pPr>
      <w:bookmarkStart w:id="453" w:name="_Hlk51936261"/>
      <w:r w:rsidRPr="00C71EEC">
        <w:rPr>
          <w:rFonts w:eastAsia="SimSun"/>
          <w:lang w:val="el-GR"/>
        </w:rPr>
        <w:t xml:space="preserve">Η συνολική </w:t>
      </w:r>
      <w:r w:rsidRPr="00C71EEC">
        <w:rPr>
          <w:rFonts w:eastAsia="SimSun"/>
          <w:b/>
          <w:lang w:val="el-GR"/>
        </w:rPr>
        <w:t>διάρκεια</w:t>
      </w:r>
      <w:r w:rsidRPr="00C71EEC">
        <w:rPr>
          <w:rFonts w:eastAsia="SimSun"/>
          <w:lang w:val="el-GR"/>
        </w:rPr>
        <w:t xml:space="preserve"> της σύμβασης ορίζεται </w:t>
      </w:r>
      <w:r w:rsidRPr="00E13273">
        <w:rPr>
          <w:rFonts w:eastAsia="SimSun"/>
          <w:lang w:val="el-GR"/>
        </w:rPr>
        <w:t>σε</w:t>
      </w:r>
      <w:r w:rsidRPr="00E13273">
        <w:rPr>
          <w:rFonts w:eastAsia="SimSun"/>
          <w:b/>
          <w:bCs/>
          <w:lang w:val="el-GR"/>
        </w:rPr>
        <w:t xml:space="preserve"> </w:t>
      </w:r>
      <w:r w:rsidR="00F5475A">
        <w:rPr>
          <w:rFonts w:eastAsia="SimSun"/>
          <w:b/>
          <w:bCs/>
          <w:lang w:val="el-GR"/>
        </w:rPr>
        <w:t>οκτώ</w:t>
      </w:r>
      <w:r w:rsidR="00907FAD">
        <w:rPr>
          <w:rFonts w:eastAsia="SimSun"/>
          <w:b/>
          <w:bCs/>
          <w:lang w:val="el-GR"/>
        </w:rPr>
        <w:t xml:space="preserve"> </w:t>
      </w:r>
      <w:r w:rsidRPr="00E13273">
        <w:rPr>
          <w:rFonts w:eastAsia="SimSun"/>
          <w:b/>
          <w:bCs/>
          <w:lang w:val="el-GR"/>
        </w:rPr>
        <w:t>(</w:t>
      </w:r>
      <w:r w:rsidR="00F5475A">
        <w:rPr>
          <w:rFonts w:eastAsia="SimSun"/>
          <w:b/>
          <w:bCs/>
          <w:lang w:val="el-GR"/>
        </w:rPr>
        <w:t>8</w:t>
      </w:r>
      <w:r w:rsidRPr="00E13273">
        <w:rPr>
          <w:rFonts w:eastAsia="SimSun"/>
          <w:b/>
          <w:bCs/>
          <w:lang w:val="el-GR"/>
        </w:rPr>
        <w:t>) μήνες</w:t>
      </w:r>
      <w:r w:rsidRPr="00E13273">
        <w:rPr>
          <w:rFonts w:eastAsia="SimSun"/>
          <w:lang w:val="el-GR"/>
        </w:rPr>
        <w:t xml:space="preserve"> και νοείται το χρονικό διάστημα από την ημερομηνία υπογραφής της σύμβασης έως την υποβολή</w:t>
      </w:r>
      <w:r w:rsidRPr="00C71EEC">
        <w:rPr>
          <w:rFonts w:eastAsia="SimSun"/>
          <w:lang w:val="el-GR"/>
        </w:rPr>
        <w:t xml:space="preserve"> του τελευταίου παραδοτέου σύμφωνα με το αναλυτικό χρονοδιάγραμμα που παρατίθεται στη συνέχεια.  </w:t>
      </w:r>
    </w:p>
    <w:p w14:paraId="32944A9B" w14:textId="6E8D3274" w:rsidR="00F82A8D" w:rsidRDefault="00F82A8D" w:rsidP="00F82A8D">
      <w:pPr>
        <w:suppressAutoHyphens w:val="0"/>
        <w:autoSpaceDE w:val="0"/>
        <w:spacing w:after="60"/>
        <w:rPr>
          <w:rFonts w:eastAsia="SimSun"/>
          <w:lang w:val="el-GR"/>
        </w:rPr>
      </w:pPr>
      <w:r w:rsidRPr="00C71EEC">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C71EEC">
        <w:rPr>
          <w:rFonts w:eastAsia="SimSun"/>
          <w:u w:val="single"/>
          <w:lang w:val="el-GR"/>
        </w:rPr>
        <w:t>μέχρι την παράδοση και του τελευταίου παραδοτέου που ορίζει την λήξη της σύμβαση</w:t>
      </w:r>
      <w:r w:rsidRPr="00C71EEC">
        <w:rPr>
          <w:rFonts w:eastAsia="SimSun"/>
          <w:lang w:val="el-GR"/>
        </w:rPr>
        <w:t xml:space="preserve">ς και την έναρξη της διαδικασίας για την  οριστική παραλαβή του έργου. </w:t>
      </w:r>
    </w:p>
    <w:p w14:paraId="39D57EDB" w14:textId="5437D75C" w:rsidR="00133814" w:rsidRDefault="00133814" w:rsidP="00F82A8D">
      <w:pPr>
        <w:suppressAutoHyphens w:val="0"/>
        <w:autoSpaceDE w:val="0"/>
        <w:spacing w:after="60"/>
        <w:rPr>
          <w:rFonts w:eastAsia="SimSun"/>
          <w:lang w:val="el-GR"/>
        </w:rPr>
      </w:pPr>
    </w:p>
    <w:p w14:paraId="6E7900FD" w14:textId="77777777" w:rsidR="00244E0C" w:rsidRPr="00244E0C" w:rsidRDefault="00244E0C" w:rsidP="00244E0C">
      <w:pPr>
        <w:rPr>
          <w:rFonts w:eastAsia="Calibri"/>
          <w:lang w:val="el-GR"/>
        </w:rPr>
      </w:pPr>
      <w:r w:rsidRPr="00244E0C">
        <w:rPr>
          <w:rFonts w:eastAsia="Calibri"/>
          <w:lang w:val="el-GR"/>
        </w:rPr>
        <w:t>Το αντικείμενο της σύμβασης θα υλοποιηθεί σε δύο (2) φάσεις), ως εξής:</w:t>
      </w:r>
    </w:p>
    <w:p w14:paraId="3327E312" w14:textId="77777777" w:rsidR="00244E0C" w:rsidRPr="00244E0C" w:rsidRDefault="00244E0C" w:rsidP="00244E0C">
      <w:pPr>
        <w:rPr>
          <w:rFonts w:eastAsia="Calibri"/>
          <w:lang w:val="el-GR"/>
        </w:rPr>
      </w:pPr>
      <w:r w:rsidRPr="00244E0C">
        <w:rPr>
          <w:rFonts w:eastAsia="Calibri"/>
          <w:b/>
          <w:bCs/>
          <w:lang w:val="el-GR"/>
        </w:rPr>
        <w:t>Φάση 1 – Ανάπτυξη - παραμετροποίηση συστήματος παροχής Υπηρεσίας Εικονικού Βοηθού</w:t>
      </w:r>
      <w:r w:rsidRPr="00244E0C">
        <w:rPr>
          <w:rFonts w:eastAsia="Calibri"/>
          <w:lang w:val="el-GR"/>
        </w:rPr>
        <w:t>.</w:t>
      </w:r>
    </w:p>
    <w:p w14:paraId="1C3EF871" w14:textId="77777777" w:rsidR="00244E0C" w:rsidRPr="00244E0C" w:rsidRDefault="00244E0C" w:rsidP="00244E0C">
      <w:pPr>
        <w:rPr>
          <w:rFonts w:eastAsia="Calibri"/>
          <w:lang w:val="el-GR"/>
        </w:rPr>
      </w:pPr>
      <w:r w:rsidRPr="00244E0C">
        <w:rPr>
          <w:rFonts w:eastAsia="Calibri"/>
          <w:lang w:val="el-GR"/>
        </w:rPr>
        <w:lastRenderedPageBreak/>
        <w:t>Στο πλαίσιο της παρούσας Φάσης ο ΑΝΑΔΟΧΟΣ θα προβεί στις απαραίτητες ενέργειες υλοποίησης - παραμετροποίησης για την θέση του συστήματος σε πλήρη παραγωγική λειτουργία.</w:t>
      </w:r>
    </w:p>
    <w:p w14:paraId="36CDC4CB" w14:textId="77777777" w:rsidR="00244E0C" w:rsidRPr="00244E0C" w:rsidRDefault="00244E0C" w:rsidP="00244E0C">
      <w:pPr>
        <w:rPr>
          <w:rFonts w:eastAsia="Calibri"/>
          <w:b/>
          <w:bCs/>
          <w:u w:val="single"/>
          <w:lang w:val="el-GR"/>
        </w:rPr>
      </w:pPr>
      <w:r w:rsidRPr="00244E0C">
        <w:rPr>
          <w:rFonts w:eastAsia="Calibri"/>
          <w:b/>
          <w:bCs/>
          <w:u w:val="single"/>
          <w:lang w:val="el-GR"/>
        </w:rPr>
        <w:t>Παραδοτέα Φάσης 1</w:t>
      </w:r>
    </w:p>
    <w:p w14:paraId="0F036D00" w14:textId="1B6A551A" w:rsidR="00244E0C" w:rsidRPr="00244E0C" w:rsidRDefault="00244E0C" w:rsidP="00244E0C">
      <w:pPr>
        <w:spacing w:before="120"/>
        <w:rPr>
          <w:bCs/>
          <w:lang w:val="el-GR"/>
        </w:rPr>
      </w:pPr>
      <w:bookmarkStart w:id="454" w:name="_Hlk106195954"/>
      <w:r w:rsidRPr="00244E0C">
        <w:rPr>
          <w:rFonts w:eastAsia="Calibri"/>
          <w:lang w:val="el-GR"/>
        </w:rPr>
        <w:t xml:space="preserve">Π1.1 </w:t>
      </w:r>
      <w:r w:rsidRPr="00244E0C">
        <w:rPr>
          <w:bCs/>
          <w:lang w:val="el-GR"/>
        </w:rPr>
        <w:t>Ολοκληρωμένο - τελικό Σύστημα παροχής Υπηρεσίας Εικονικού Βοηθού σε πλήρη επιχειρησιακή λειτουργία.</w:t>
      </w:r>
    </w:p>
    <w:bookmarkEnd w:id="454"/>
    <w:p w14:paraId="117956E5" w14:textId="77777777" w:rsidR="00244E0C" w:rsidRPr="00244E0C" w:rsidRDefault="00244E0C" w:rsidP="00244E0C">
      <w:pPr>
        <w:rPr>
          <w:rFonts w:eastAsia="SimSun"/>
          <w:b/>
          <w:lang w:val="el-GR"/>
        </w:rPr>
      </w:pPr>
      <w:r w:rsidRPr="00244E0C">
        <w:rPr>
          <w:rFonts w:eastAsia="Calibri"/>
          <w:b/>
          <w:bCs/>
          <w:lang w:val="el-GR"/>
        </w:rPr>
        <w:t>Φάση 2 -</w:t>
      </w:r>
      <w:r w:rsidRPr="00244E0C">
        <w:rPr>
          <w:rFonts w:eastAsia="Calibri"/>
          <w:lang w:val="el-GR"/>
        </w:rPr>
        <w:t xml:space="preserve"> </w:t>
      </w:r>
      <w:r w:rsidRPr="00244E0C">
        <w:rPr>
          <w:rFonts w:eastAsia="SimSun"/>
          <w:b/>
          <w:lang w:val="el-GR"/>
        </w:rPr>
        <w:t>Τεχνική Υποστήριξη - Διακυβέρνηση Έργου.</w:t>
      </w:r>
    </w:p>
    <w:p w14:paraId="77074403" w14:textId="0BAE3656" w:rsidR="00244E0C" w:rsidRPr="00244E0C" w:rsidRDefault="00244E0C" w:rsidP="00244E0C">
      <w:pPr>
        <w:rPr>
          <w:rFonts w:eastAsia="Calibri"/>
          <w:lang w:val="el-GR"/>
        </w:rPr>
      </w:pPr>
      <w:r w:rsidRPr="00244E0C">
        <w:rPr>
          <w:rFonts w:eastAsia="Calibri"/>
          <w:lang w:val="el-GR"/>
        </w:rPr>
        <w:t>Η Φάση 2 αφορά στην παροχή υπηρεσιών  συντήρησης - τεχνικής Υποστήριξης και διακυβέρνησης του έργου σύμφωνα με τις απαιτήσεις της παρούσας καθ΄όλη την διάρκεια του έργου από την υπογραφή της σύμβασης έως και την παράδοση του.</w:t>
      </w:r>
    </w:p>
    <w:p w14:paraId="6CC92976" w14:textId="77777777" w:rsidR="00244E0C" w:rsidRPr="00244E0C" w:rsidRDefault="00244E0C" w:rsidP="00244E0C">
      <w:pPr>
        <w:rPr>
          <w:rFonts w:eastAsia="Calibri"/>
          <w:lang w:val="el-GR"/>
        </w:rPr>
      </w:pPr>
      <w:r w:rsidRPr="00244E0C">
        <w:rPr>
          <w:rFonts w:eastAsia="Calibri"/>
          <w:lang w:val="el-GR"/>
        </w:rPr>
        <w:t>Ειδικότερα :</w:t>
      </w:r>
    </w:p>
    <w:p w14:paraId="7C48962A" w14:textId="77777777" w:rsidR="00244E0C" w:rsidRPr="00244E0C" w:rsidRDefault="00244E0C" w:rsidP="00244E0C">
      <w:pPr>
        <w:rPr>
          <w:rFonts w:eastAsia="SimSun"/>
          <w:lang w:val="el-GR"/>
        </w:rPr>
      </w:pPr>
      <w:r w:rsidRPr="00244E0C">
        <w:rPr>
          <w:rFonts w:eastAsia="Calibri"/>
          <w:lang w:val="el-GR"/>
        </w:rPr>
        <w:t xml:space="preserve">Οι υπηρεσίες Τεχνικής Υποστήριξης </w:t>
      </w:r>
      <w:r w:rsidRPr="00244E0C">
        <w:rPr>
          <w:rFonts w:eastAsia="SimSun"/>
          <w:lang w:val="el-GR"/>
        </w:rPr>
        <w:t>αφορούν σε Υπηρεσίες υποστήριξης στην παραμετροποίηση του συστήματος.</w:t>
      </w:r>
    </w:p>
    <w:p w14:paraId="07B5C4AB" w14:textId="77777777" w:rsidR="00244E0C" w:rsidRPr="00244E0C" w:rsidRDefault="00244E0C" w:rsidP="00244E0C">
      <w:pPr>
        <w:ind w:left="420"/>
        <w:contextualSpacing/>
        <w:rPr>
          <w:rFonts w:eastAsia="SimSun"/>
          <w:lang w:val="el-GR"/>
        </w:rPr>
      </w:pPr>
    </w:p>
    <w:p w14:paraId="63468DE4" w14:textId="77777777" w:rsidR="00244E0C" w:rsidRPr="00244E0C" w:rsidRDefault="00244E0C" w:rsidP="00244E0C">
      <w:pPr>
        <w:rPr>
          <w:rFonts w:eastAsia="SimSun"/>
          <w:lang w:val="el-GR"/>
        </w:rPr>
      </w:pPr>
      <w:r w:rsidRPr="00244E0C">
        <w:rPr>
          <w:rFonts w:eastAsia="SimSun"/>
          <w:lang w:val="el-GR"/>
        </w:rPr>
        <w:t>Οι υπηρεσίες Διακυβέρνησης Έργου αφορούν σε :</w:t>
      </w:r>
    </w:p>
    <w:p w14:paraId="24BE3F64" w14:textId="77777777" w:rsidR="00244E0C" w:rsidRPr="00244E0C" w:rsidRDefault="00244E0C">
      <w:pPr>
        <w:pStyle w:val="aff"/>
        <w:numPr>
          <w:ilvl w:val="0"/>
          <w:numId w:val="36"/>
        </w:numPr>
        <w:suppressAutoHyphens w:val="0"/>
        <w:spacing w:after="160" w:line="259" w:lineRule="auto"/>
        <w:rPr>
          <w:rFonts w:eastAsia="Calibri"/>
          <w:lang w:val="el-GR"/>
        </w:rPr>
      </w:pPr>
      <w:r w:rsidRPr="00244E0C">
        <w:rPr>
          <w:rFonts w:eastAsia="Calibri"/>
          <w:lang w:val="el-GR"/>
        </w:rPr>
        <w:t>Υπηρεσίες στο γραφείο διαχείρισης του έργου</w:t>
      </w:r>
    </w:p>
    <w:p w14:paraId="3192B7D2" w14:textId="77777777" w:rsidR="00244E0C" w:rsidRPr="00244E0C" w:rsidRDefault="00244E0C">
      <w:pPr>
        <w:pStyle w:val="aff"/>
        <w:numPr>
          <w:ilvl w:val="0"/>
          <w:numId w:val="36"/>
        </w:numPr>
        <w:suppressAutoHyphens w:val="0"/>
        <w:spacing w:after="160" w:line="259" w:lineRule="auto"/>
        <w:rPr>
          <w:rFonts w:eastAsia="Calibri"/>
          <w:lang w:val="el-GR"/>
        </w:rPr>
      </w:pPr>
      <w:r w:rsidRPr="00244E0C">
        <w:rPr>
          <w:rFonts w:eastAsia="Calibri"/>
          <w:lang w:val="el-GR"/>
        </w:rPr>
        <w:t>Υπηρεσίες τεκμηρίωσης, αναφορές προόδου, παρακολούθησης πορείας του έργου</w:t>
      </w:r>
    </w:p>
    <w:p w14:paraId="64A2BA9E" w14:textId="77777777" w:rsidR="00244E0C" w:rsidRPr="00244E0C" w:rsidRDefault="00244E0C" w:rsidP="00244E0C">
      <w:pPr>
        <w:pStyle w:val="aff"/>
        <w:ind w:left="360"/>
        <w:rPr>
          <w:rFonts w:eastAsia="Calibri"/>
          <w:lang w:val="el-GR"/>
        </w:rPr>
      </w:pPr>
    </w:p>
    <w:p w14:paraId="51DE3C9A" w14:textId="77777777" w:rsidR="00244E0C" w:rsidRPr="00244E0C" w:rsidRDefault="00244E0C" w:rsidP="00244E0C">
      <w:pPr>
        <w:rPr>
          <w:rFonts w:eastAsia="Calibri"/>
          <w:b/>
          <w:bCs/>
          <w:u w:val="single"/>
          <w:lang w:val="el-GR"/>
        </w:rPr>
      </w:pPr>
      <w:r w:rsidRPr="00244E0C">
        <w:rPr>
          <w:rFonts w:eastAsia="Calibri"/>
          <w:b/>
          <w:bCs/>
          <w:u w:val="single"/>
          <w:lang w:val="el-GR"/>
        </w:rPr>
        <w:t>Παραδοτέα Φάσης 2</w:t>
      </w:r>
    </w:p>
    <w:p w14:paraId="55C7CDCA" w14:textId="77777777" w:rsidR="00244E0C" w:rsidRPr="00244E0C" w:rsidRDefault="00244E0C" w:rsidP="00244E0C">
      <w:pPr>
        <w:rPr>
          <w:rFonts w:eastAsia="Calibri"/>
          <w:lang w:val="el-GR"/>
        </w:rPr>
      </w:pPr>
      <w:r w:rsidRPr="00244E0C">
        <w:rPr>
          <w:rFonts w:eastAsia="Calibri"/>
          <w:lang w:val="el-GR"/>
        </w:rPr>
        <w:t>Τα παραδοτέα της Φάσης 2 είναι τα παρακάτω :</w:t>
      </w:r>
    </w:p>
    <w:p w14:paraId="6D2EA329" w14:textId="3FD71E6A" w:rsidR="00244E0C" w:rsidRPr="00244E0C" w:rsidRDefault="00244E0C" w:rsidP="00244E0C">
      <w:pPr>
        <w:spacing w:before="120"/>
        <w:rPr>
          <w:lang w:val="el-GR"/>
        </w:rPr>
      </w:pPr>
      <w:bookmarkStart w:id="455" w:name="_Hlk106195988"/>
      <w:r w:rsidRPr="00244E0C">
        <w:rPr>
          <w:lang w:val="el-GR"/>
        </w:rPr>
        <w:t>Π 2.Χ Μηνιαίες αναφορές προόδου υποστήριξης &amp; Διακυβέρνησης Έργου.</w:t>
      </w:r>
    </w:p>
    <w:bookmarkEnd w:id="455"/>
    <w:p w14:paraId="7D4DD257" w14:textId="77777777" w:rsidR="00244E0C" w:rsidRPr="00C71EEC" w:rsidRDefault="00244E0C" w:rsidP="00F82A8D">
      <w:pPr>
        <w:suppressAutoHyphens w:val="0"/>
        <w:autoSpaceDE w:val="0"/>
        <w:spacing w:after="60"/>
        <w:rPr>
          <w:rFonts w:eastAsia="SimSun"/>
          <w:lang w:val="el-GR"/>
        </w:rPr>
      </w:pPr>
    </w:p>
    <w:tbl>
      <w:tblPr>
        <w:tblW w:w="5000" w:type="pct"/>
        <w:jc w:val="center"/>
        <w:tblLook w:val="04A0" w:firstRow="1" w:lastRow="0" w:firstColumn="1" w:lastColumn="0" w:noHBand="0" w:noVBand="1"/>
      </w:tblPr>
      <w:tblGrid>
        <w:gridCol w:w="3608"/>
        <w:gridCol w:w="1383"/>
        <w:gridCol w:w="1622"/>
        <w:gridCol w:w="1216"/>
        <w:gridCol w:w="1799"/>
      </w:tblGrid>
      <w:tr w:rsidR="00F82A8D" w:rsidRPr="00C71EEC" w14:paraId="38E2853A" w14:textId="77777777" w:rsidTr="00770F53">
        <w:trPr>
          <w:trHeight w:val="300"/>
          <w:jc w:val="center"/>
        </w:trPr>
        <w:tc>
          <w:tcPr>
            <w:tcW w:w="5000" w:type="pct"/>
            <w:gridSpan w:val="5"/>
            <w:tcBorders>
              <w:top w:val="single" w:sz="4" w:space="0" w:color="auto"/>
              <w:left w:val="single" w:sz="4" w:space="0" w:color="auto"/>
              <w:bottom w:val="single" w:sz="4" w:space="0" w:color="auto"/>
              <w:right w:val="single" w:sz="4" w:space="0" w:color="auto"/>
            </w:tcBorders>
            <w:shd w:val="clear" w:color="000000" w:fill="FCE4D6"/>
            <w:noWrap/>
            <w:vAlign w:val="bottom"/>
            <w:hideMark/>
          </w:tcPr>
          <w:bookmarkEnd w:id="453"/>
          <w:p w14:paraId="7DFEF3F9" w14:textId="77777777" w:rsidR="00F82A8D" w:rsidRPr="00C71EEC" w:rsidRDefault="00F82A8D"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ΧΡΟΝΟΔΙΑΓΡΑΜΜΑ ΕΡΓΟΥ</w:t>
            </w:r>
          </w:p>
        </w:tc>
      </w:tr>
      <w:tr w:rsidR="00E13273" w:rsidRPr="00C71EEC" w14:paraId="30D87158" w14:textId="77777777" w:rsidTr="00244E0C">
        <w:trPr>
          <w:trHeight w:val="765"/>
          <w:jc w:val="center"/>
        </w:trPr>
        <w:tc>
          <w:tcPr>
            <w:tcW w:w="1874" w:type="pct"/>
            <w:tcBorders>
              <w:top w:val="nil"/>
              <w:left w:val="single" w:sz="4" w:space="0" w:color="auto"/>
              <w:bottom w:val="single" w:sz="4" w:space="0" w:color="auto"/>
              <w:right w:val="single" w:sz="4" w:space="0" w:color="auto"/>
            </w:tcBorders>
            <w:shd w:val="clear" w:color="000000" w:fill="E2EFDA"/>
            <w:vAlign w:val="center"/>
            <w:hideMark/>
          </w:tcPr>
          <w:p w14:paraId="46258455" w14:textId="115A7E66"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Τίτλος </w:t>
            </w:r>
            <w:r>
              <w:rPr>
                <w:rFonts w:eastAsia="SimSun"/>
                <w:b/>
                <w:bCs/>
                <w:sz w:val="20"/>
                <w:szCs w:val="20"/>
                <w:lang w:val="el-GR"/>
              </w:rPr>
              <w:t>Παραδοτέου</w:t>
            </w:r>
            <w:r w:rsidRPr="00C71EEC">
              <w:rPr>
                <w:rFonts w:eastAsia="SimSun"/>
                <w:b/>
                <w:bCs/>
                <w:sz w:val="20"/>
                <w:szCs w:val="20"/>
                <w:lang w:val="el-GR"/>
              </w:rPr>
              <w:t xml:space="preserve"> </w:t>
            </w:r>
          </w:p>
        </w:tc>
        <w:tc>
          <w:tcPr>
            <w:tcW w:w="718" w:type="pct"/>
            <w:tcBorders>
              <w:top w:val="nil"/>
              <w:left w:val="nil"/>
              <w:bottom w:val="single" w:sz="4" w:space="0" w:color="auto"/>
              <w:right w:val="single" w:sz="4" w:space="0" w:color="auto"/>
            </w:tcBorders>
            <w:shd w:val="clear" w:color="000000" w:fill="E2EFDA"/>
            <w:vAlign w:val="center"/>
            <w:hideMark/>
          </w:tcPr>
          <w:p w14:paraId="285291EA" w14:textId="0CD35EE0"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υλοποίησης </w:t>
            </w:r>
          </w:p>
        </w:tc>
        <w:tc>
          <w:tcPr>
            <w:tcW w:w="843" w:type="pct"/>
            <w:tcBorders>
              <w:top w:val="nil"/>
              <w:left w:val="nil"/>
              <w:bottom w:val="single" w:sz="4" w:space="0" w:color="auto"/>
              <w:right w:val="single" w:sz="4" w:space="0" w:color="auto"/>
            </w:tcBorders>
            <w:shd w:val="clear" w:color="000000" w:fill="E2EFDA"/>
            <w:vAlign w:val="center"/>
            <w:hideMark/>
          </w:tcPr>
          <w:p w14:paraId="02B47A1B" w14:textId="23EB6A07"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Ελέγχου Παραδοτέων </w:t>
            </w:r>
          </w:p>
        </w:tc>
        <w:tc>
          <w:tcPr>
            <w:tcW w:w="631" w:type="pct"/>
            <w:tcBorders>
              <w:top w:val="nil"/>
              <w:left w:val="nil"/>
              <w:bottom w:val="single" w:sz="4" w:space="0" w:color="auto"/>
              <w:right w:val="single" w:sz="4" w:space="0" w:color="auto"/>
            </w:tcBorders>
            <w:shd w:val="clear" w:color="000000" w:fill="E2EFDA"/>
            <w:vAlign w:val="center"/>
            <w:hideMark/>
          </w:tcPr>
          <w:p w14:paraId="60BD04D8" w14:textId="6F2A330A"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Σύμβασης </w:t>
            </w:r>
          </w:p>
        </w:tc>
        <w:tc>
          <w:tcPr>
            <w:tcW w:w="934" w:type="pct"/>
            <w:tcBorders>
              <w:top w:val="nil"/>
              <w:left w:val="nil"/>
              <w:bottom w:val="single" w:sz="4" w:space="0" w:color="auto"/>
              <w:right w:val="single" w:sz="4" w:space="0" w:color="auto"/>
            </w:tcBorders>
            <w:shd w:val="clear" w:color="000000" w:fill="E2EFDA"/>
            <w:vAlign w:val="center"/>
            <w:hideMark/>
          </w:tcPr>
          <w:p w14:paraId="4E6FC4A9" w14:textId="77777777"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Προϋπόθεση έναρξης</w:t>
            </w:r>
          </w:p>
        </w:tc>
      </w:tr>
      <w:tr w:rsidR="00E13273" w:rsidRPr="001B4860" w14:paraId="76373E0E" w14:textId="77777777" w:rsidTr="00244E0C">
        <w:trPr>
          <w:trHeight w:val="291"/>
          <w:jc w:val="center"/>
        </w:trPr>
        <w:tc>
          <w:tcPr>
            <w:tcW w:w="1874" w:type="pct"/>
            <w:tcBorders>
              <w:top w:val="single" w:sz="4" w:space="0" w:color="auto"/>
              <w:left w:val="single" w:sz="4" w:space="0" w:color="auto"/>
              <w:bottom w:val="single" w:sz="4" w:space="0" w:color="auto"/>
              <w:right w:val="single" w:sz="4" w:space="0" w:color="auto"/>
            </w:tcBorders>
            <w:shd w:val="clear" w:color="000000" w:fill="F2F2F2"/>
            <w:vAlign w:val="center"/>
          </w:tcPr>
          <w:p w14:paraId="071A99CC" w14:textId="198D1E14" w:rsidR="00E13273" w:rsidRPr="00F5475A" w:rsidRDefault="00BD3F4C" w:rsidP="00E13273">
            <w:pPr>
              <w:suppressAutoHyphens w:val="0"/>
              <w:autoSpaceDE w:val="0"/>
              <w:spacing w:after="60"/>
              <w:jc w:val="left"/>
              <w:rPr>
                <w:color w:val="000000" w:themeColor="text1"/>
                <w:sz w:val="20"/>
                <w:szCs w:val="20"/>
                <w:lang w:val="el-GR"/>
              </w:rPr>
            </w:pPr>
            <w:r w:rsidRPr="00BD3F4C">
              <w:rPr>
                <w:color w:val="000000" w:themeColor="text1"/>
                <w:sz w:val="20"/>
                <w:szCs w:val="20"/>
                <w:lang w:val="el-GR"/>
              </w:rPr>
              <w:t xml:space="preserve">Π1. </w:t>
            </w:r>
            <w:r w:rsidR="001B4860" w:rsidRPr="00BD3F4C">
              <w:rPr>
                <w:color w:val="000000" w:themeColor="text1"/>
                <w:sz w:val="20"/>
                <w:szCs w:val="20"/>
                <w:lang w:val="el-GR"/>
              </w:rPr>
              <w:t>Θέση σε παραγωγική λειτουργία του συστήματος στην Ενιαία Ψηφιακή Πύλη της Δημόσιας Διοίκησης (gov.gr ΕΨΠ)</w:t>
            </w:r>
          </w:p>
        </w:tc>
        <w:tc>
          <w:tcPr>
            <w:tcW w:w="718" w:type="pct"/>
            <w:tcBorders>
              <w:top w:val="single" w:sz="4" w:space="0" w:color="auto"/>
              <w:left w:val="nil"/>
              <w:bottom w:val="single" w:sz="4" w:space="0" w:color="auto"/>
              <w:right w:val="single" w:sz="4" w:space="0" w:color="auto"/>
            </w:tcBorders>
            <w:shd w:val="clear" w:color="000000" w:fill="F2F2F2"/>
            <w:vAlign w:val="center"/>
          </w:tcPr>
          <w:p w14:paraId="228AE214" w14:textId="69BD4814" w:rsidR="00E13273" w:rsidRPr="00F5475A" w:rsidRDefault="00244E0C" w:rsidP="00F5475A">
            <w:pPr>
              <w:suppressAutoHyphens w:val="0"/>
              <w:autoSpaceDE w:val="0"/>
              <w:spacing w:after="60"/>
              <w:jc w:val="center"/>
              <w:rPr>
                <w:rFonts w:eastAsia="SimSun"/>
                <w:b/>
                <w:sz w:val="20"/>
                <w:szCs w:val="20"/>
                <w:lang w:val="el-GR"/>
              </w:rPr>
            </w:pPr>
            <w:r>
              <w:rPr>
                <w:rFonts w:eastAsia="SimSun"/>
                <w:b/>
                <w:sz w:val="20"/>
                <w:szCs w:val="20"/>
                <w:lang w:val="en-US"/>
              </w:rPr>
              <w:t xml:space="preserve">10 </w:t>
            </w:r>
            <w:r w:rsidR="001B4860">
              <w:rPr>
                <w:rFonts w:eastAsia="SimSun"/>
                <w:b/>
                <w:sz w:val="20"/>
                <w:szCs w:val="20"/>
                <w:lang w:val="el-GR"/>
              </w:rPr>
              <w:t xml:space="preserve">εργάσιμες </w:t>
            </w:r>
            <w:r w:rsidR="00F5475A" w:rsidRPr="00F5475A">
              <w:rPr>
                <w:rFonts w:eastAsia="SimSun"/>
                <w:b/>
                <w:sz w:val="20"/>
                <w:szCs w:val="20"/>
                <w:lang w:val="el-GR"/>
              </w:rPr>
              <w:t>ημέρες</w:t>
            </w:r>
          </w:p>
        </w:tc>
        <w:tc>
          <w:tcPr>
            <w:tcW w:w="843" w:type="pct"/>
            <w:tcBorders>
              <w:top w:val="single" w:sz="4" w:space="0" w:color="auto"/>
              <w:left w:val="nil"/>
              <w:bottom w:val="single" w:sz="4" w:space="0" w:color="auto"/>
              <w:right w:val="single" w:sz="4" w:space="0" w:color="auto"/>
            </w:tcBorders>
            <w:shd w:val="clear" w:color="000000" w:fill="F2F2F2"/>
            <w:vAlign w:val="center"/>
          </w:tcPr>
          <w:p w14:paraId="450FF13B" w14:textId="28593D56" w:rsidR="00E13273" w:rsidRPr="00F5475A" w:rsidRDefault="00F5475A" w:rsidP="00F5475A">
            <w:pPr>
              <w:suppressAutoHyphens w:val="0"/>
              <w:autoSpaceDE w:val="0"/>
              <w:spacing w:after="60"/>
              <w:jc w:val="center"/>
              <w:rPr>
                <w:rFonts w:eastAsia="SimSun"/>
                <w:b/>
                <w:sz w:val="20"/>
                <w:szCs w:val="20"/>
                <w:lang w:val="el-GR"/>
              </w:rPr>
            </w:pPr>
            <w:r w:rsidRPr="00F5475A">
              <w:rPr>
                <w:rFonts w:eastAsia="SimSun"/>
                <w:b/>
                <w:sz w:val="20"/>
                <w:szCs w:val="20"/>
                <w:lang w:val="el-GR"/>
              </w:rPr>
              <w:t>2</w:t>
            </w:r>
            <w:r w:rsidR="00BD3F4C">
              <w:rPr>
                <w:rFonts w:eastAsia="SimSun"/>
                <w:b/>
                <w:sz w:val="20"/>
                <w:szCs w:val="20"/>
                <w:lang w:val="el-GR"/>
              </w:rPr>
              <w:t xml:space="preserve"> εργάσιμες</w:t>
            </w:r>
            <w:r w:rsidRPr="00F5475A">
              <w:rPr>
                <w:rFonts w:eastAsia="SimSun"/>
                <w:b/>
                <w:sz w:val="20"/>
                <w:szCs w:val="20"/>
                <w:lang w:val="el-GR"/>
              </w:rPr>
              <w:t xml:space="preserve"> ημέρες</w:t>
            </w:r>
          </w:p>
        </w:tc>
        <w:tc>
          <w:tcPr>
            <w:tcW w:w="631" w:type="pct"/>
            <w:tcBorders>
              <w:top w:val="single" w:sz="4" w:space="0" w:color="auto"/>
              <w:left w:val="nil"/>
              <w:bottom w:val="single" w:sz="4" w:space="0" w:color="auto"/>
              <w:right w:val="single" w:sz="4" w:space="0" w:color="auto"/>
            </w:tcBorders>
            <w:shd w:val="clear" w:color="000000" w:fill="F2F2F2"/>
            <w:vAlign w:val="center"/>
          </w:tcPr>
          <w:p w14:paraId="0FA647B8" w14:textId="46ADFE20" w:rsidR="00E13273" w:rsidRPr="00F5475A" w:rsidRDefault="00244E0C" w:rsidP="00F5475A">
            <w:pPr>
              <w:suppressAutoHyphens w:val="0"/>
              <w:autoSpaceDE w:val="0"/>
              <w:spacing w:after="60"/>
              <w:jc w:val="center"/>
              <w:rPr>
                <w:rFonts w:eastAsia="SimSun"/>
                <w:b/>
                <w:sz w:val="20"/>
                <w:szCs w:val="20"/>
                <w:lang w:val="el-GR"/>
              </w:rPr>
            </w:pPr>
            <w:r>
              <w:rPr>
                <w:rFonts w:eastAsia="SimSun"/>
                <w:b/>
                <w:sz w:val="20"/>
                <w:szCs w:val="20"/>
                <w:lang w:val="en-US"/>
              </w:rPr>
              <w:t>12</w:t>
            </w:r>
            <w:r w:rsidR="00F5475A" w:rsidRPr="00F5475A">
              <w:rPr>
                <w:rFonts w:eastAsia="SimSun"/>
                <w:b/>
                <w:sz w:val="20"/>
                <w:szCs w:val="20"/>
                <w:lang w:val="el-GR"/>
              </w:rPr>
              <w:t xml:space="preserve"> </w:t>
            </w:r>
            <w:r w:rsidR="00BD3F4C">
              <w:rPr>
                <w:rFonts w:eastAsia="SimSun"/>
                <w:b/>
                <w:sz w:val="20"/>
                <w:szCs w:val="20"/>
                <w:lang w:val="el-GR"/>
              </w:rPr>
              <w:t xml:space="preserve">εργάσιμες </w:t>
            </w:r>
            <w:r w:rsidR="00F5475A" w:rsidRPr="00F5475A">
              <w:rPr>
                <w:rFonts w:eastAsia="SimSun"/>
                <w:b/>
                <w:sz w:val="20"/>
                <w:szCs w:val="20"/>
                <w:lang w:val="el-GR"/>
              </w:rPr>
              <w:t>ημέρες</w:t>
            </w:r>
          </w:p>
        </w:tc>
        <w:tc>
          <w:tcPr>
            <w:tcW w:w="934" w:type="pct"/>
            <w:tcBorders>
              <w:top w:val="single" w:sz="4" w:space="0" w:color="auto"/>
              <w:left w:val="nil"/>
              <w:bottom w:val="single" w:sz="4" w:space="0" w:color="auto"/>
              <w:right w:val="single" w:sz="4" w:space="0" w:color="auto"/>
            </w:tcBorders>
            <w:shd w:val="clear" w:color="000000" w:fill="F2F2F2"/>
            <w:vAlign w:val="center"/>
          </w:tcPr>
          <w:p w14:paraId="791A04CE" w14:textId="17935CEE" w:rsidR="00E13273" w:rsidRPr="00F5475A" w:rsidRDefault="00BD3F4C" w:rsidP="00F5475A">
            <w:pPr>
              <w:suppressAutoHyphens w:val="0"/>
              <w:autoSpaceDE w:val="0"/>
              <w:spacing w:after="60"/>
              <w:jc w:val="center"/>
              <w:rPr>
                <w:color w:val="000000" w:themeColor="text1"/>
                <w:sz w:val="20"/>
                <w:szCs w:val="20"/>
                <w:lang w:val="el-GR"/>
              </w:rPr>
            </w:pPr>
            <w:r>
              <w:rPr>
                <w:color w:val="000000" w:themeColor="text1"/>
                <w:sz w:val="20"/>
                <w:szCs w:val="20"/>
                <w:lang w:val="el-GR"/>
              </w:rPr>
              <w:t>Υ</w:t>
            </w:r>
            <w:r w:rsidR="001B4860">
              <w:rPr>
                <w:color w:val="000000" w:themeColor="text1"/>
                <w:sz w:val="20"/>
                <w:szCs w:val="20"/>
                <w:lang w:val="el-GR"/>
              </w:rPr>
              <w:t>πογραφή της σύμβασης</w:t>
            </w:r>
          </w:p>
        </w:tc>
      </w:tr>
      <w:tr w:rsidR="00F5475A" w:rsidRPr="00BC373E" w14:paraId="1CD0945F" w14:textId="77777777" w:rsidTr="00244E0C">
        <w:trPr>
          <w:trHeight w:val="291"/>
          <w:jc w:val="center"/>
        </w:trPr>
        <w:tc>
          <w:tcPr>
            <w:tcW w:w="1874" w:type="pct"/>
            <w:tcBorders>
              <w:top w:val="single" w:sz="4" w:space="0" w:color="auto"/>
              <w:left w:val="single" w:sz="4" w:space="0" w:color="auto"/>
              <w:bottom w:val="single" w:sz="4" w:space="0" w:color="auto"/>
              <w:right w:val="single" w:sz="4" w:space="0" w:color="auto"/>
            </w:tcBorders>
            <w:shd w:val="clear" w:color="000000" w:fill="F2F2F2"/>
            <w:vAlign w:val="center"/>
          </w:tcPr>
          <w:p w14:paraId="65FF55D5" w14:textId="7A04393D" w:rsidR="00F5475A" w:rsidRPr="00F5475A" w:rsidRDefault="00BD3F4C" w:rsidP="00F5475A">
            <w:pPr>
              <w:suppressAutoHyphens w:val="0"/>
              <w:autoSpaceDE w:val="0"/>
              <w:spacing w:after="60"/>
              <w:jc w:val="left"/>
              <w:rPr>
                <w:color w:val="000000" w:themeColor="text1"/>
                <w:sz w:val="20"/>
                <w:szCs w:val="20"/>
                <w:lang w:val="el-GR"/>
              </w:rPr>
            </w:pPr>
            <w:r>
              <w:rPr>
                <w:color w:val="000000" w:themeColor="text1"/>
                <w:sz w:val="20"/>
                <w:szCs w:val="20"/>
                <w:lang w:val="el-GR"/>
              </w:rPr>
              <w:t>Π2.</w:t>
            </w:r>
            <w:r w:rsidR="00B92A37">
              <w:rPr>
                <w:color w:val="000000" w:themeColor="text1"/>
                <w:sz w:val="20"/>
                <w:szCs w:val="20"/>
                <w:lang w:val="en-US"/>
              </w:rPr>
              <w:t>X</w:t>
            </w:r>
            <w:r>
              <w:rPr>
                <w:color w:val="000000" w:themeColor="text1"/>
                <w:sz w:val="20"/>
                <w:szCs w:val="20"/>
                <w:lang w:val="el-GR"/>
              </w:rPr>
              <w:t xml:space="preserve"> </w:t>
            </w:r>
            <w:r w:rsidRPr="00BD3F4C">
              <w:rPr>
                <w:color w:val="000000" w:themeColor="text1"/>
                <w:sz w:val="20"/>
                <w:szCs w:val="20"/>
                <w:lang w:val="el-GR"/>
              </w:rPr>
              <w:t>ενδιάμεση αναφορά προόδου του έργου</w:t>
            </w:r>
          </w:p>
        </w:tc>
        <w:tc>
          <w:tcPr>
            <w:tcW w:w="718" w:type="pct"/>
            <w:tcBorders>
              <w:top w:val="single" w:sz="4" w:space="0" w:color="auto"/>
              <w:left w:val="nil"/>
              <w:bottom w:val="single" w:sz="4" w:space="0" w:color="auto"/>
              <w:right w:val="single" w:sz="4" w:space="0" w:color="auto"/>
            </w:tcBorders>
            <w:shd w:val="clear" w:color="000000" w:fill="F2F2F2"/>
            <w:vAlign w:val="center"/>
          </w:tcPr>
          <w:p w14:paraId="0F8CC923" w14:textId="01C6A153" w:rsidR="00F5475A" w:rsidRPr="00F5475A" w:rsidRDefault="00244E0C" w:rsidP="00F5475A">
            <w:pPr>
              <w:suppressAutoHyphens w:val="0"/>
              <w:autoSpaceDE w:val="0"/>
              <w:spacing w:after="60"/>
              <w:jc w:val="center"/>
              <w:rPr>
                <w:rFonts w:eastAsia="SimSun"/>
                <w:b/>
                <w:sz w:val="20"/>
                <w:szCs w:val="20"/>
                <w:lang w:val="el-GR"/>
              </w:rPr>
            </w:pPr>
            <w:r>
              <w:rPr>
                <w:rFonts w:eastAsia="SimSun"/>
                <w:b/>
                <w:sz w:val="20"/>
                <w:szCs w:val="20"/>
                <w:lang w:val="en-US"/>
              </w:rPr>
              <w:t>7</w:t>
            </w:r>
            <w:r w:rsidR="00F5475A" w:rsidRPr="00F5475A">
              <w:rPr>
                <w:rFonts w:eastAsia="SimSun"/>
                <w:b/>
                <w:sz w:val="20"/>
                <w:szCs w:val="20"/>
                <w:lang w:val="el-GR"/>
              </w:rPr>
              <w:t xml:space="preserve"> μήνες</w:t>
            </w:r>
          </w:p>
        </w:tc>
        <w:tc>
          <w:tcPr>
            <w:tcW w:w="843" w:type="pct"/>
            <w:tcBorders>
              <w:top w:val="single" w:sz="4" w:space="0" w:color="auto"/>
              <w:left w:val="nil"/>
              <w:bottom w:val="single" w:sz="4" w:space="0" w:color="auto"/>
              <w:right w:val="single" w:sz="4" w:space="0" w:color="auto"/>
            </w:tcBorders>
            <w:shd w:val="clear" w:color="000000" w:fill="F2F2F2"/>
            <w:vAlign w:val="center"/>
          </w:tcPr>
          <w:p w14:paraId="270D07C0" w14:textId="0055219B" w:rsidR="00F5475A" w:rsidRPr="00F5475A" w:rsidRDefault="00F5475A" w:rsidP="00F5475A">
            <w:pPr>
              <w:suppressAutoHyphens w:val="0"/>
              <w:autoSpaceDE w:val="0"/>
              <w:spacing w:after="60"/>
              <w:jc w:val="center"/>
              <w:rPr>
                <w:rFonts w:eastAsia="SimSun"/>
                <w:b/>
                <w:sz w:val="20"/>
                <w:szCs w:val="20"/>
                <w:lang w:val="el-GR"/>
              </w:rPr>
            </w:pPr>
            <w:r w:rsidRPr="00F5475A">
              <w:rPr>
                <w:rFonts w:eastAsia="SimSun"/>
                <w:b/>
                <w:sz w:val="20"/>
                <w:szCs w:val="20"/>
                <w:lang w:val="el-GR"/>
              </w:rPr>
              <w:t>1 μήνας</w:t>
            </w:r>
          </w:p>
        </w:tc>
        <w:tc>
          <w:tcPr>
            <w:tcW w:w="631" w:type="pct"/>
            <w:tcBorders>
              <w:top w:val="single" w:sz="4" w:space="0" w:color="auto"/>
              <w:left w:val="nil"/>
              <w:bottom w:val="single" w:sz="4" w:space="0" w:color="auto"/>
              <w:right w:val="single" w:sz="4" w:space="0" w:color="auto"/>
            </w:tcBorders>
            <w:shd w:val="clear" w:color="000000" w:fill="F2F2F2"/>
            <w:vAlign w:val="center"/>
          </w:tcPr>
          <w:p w14:paraId="39EF27E4" w14:textId="2A6BDD46" w:rsidR="00F5475A" w:rsidRPr="00F5475A" w:rsidRDefault="00B92A37" w:rsidP="00F5475A">
            <w:pPr>
              <w:suppressAutoHyphens w:val="0"/>
              <w:autoSpaceDE w:val="0"/>
              <w:spacing w:after="60"/>
              <w:jc w:val="center"/>
              <w:rPr>
                <w:rFonts w:eastAsia="SimSun"/>
                <w:b/>
                <w:sz w:val="20"/>
                <w:szCs w:val="20"/>
                <w:lang w:val="el-GR"/>
              </w:rPr>
            </w:pPr>
            <w:r>
              <w:rPr>
                <w:rFonts w:eastAsia="SimSun"/>
                <w:b/>
                <w:sz w:val="20"/>
                <w:szCs w:val="20"/>
                <w:lang w:val="en-US"/>
              </w:rPr>
              <w:t>8</w:t>
            </w:r>
            <w:r w:rsidR="00F5475A" w:rsidRPr="00F5475A">
              <w:rPr>
                <w:rFonts w:eastAsia="SimSun"/>
                <w:b/>
                <w:sz w:val="20"/>
                <w:szCs w:val="20"/>
                <w:lang w:val="el-GR"/>
              </w:rPr>
              <w:t xml:space="preserve"> μήνες</w:t>
            </w:r>
          </w:p>
        </w:tc>
        <w:tc>
          <w:tcPr>
            <w:tcW w:w="934" w:type="pct"/>
            <w:tcBorders>
              <w:top w:val="single" w:sz="4" w:space="0" w:color="auto"/>
              <w:left w:val="nil"/>
              <w:bottom w:val="single" w:sz="4" w:space="0" w:color="auto"/>
              <w:right w:val="single" w:sz="4" w:space="0" w:color="auto"/>
            </w:tcBorders>
            <w:shd w:val="clear" w:color="000000" w:fill="F2F2F2"/>
            <w:vAlign w:val="center"/>
          </w:tcPr>
          <w:p w14:paraId="26DA392F" w14:textId="5C1CCD0E" w:rsidR="00F5475A" w:rsidRPr="00F5475A" w:rsidRDefault="00BC373E" w:rsidP="00F5475A">
            <w:pPr>
              <w:suppressAutoHyphens w:val="0"/>
              <w:autoSpaceDE w:val="0"/>
              <w:spacing w:after="60"/>
              <w:jc w:val="center"/>
              <w:rPr>
                <w:rFonts w:eastAsia="SimSun"/>
                <w:sz w:val="20"/>
                <w:szCs w:val="20"/>
                <w:lang w:val="el-GR"/>
              </w:rPr>
            </w:pPr>
            <w:r>
              <w:rPr>
                <w:color w:val="000000" w:themeColor="text1"/>
                <w:sz w:val="20"/>
                <w:szCs w:val="20"/>
                <w:lang w:val="el-GR"/>
              </w:rPr>
              <w:t>Υπογραφή της σύμβασης</w:t>
            </w:r>
          </w:p>
        </w:tc>
      </w:tr>
    </w:tbl>
    <w:p w14:paraId="7ACC1D69" w14:textId="03914859" w:rsidR="00986151" w:rsidRDefault="00986151" w:rsidP="00C77D57">
      <w:pPr>
        <w:rPr>
          <w:lang w:val="el-GR"/>
        </w:rPr>
      </w:pPr>
    </w:p>
    <w:p w14:paraId="779133E7" w14:textId="77777777" w:rsidR="00986151" w:rsidRPr="009E3BD5" w:rsidRDefault="00986151" w:rsidP="00C77D57">
      <w:pPr>
        <w:rPr>
          <w:lang w:val="el-GR"/>
        </w:rPr>
      </w:pPr>
    </w:p>
    <w:p w14:paraId="282CBCC6" w14:textId="77777777" w:rsidR="00EA7E9C" w:rsidRPr="00EA7E9C" w:rsidRDefault="00EA7E9C" w:rsidP="00EA7E9C">
      <w:pPr>
        <w:rPr>
          <w:rFonts w:eastAsia="SimSun"/>
          <w:lang w:val="el-GR"/>
        </w:rPr>
      </w:pPr>
    </w:p>
    <w:p w14:paraId="0DE3EE07" w14:textId="77777777" w:rsidR="00025B9C" w:rsidRPr="00843444" w:rsidRDefault="00025B9C">
      <w:pPr>
        <w:pStyle w:val="4"/>
        <w:numPr>
          <w:ilvl w:val="1"/>
          <w:numId w:val="22"/>
        </w:numPr>
        <w:ind w:hanging="306"/>
        <w:rPr>
          <w:rFonts w:cs="Tahoma"/>
          <w:szCs w:val="22"/>
          <w:lang w:val="el-GR"/>
        </w:rPr>
      </w:pPr>
      <w:bookmarkStart w:id="456" w:name="_Ref122695067"/>
      <w:bookmarkStart w:id="457" w:name="_Toc128087118"/>
      <w:bookmarkStart w:id="458" w:name="_Hlk61973828"/>
      <w:r w:rsidRPr="00843444">
        <w:rPr>
          <w:rFonts w:cs="Tahoma"/>
          <w:szCs w:val="22"/>
          <w:lang w:val="el-GR"/>
        </w:rPr>
        <w:t>Χρόνος Υποβολής και Διαδικασία Οριστικοποίησης Παραδοτέων</w:t>
      </w:r>
      <w:bookmarkEnd w:id="456"/>
      <w:bookmarkEnd w:id="457"/>
    </w:p>
    <w:bookmarkEnd w:id="458"/>
    <w:p w14:paraId="7C2F28AE" w14:textId="77777777" w:rsidR="005D3E33" w:rsidRPr="00EF2204" w:rsidRDefault="005D3E33" w:rsidP="00EF2204">
      <w:pPr>
        <w:rPr>
          <w:rFonts w:eastAsia="SimSun"/>
          <w:lang w:val="el-GR"/>
        </w:rPr>
      </w:pPr>
    </w:p>
    <w:tbl>
      <w:tblPr>
        <w:tblStyle w:val="aff0"/>
        <w:tblW w:w="4702" w:type="pct"/>
        <w:tblInd w:w="-147" w:type="dxa"/>
        <w:tblLayout w:type="fixed"/>
        <w:tblLook w:val="04A0" w:firstRow="1" w:lastRow="0" w:firstColumn="1" w:lastColumn="0" w:noHBand="0" w:noVBand="1"/>
      </w:tblPr>
      <w:tblGrid>
        <w:gridCol w:w="592"/>
        <w:gridCol w:w="958"/>
        <w:gridCol w:w="4252"/>
        <w:gridCol w:w="1702"/>
        <w:gridCol w:w="1550"/>
      </w:tblGrid>
      <w:tr w:rsidR="00946839" w:rsidRPr="00892E1A" w14:paraId="6E2E064E" w14:textId="77777777" w:rsidTr="00946839">
        <w:trPr>
          <w:trHeight w:val="336"/>
          <w:tblHeader/>
        </w:trPr>
        <w:tc>
          <w:tcPr>
            <w:tcW w:w="327" w:type="pct"/>
            <w:shd w:val="clear" w:color="auto" w:fill="FBE4D5"/>
            <w:vAlign w:val="center"/>
            <w:hideMark/>
          </w:tcPr>
          <w:p w14:paraId="38388682" w14:textId="77777777" w:rsidR="00946839" w:rsidRPr="00EF2204" w:rsidRDefault="00946839" w:rsidP="000E0B6C">
            <w:pPr>
              <w:suppressAutoHyphens w:val="0"/>
              <w:spacing w:after="0"/>
              <w:ind w:left="-109" w:right="-86"/>
              <w:jc w:val="center"/>
              <w:rPr>
                <w:b/>
                <w:bCs/>
                <w:color w:val="000000"/>
                <w:sz w:val="20"/>
                <w:szCs w:val="20"/>
                <w:lang w:val="el-GR" w:eastAsia="el-GR"/>
              </w:rPr>
            </w:pPr>
            <w:r w:rsidRPr="00EF2204">
              <w:rPr>
                <w:b/>
                <w:bCs/>
                <w:color w:val="000000"/>
                <w:sz w:val="20"/>
                <w:szCs w:val="20"/>
                <w:lang w:val="el-GR" w:eastAsia="el-GR"/>
              </w:rPr>
              <w:lastRenderedPageBreak/>
              <w:t>Α/Α</w:t>
            </w:r>
          </w:p>
        </w:tc>
        <w:tc>
          <w:tcPr>
            <w:tcW w:w="529" w:type="pct"/>
            <w:shd w:val="clear" w:color="auto" w:fill="FBE4D5"/>
            <w:vAlign w:val="center"/>
            <w:hideMark/>
          </w:tcPr>
          <w:p w14:paraId="1C5C6D9C" w14:textId="77777777" w:rsidR="00946839" w:rsidRPr="00EF2204" w:rsidRDefault="00946839" w:rsidP="000E0B6C">
            <w:pPr>
              <w:suppressAutoHyphens w:val="0"/>
              <w:spacing w:after="0"/>
              <w:jc w:val="center"/>
              <w:rPr>
                <w:b/>
                <w:bCs/>
                <w:color w:val="000000"/>
                <w:sz w:val="20"/>
                <w:szCs w:val="20"/>
                <w:lang w:val="el-GR" w:eastAsia="el-GR"/>
              </w:rPr>
            </w:pPr>
            <w:r w:rsidRPr="00EF2204">
              <w:rPr>
                <w:b/>
                <w:bCs/>
                <w:color w:val="000000"/>
                <w:sz w:val="20"/>
                <w:szCs w:val="20"/>
                <w:lang w:val="el-GR" w:eastAsia="el-GR"/>
              </w:rPr>
              <w:t>ΚΩΔ. ΠΑΡΑΔΟΤΕΟΥ</w:t>
            </w:r>
          </w:p>
        </w:tc>
        <w:tc>
          <w:tcPr>
            <w:tcW w:w="2348" w:type="pct"/>
            <w:shd w:val="clear" w:color="auto" w:fill="FBE4D5"/>
            <w:vAlign w:val="center"/>
            <w:hideMark/>
          </w:tcPr>
          <w:p w14:paraId="20E5AC40" w14:textId="77777777" w:rsidR="00946839" w:rsidRPr="00EF2204" w:rsidRDefault="00946839" w:rsidP="000E0B6C">
            <w:pPr>
              <w:suppressAutoHyphens w:val="0"/>
              <w:spacing w:after="0"/>
              <w:jc w:val="center"/>
              <w:rPr>
                <w:b/>
                <w:bCs/>
                <w:color w:val="000000"/>
                <w:sz w:val="20"/>
                <w:szCs w:val="20"/>
                <w:lang w:val="el-GR" w:eastAsia="el-GR"/>
              </w:rPr>
            </w:pPr>
            <w:r w:rsidRPr="00EF2204">
              <w:rPr>
                <w:rFonts w:eastAsia="Calibri"/>
                <w:b/>
                <w:bCs/>
                <w:color w:val="000000"/>
                <w:sz w:val="20"/>
                <w:szCs w:val="20"/>
                <w:lang w:val="el-GR" w:eastAsia="el-GR"/>
              </w:rPr>
              <w:t>ΤΙΤΛΟΣ ΠΑΡΑΔΟΤΕΟΥ</w:t>
            </w:r>
          </w:p>
        </w:tc>
        <w:tc>
          <w:tcPr>
            <w:tcW w:w="940" w:type="pct"/>
            <w:shd w:val="clear" w:color="auto" w:fill="FBE4D5"/>
            <w:vAlign w:val="center"/>
            <w:hideMark/>
          </w:tcPr>
          <w:p w14:paraId="260DDE08" w14:textId="77777777" w:rsidR="00946839" w:rsidRPr="00EF2204" w:rsidRDefault="00946839" w:rsidP="000E0B6C">
            <w:pPr>
              <w:suppressAutoHyphens w:val="0"/>
              <w:spacing w:after="0"/>
              <w:ind w:left="-89"/>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ΧΡΟΝΟΣ ΥΠΟΒΟΛΗΣ </w:t>
            </w:r>
          </w:p>
          <w:p w14:paraId="7D0B9705" w14:textId="77777777" w:rsidR="00946839" w:rsidRPr="00EF2204" w:rsidRDefault="00946839" w:rsidP="000E0B6C">
            <w:pPr>
              <w:suppressAutoHyphens w:val="0"/>
              <w:spacing w:after="0"/>
              <w:ind w:left="-89"/>
              <w:jc w:val="center"/>
              <w:rPr>
                <w:b/>
                <w:bCs/>
                <w:color w:val="000000"/>
                <w:sz w:val="20"/>
                <w:szCs w:val="20"/>
                <w:lang w:val="el-GR" w:eastAsia="el-GR"/>
              </w:rPr>
            </w:pPr>
            <w:r w:rsidRPr="00EF2204">
              <w:rPr>
                <w:rFonts w:eastAsia="Calibri"/>
                <w:b/>
                <w:bCs/>
                <w:color w:val="000000"/>
                <w:sz w:val="20"/>
                <w:szCs w:val="20"/>
                <w:lang w:val="el-GR" w:eastAsia="el-GR"/>
              </w:rPr>
              <w:t>1</w:t>
            </w:r>
            <w:r w:rsidRPr="00EF2204">
              <w:rPr>
                <w:rFonts w:eastAsia="Calibri"/>
                <w:b/>
                <w:bCs/>
                <w:color w:val="000000"/>
                <w:sz w:val="20"/>
                <w:szCs w:val="20"/>
                <w:vertAlign w:val="superscript"/>
                <w:lang w:val="el-GR" w:eastAsia="el-GR"/>
              </w:rPr>
              <w:t>ης</w:t>
            </w:r>
            <w:r w:rsidRPr="00EF2204">
              <w:rPr>
                <w:rFonts w:eastAsia="Calibri"/>
                <w:b/>
                <w:bCs/>
                <w:color w:val="000000"/>
                <w:sz w:val="20"/>
                <w:szCs w:val="20"/>
                <w:lang w:val="el-GR" w:eastAsia="el-GR"/>
              </w:rPr>
              <w:t xml:space="preserve"> ΕΚΔΟΣΗΣ ΠΑΡΑΔΟΤΕΟΥ </w:t>
            </w:r>
          </w:p>
        </w:tc>
        <w:tc>
          <w:tcPr>
            <w:tcW w:w="856" w:type="pct"/>
            <w:shd w:val="clear" w:color="auto" w:fill="FBE4D5"/>
          </w:tcPr>
          <w:p w14:paraId="40AD8AE9" w14:textId="77777777" w:rsidR="00946839" w:rsidRPr="00EF2204" w:rsidRDefault="00946839" w:rsidP="000E0B6C">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ΔΙΑΡΚΕΙΑ ΕΛΕΓΧΟΥ</w:t>
            </w:r>
          </w:p>
          <w:p w14:paraId="5CB6DC4B" w14:textId="15A1F3E5" w:rsidR="00946839" w:rsidRPr="00EF2204" w:rsidRDefault="00946839" w:rsidP="000E0B6C">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 ΠΑΡΑΔΟΤΕΟΥ </w:t>
            </w:r>
          </w:p>
        </w:tc>
      </w:tr>
      <w:tr w:rsidR="00946839" w:rsidRPr="00E122D5" w14:paraId="12535E55" w14:textId="77777777" w:rsidTr="00946839">
        <w:trPr>
          <w:trHeight w:val="175"/>
        </w:trPr>
        <w:tc>
          <w:tcPr>
            <w:tcW w:w="327" w:type="pct"/>
            <w:noWrap/>
            <w:hideMark/>
          </w:tcPr>
          <w:p w14:paraId="76B4CF1A" w14:textId="77777777" w:rsidR="00946839" w:rsidRPr="00E122D5" w:rsidRDefault="00946839" w:rsidP="000E0B6C">
            <w:pPr>
              <w:suppressAutoHyphens w:val="0"/>
              <w:spacing w:before="120" w:after="0"/>
              <w:jc w:val="center"/>
              <w:rPr>
                <w:color w:val="000000" w:themeColor="text1"/>
                <w:sz w:val="20"/>
                <w:szCs w:val="20"/>
                <w:lang w:val="el-GR"/>
              </w:rPr>
            </w:pPr>
            <w:r w:rsidRPr="00E122D5">
              <w:rPr>
                <w:color w:val="000000" w:themeColor="text1"/>
                <w:sz w:val="20"/>
                <w:szCs w:val="20"/>
                <w:lang w:val="el-GR"/>
              </w:rPr>
              <w:t>1</w:t>
            </w:r>
          </w:p>
        </w:tc>
        <w:tc>
          <w:tcPr>
            <w:tcW w:w="529" w:type="pct"/>
          </w:tcPr>
          <w:p w14:paraId="1072D3B3" w14:textId="606D629A" w:rsidR="00946839" w:rsidRPr="00E122D5" w:rsidRDefault="00E122D5" w:rsidP="000E0B6C">
            <w:pPr>
              <w:suppressAutoHyphens w:val="0"/>
              <w:spacing w:before="120" w:after="0"/>
              <w:jc w:val="center"/>
              <w:rPr>
                <w:color w:val="000000" w:themeColor="text1"/>
                <w:sz w:val="20"/>
                <w:szCs w:val="20"/>
                <w:lang w:val="el-GR"/>
              </w:rPr>
            </w:pPr>
            <w:r w:rsidRPr="00BD3F4C">
              <w:rPr>
                <w:color w:val="000000" w:themeColor="text1"/>
                <w:sz w:val="20"/>
                <w:szCs w:val="20"/>
                <w:lang w:val="el-GR"/>
              </w:rPr>
              <w:t xml:space="preserve">Π1. </w:t>
            </w:r>
          </w:p>
        </w:tc>
        <w:tc>
          <w:tcPr>
            <w:tcW w:w="2348" w:type="pct"/>
            <w:noWrap/>
            <w:vAlign w:val="center"/>
          </w:tcPr>
          <w:p w14:paraId="2030244A" w14:textId="2FB5032C" w:rsidR="00946839" w:rsidRPr="00E122D5" w:rsidRDefault="00B92A37" w:rsidP="00E122D5">
            <w:pPr>
              <w:suppressAutoHyphens w:val="0"/>
              <w:spacing w:before="120" w:after="0"/>
              <w:jc w:val="center"/>
              <w:rPr>
                <w:color w:val="000000" w:themeColor="text1"/>
                <w:sz w:val="20"/>
                <w:szCs w:val="20"/>
                <w:lang w:val="el-GR"/>
              </w:rPr>
            </w:pPr>
            <w:r w:rsidRPr="00BD3F4C">
              <w:rPr>
                <w:color w:val="000000" w:themeColor="text1"/>
                <w:sz w:val="20"/>
                <w:szCs w:val="20"/>
                <w:lang w:val="el-GR"/>
              </w:rPr>
              <w:t>Θέση σε παραγωγική λειτουργία του συστήματος στην Ενιαία Ψηφιακή Πύλη της Δημόσιας Διοίκησης (gov.gr ΕΨΠ)</w:t>
            </w:r>
          </w:p>
        </w:tc>
        <w:tc>
          <w:tcPr>
            <w:tcW w:w="940" w:type="pct"/>
            <w:noWrap/>
          </w:tcPr>
          <w:p w14:paraId="71ECEF71" w14:textId="1423E364" w:rsidR="00946839" w:rsidRPr="00E122D5" w:rsidRDefault="00B92A37" w:rsidP="000E0B6C">
            <w:pPr>
              <w:suppressAutoHyphens w:val="0"/>
              <w:spacing w:before="120" w:after="0"/>
              <w:jc w:val="center"/>
              <w:rPr>
                <w:color w:val="000000" w:themeColor="text1"/>
                <w:sz w:val="20"/>
                <w:szCs w:val="20"/>
                <w:lang w:val="el-GR"/>
              </w:rPr>
            </w:pPr>
            <w:r>
              <w:rPr>
                <w:color w:val="000000" w:themeColor="text1"/>
                <w:sz w:val="20"/>
                <w:szCs w:val="20"/>
                <w:lang w:val="en-US"/>
              </w:rPr>
              <w:t>10</w:t>
            </w:r>
            <w:r w:rsidR="00D4298A" w:rsidRPr="00E122D5">
              <w:rPr>
                <w:color w:val="000000" w:themeColor="text1"/>
                <w:sz w:val="20"/>
                <w:szCs w:val="20"/>
                <w:lang w:val="el-GR"/>
              </w:rPr>
              <w:t xml:space="preserve"> </w:t>
            </w:r>
            <w:r w:rsidR="00E122D5" w:rsidRPr="00E122D5">
              <w:rPr>
                <w:color w:val="000000" w:themeColor="text1"/>
                <w:sz w:val="20"/>
                <w:szCs w:val="20"/>
                <w:lang w:val="el-GR"/>
              </w:rPr>
              <w:t xml:space="preserve">εργάσιμες </w:t>
            </w:r>
            <w:r w:rsidR="00D4298A" w:rsidRPr="00E122D5">
              <w:rPr>
                <w:color w:val="000000" w:themeColor="text1"/>
                <w:sz w:val="20"/>
                <w:szCs w:val="20"/>
                <w:lang w:val="el-GR"/>
              </w:rPr>
              <w:t>ημέρες</w:t>
            </w:r>
          </w:p>
        </w:tc>
        <w:tc>
          <w:tcPr>
            <w:tcW w:w="856" w:type="pct"/>
          </w:tcPr>
          <w:p w14:paraId="29AAA39C" w14:textId="53DD5F9C" w:rsidR="00946839" w:rsidRPr="00E122D5" w:rsidRDefault="00D4298A" w:rsidP="000E0B6C">
            <w:pPr>
              <w:suppressAutoHyphens w:val="0"/>
              <w:spacing w:before="120" w:after="0"/>
              <w:jc w:val="center"/>
              <w:rPr>
                <w:color w:val="000000" w:themeColor="text1"/>
                <w:sz w:val="20"/>
                <w:szCs w:val="20"/>
                <w:lang w:val="el-GR"/>
              </w:rPr>
            </w:pPr>
            <w:r w:rsidRPr="00E122D5">
              <w:rPr>
                <w:color w:val="000000" w:themeColor="text1"/>
                <w:sz w:val="20"/>
                <w:szCs w:val="20"/>
                <w:lang w:val="el-GR"/>
              </w:rPr>
              <w:t xml:space="preserve">2 </w:t>
            </w:r>
            <w:r w:rsidR="00E122D5" w:rsidRPr="00E122D5">
              <w:rPr>
                <w:color w:val="000000" w:themeColor="text1"/>
                <w:sz w:val="20"/>
                <w:szCs w:val="20"/>
                <w:lang w:val="el-GR"/>
              </w:rPr>
              <w:t xml:space="preserve">εργάσιμες </w:t>
            </w:r>
            <w:r w:rsidRPr="00E122D5">
              <w:rPr>
                <w:color w:val="000000" w:themeColor="text1"/>
                <w:sz w:val="20"/>
                <w:szCs w:val="20"/>
                <w:lang w:val="el-GR"/>
              </w:rPr>
              <w:t>ημέρες</w:t>
            </w:r>
          </w:p>
        </w:tc>
      </w:tr>
      <w:tr w:rsidR="00F5475A" w:rsidRPr="00E122D5" w14:paraId="389F3A34" w14:textId="77777777" w:rsidTr="00946839">
        <w:trPr>
          <w:trHeight w:val="175"/>
        </w:trPr>
        <w:tc>
          <w:tcPr>
            <w:tcW w:w="327" w:type="pct"/>
            <w:noWrap/>
          </w:tcPr>
          <w:p w14:paraId="7DD0B180" w14:textId="6774139A" w:rsidR="00F5475A" w:rsidRPr="00E122D5" w:rsidRDefault="00F5475A" w:rsidP="00F5475A">
            <w:pPr>
              <w:suppressAutoHyphens w:val="0"/>
              <w:spacing w:before="120" w:after="0"/>
              <w:jc w:val="center"/>
              <w:rPr>
                <w:color w:val="000000" w:themeColor="text1"/>
                <w:sz w:val="20"/>
                <w:szCs w:val="20"/>
                <w:lang w:val="el-GR"/>
              </w:rPr>
            </w:pPr>
            <w:r w:rsidRPr="00E122D5">
              <w:rPr>
                <w:color w:val="000000" w:themeColor="text1"/>
                <w:sz w:val="20"/>
                <w:szCs w:val="20"/>
                <w:lang w:val="el-GR"/>
              </w:rPr>
              <w:t>2</w:t>
            </w:r>
          </w:p>
        </w:tc>
        <w:tc>
          <w:tcPr>
            <w:tcW w:w="529" w:type="pct"/>
          </w:tcPr>
          <w:p w14:paraId="4A3686F1" w14:textId="39739E36" w:rsidR="00F5475A" w:rsidRPr="00B92A37" w:rsidRDefault="00E122D5" w:rsidP="00F5475A">
            <w:pPr>
              <w:suppressAutoHyphens w:val="0"/>
              <w:spacing w:before="120" w:after="0"/>
              <w:jc w:val="center"/>
              <w:rPr>
                <w:color w:val="000000" w:themeColor="text1"/>
                <w:sz w:val="20"/>
                <w:szCs w:val="20"/>
                <w:lang w:val="en-US"/>
              </w:rPr>
            </w:pPr>
            <w:r>
              <w:rPr>
                <w:color w:val="000000" w:themeColor="text1"/>
                <w:sz w:val="20"/>
                <w:szCs w:val="20"/>
                <w:lang w:val="el-GR"/>
              </w:rPr>
              <w:t>Π2.</w:t>
            </w:r>
            <w:r w:rsidR="00B92A37">
              <w:rPr>
                <w:color w:val="000000" w:themeColor="text1"/>
                <w:sz w:val="20"/>
                <w:szCs w:val="20"/>
                <w:lang w:val="en-US"/>
              </w:rPr>
              <w:t>x</w:t>
            </w:r>
          </w:p>
        </w:tc>
        <w:tc>
          <w:tcPr>
            <w:tcW w:w="2348" w:type="pct"/>
            <w:noWrap/>
            <w:vAlign w:val="center"/>
          </w:tcPr>
          <w:p w14:paraId="28E3A6BE" w14:textId="79F9A58C" w:rsidR="00F5475A" w:rsidRPr="00E122D5" w:rsidRDefault="00B92A37" w:rsidP="00E122D5">
            <w:pPr>
              <w:suppressAutoHyphens w:val="0"/>
              <w:spacing w:before="120" w:after="0"/>
              <w:jc w:val="center"/>
              <w:rPr>
                <w:color w:val="000000" w:themeColor="text1"/>
                <w:sz w:val="20"/>
                <w:szCs w:val="20"/>
                <w:lang w:val="el-GR"/>
              </w:rPr>
            </w:pPr>
            <w:r w:rsidRPr="00244E0C">
              <w:rPr>
                <w:lang w:val="el-GR"/>
              </w:rPr>
              <w:t>Μηνιαίες αναφορές προόδου υποστήριξης &amp; Διακυβέρνησης Έργου.</w:t>
            </w:r>
          </w:p>
        </w:tc>
        <w:tc>
          <w:tcPr>
            <w:tcW w:w="940" w:type="pct"/>
            <w:noWrap/>
          </w:tcPr>
          <w:p w14:paraId="40807CAC" w14:textId="66771A7A" w:rsidR="00F5475A" w:rsidRPr="00E122D5" w:rsidRDefault="00B92A37" w:rsidP="00F5475A">
            <w:pPr>
              <w:suppressAutoHyphens w:val="0"/>
              <w:spacing w:before="120" w:after="0"/>
              <w:jc w:val="center"/>
              <w:rPr>
                <w:color w:val="000000" w:themeColor="text1"/>
                <w:sz w:val="20"/>
                <w:szCs w:val="20"/>
                <w:lang w:val="el-GR"/>
              </w:rPr>
            </w:pPr>
            <w:r>
              <w:rPr>
                <w:color w:val="000000" w:themeColor="text1"/>
                <w:sz w:val="20"/>
                <w:szCs w:val="20"/>
                <w:lang w:val="en-US"/>
              </w:rPr>
              <w:t>7</w:t>
            </w:r>
            <w:r w:rsidR="00E122D5">
              <w:rPr>
                <w:color w:val="000000" w:themeColor="text1"/>
                <w:sz w:val="20"/>
                <w:szCs w:val="20"/>
                <w:lang w:val="el-GR"/>
              </w:rPr>
              <w:t xml:space="preserve"> μήνες</w:t>
            </w:r>
          </w:p>
        </w:tc>
        <w:tc>
          <w:tcPr>
            <w:tcW w:w="856" w:type="pct"/>
          </w:tcPr>
          <w:p w14:paraId="1C3BAE6D" w14:textId="7F6FAEB0" w:rsidR="00F5475A" w:rsidRPr="00E122D5" w:rsidRDefault="00F5475A" w:rsidP="00F5475A">
            <w:pPr>
              <w:suppressAutoHyphens w:val="0"/>
              <w:spacing w:before="120" w:after="0"/>
              <w:jc w:val="center"/>
              <w:rPr>
                <w:color w:val="000000" w:themeColor="text1"/>
                <w:sz w:val="20"/>
                <w:szCs w:val="20"/>
                <w:lang w:val="el-GR"/>
              </w:rPr>
            </w:pPr>
            <w:r w:rsidRPr="00E122D5">
              <w:rPr>
                <w:color w:val="000000" w:themeColor="text1"/>
                <w:sz w:val="20"/>
                <w:szCs w:val="20"/>
                <w:lang w:val="el-GR"/>
              </w:rPr>
              <w:t>1</w:t>
            </w:r>
            <w:r w:rsidR="00D4298A" w:rsidRPr="00E122D5">
              <w:rPr>
                <w:color w:val="000000" w:themeColor="text1"/>
                <w:sz w:val="20"/>
                <w:szCs w:val="20"/>
                <w:lang w:val="el-GR"/>
              </w:rPr>
              <w:t xml:space="preserve"> μήνας</w:t>
            </w:r>
          </w:p>
        </w:tc>
      </w:tr>
    </w:tbl>
    <w:p w14:paraId="28EFA1FA" w14:textId="77777777" w:rsidR="008376F9" w:rsidRDefault="008376F9" w:rsidP="008376F9">
      <w:pPr>
        <w:rPr>
          <w:rFonts w:eastAsia="SimSun"/>
          <w:lang w:val="el-GR"/>
        </w:rPr>
      </w:pPr>
    </w:p>
    <w:p w14:paraId="0C25C040" w14:textId="18AA9F78" w:rsidR="003C2BEF" w:rsidRPr="003C2BEF" w:rsidRDefault="003C2BEF" w:rsidP="003C2BEF">
      <w:pPr>
        <w:rPr>
          <w:rFonts w:eastAsia="SimSun"/>
          <w:lang w:val="el-GR"/>
        </w:rPr>
      </w:pPr>
      <w:r w:rsidRPr="003C2BEF">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lang w:val="el-GR"/>
        </w:rPr>
        <w:t>‎‎</w:t>
      </w:r>
      <w:r>
        <w:rPr>
          <w:rFonts w:eastAsia="SimSun"/>
          <w:lang w:val="el-GR"/>
        </w:rPr>
        <w:fldChar w:fldCharType="begin"/>
      </w:r>
      <w:r>
        <w:rPr>
          <w:rFonts w:eastAsia="SimSun"/>
          <w:lang w:val="el-GR"/>
        </w:rPr>
        <w:instrText xml:space="preserve"> REF _Ref55381059 \r \h </w:instrText>
      </w:r>
      <w:r>
        <w:rPr>
          <w:rFonts w:eastAsia="SimSun"/>
          <w:lang w:val="el-GR"/>
        </w:rPr>
      </w:r>
      <w:r>
        <w:rPr>
          <w:rFonts w:eastAsia="SimSun"/>
          <w:lang w:val="el-GR"/>
        </w:rPr>
        <w:fldChar w:fldCharType="separate"/>
      </w:r>
      <w:r w:rsidR="000C0A1F">
        <w:rPr>
          <w:rFonts w:eastAsia="SimSun"/>
          <w:lang w:val="el-GR"/>
        </w:rPr>
        <w:t>6.3</w:t>
      </w:r>
      <w:r>
        <w:rPr>
          <w:rFonts w:eastAsia="SimSun"/>
          <w:lang w:val="el-GR"/>
        </w:rPr>
        <w:fldChar w:fldCharType="end"/>
      </w:r>
      <w:r w:rsidRPr="003C2BEF">
        <w:rPr>
          <w:rFonts w:eastAsia="SimSun"/>
          <w:lang w:val="el-GR"/>
        </w:rPr>
        <w:t xml:space="preserve"> της παρούσας.</w:t>
      </w:r>
    </w:p>
    <w:p w14:paraId="1F4D1538" w14:textId="77777777" w:rsidR="003C2BEF" w:rsidRPr="00EF2204" w:rsidRDefault="003C2BEF" w:rsidP="003C2BEF">
      <w:pPr>
        <w:rPr>
          <w:rFonts w:eastAsia="SimSun"/>
          <w:lang w:val="el-GR"/>
        </w:rPr>
      </w:pPr>
      <w:r w:rsidRPr="003C2BEF">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3C2BEF">
        <w:rPr>
          <w:rFonts w:eastAsia="SimSun"/>
          <w:cs/>
          <w:lang w:val="el-GR"/>
        </w:rPr>
        <w:t>‎‎‎</w:t>
      </w:r>
      <w:r w:rsidRPr="003C2BEF">
        <w:rPr>
          <w:rFonts w:eastAsia="SimSun"/>
          <w:lang w:val="el-GR"/>
        </w:rPr>
        <w:t>6.3 της παρούσας.</w:t>
      </w:r>
    </w:p>
    <w:p w14:paraId="618C9648" w14:textId="77777777" w:rsidR="003C2BEF" w:rsidRPr="00EF2204" w:rsidRDefault="003C2BEF" w:rsidP="003C2BEF">
      <w:pPr>
        <w:rPr>
          <w:lang w:val="el-GR"/>
        </w:rPr>
      </w:pPr>
    </w:p>
    <w:p w14:paraId="696E382C" w14:textId="77777777" w:rsidR="00025B9C" w:rsidRDefault="00025B9C">
      <w:pPr>
        <w:pStyle w:val="4"/>
        <w:numPr>
          <w:ilvl w:val="1"/>
          <w:numId w:val="22"/>
        </w:numPr>
        <w:ind w:hanging="306"/>
        <w:rPr>
          <w:rFonts w:cs="Tahoma"/>
          <w:szCs w:val="22"/>
          <w:lang w:val="el-GR"/>
        </w:rPr>
      </w:pPr>
      <w:bookmarkStart w:id="459" w:name="_Toc97194370"/>
      <w:bookmarkStart w:id="460" w:name="_Ref122695074"/>
      <w:bookmarkStart w:id="461" w:name="_Toc128087119"/>
      <w:r w:rsidRPr="00EF2204">
        <w:rPr>
          <w:rFonts w:cs="Tahoma"/>
          <w:szCs w:val="22"/>
          <w:lang w:val="el-GR"/>
        </w:rPr>
        <w:t>Ομάδα Έργου/Σχήμα Διοίκησης Έργου</w:t>
      </w:r>
      <w:bookmarkEnd w:id="459"/>
      <w:bookmarkEnd w:id="460"/>
      <w:bookmarkEnd w:id="461"/>
      <w:r w:rsidRPr="00EF2204">
        <w:rPr>
          <w:rFonts w:cs="Tahoma"/>
          <w:szCs w:val="22"/>
          <w:lang w:val="el-GR"/>
        </w:rPr>
        <w:tab/>
      </w:r>
    </w:p>
    <w:p w14:paraId="446DDF07" w14:textId="77777777" w:rsidR="003C2BEF" w:rsidRPr="003C2BEF" w:rsidRDefault="003C2BEF" w:rsidP="00EF2204">
      <w:pPr>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3502B92D" w14:textId="77777777" w:rsidR="00B842C8" w:rsidRPr="00274B25" w:rsidRDefault="00B842C8" w:rsidP="00B842C8">
      <w:pPr>
        <w:spacing w:before="120"/>
        <w:rPr>
          <w:lang w:val="el-GR"/>
        </w:rPr>
      </w:pPr>
      <w:r w:rsidRPr="00274B25">
        <w:rPr>
          <w:lang w:val="el-GR"/>
        </w:rPr>
        <w:t xml:space="preserve">Κατά τη διάρκεια υλοποίησης του Έργου, ο Ανάδοχος θα υποβάλλει </w:t>
      </w:r>
      <w:r>
        <w:rPr>
          <w:lang w:val="el-GR"/>
        </w:rPr>
        <w:t>Διμ</w:t>
      </w:r>
      <w:r w:rsidRPr="00274B25">
        <w:rPr>
          <w:lang w:val="el-GR"/>
        </w:rPr>
        <w:t>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διασφαλίζεται:</w:t>
      </w:r>
    </w:p>
    <w:p w14:paraId="4486CDF0" w14:textId="77777777" w:rsidR="00B842C8" w:rsidRPr="00274B25" w:rsidRDefault="00B842C8">
      <w:pPr>
        <w:numPr>
          <w:ilvl w:val="0"/>
          <w:numId w:val="23"/>
        </w:numPr>
        <w:suppressAutoHyphens w:val="0"/>
        <w:spacing w:before="120"/>
        <w:ind w:left="714" w:hanging="357"/>
        <w:rPr>
          <w:lang w:val="el-GR"/>
        </w:rPr>
      </w:pPr>
      <w:r w:rsidRPr="00274B25">
        <w:rPr>
          <w:lang w:val="el-GR"/>
        </w:rPr>
        <w:t>η τήρηση του χρονοδιαγράμματος του Έργου</w:t>
      </w:r>
    </w:p>
    <w:p w14:paraId="02973AD2" w14:textId="77777777" w:rsidR="00B842C8" w:rsidRPr="00274B25" w:rsidRDefault="00B842C8">
      <w:pPr>
        <w:numPr>
          <w:ilvl w:val="0"/>
          <w:numId w:val="23"/>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7EB83A77" w14:textId="77777777" w:rsidR="00B842C8" w:rsidRPr="00274B25" w:rsidRDefault="00B842C8" w:rsidP="00B842C8">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7CA7DF90" w14:textId="77777777" w:rsidR="00B842C8" w:rsidRPr="00274B25" w:rsidRDefault="00B842C8" w:rsidP="00B842C8">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4F38A3A7" w14:textId="77777777" w:rsidR="00B842C8" w:rsidRPr="00274B25" w:rsidRDefault="00B842C8" w:rsidP="00B842C8">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4AEB1FC0" w14:textId="77777777" w:rsidR="00B842C8" w:rsidRPr="00274B25" w:rsidRDefault="00B842C8" w:rsidP="00B842C8">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4611F0BA" w14:textId="77777777" w:rsidR="003C2BEF" w:rsidRPr="003C2BEF" w:rsidRDefault="003C2BEF" w:rsidP="00EF2204">
      <w:pPr>
        <w:rPr>
          <w:lang w:val="el-GR"/>
        </w:rPr>
      </w:pPr>
      <w:r w:rsidRPr="003C2BEF">
        <w:rPr>
          <w:lang w:val="el-GR"/>
        </w:rPr>
        <w:lastRenderedPageBreak/>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394CD99A" w14:textId="77777777" w:rsidR="003C2BEF" w:rsidRPr="003C2BEF" w:rsidRDefault="003C2BEF" w:rsidP="00EF2204">
      <w:pPr>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5444AE1A" w14:textId="77777777" w:rsidR="003C2BEF" w:rsidRPr="00EF2204" w:rsidRDefault="003C2BEF" w:rsidP="003C2BEF">
      <w:pPr>
        <w:rPr>
          <w:lang w:val="el-GR"/>
        </w:rPr>
      </w:pPr>
    </w:p>
    <w:p w14:paraId="69D80E62" w14:textId="4AF88677" w:rsidR="00025B9C" w:rsidRDefault="00025B9C">
      <w:pPr>
        <w:pStyle w:val="4"/>
        <w:numPr>
          <w:ilvl w:val="1"/>
          <w:numId w:val="22"/>
        </w:numPr>
        <w:ind w:hanging="306"/>
        <w:rPr>
          <w:rFonts w:cs="Tahoma"/>
          <w:szCs w:val="22"/>
          <w:lang w:val="el-GR"/>
        </w:rPr>
      </w:pPr>
      <w:bookmarkStart w:id="462" w:name="_Toc97194371"/>
      <w:bookmarkStart w:id="463" w:name="_Ref122695077"/>
      <w:bookmarkStart w:id="464" w:name="_Toc128087120"/>
      <w:r w:rsidRPr="00EF2204">
        <w:rPr>
          <w:rFonts w:cs="Tahoma"/>
          <w:szCs w:val="22"/>
          <w:lang w:val="el-GR"/>
        </w:rPr>
        <w:t>Μεθοδολογία διασφάλισης ποιότητας</w:t>
      </w:r>
      <w:bookmarkEnd w:id="462"/>
      <w:bookmarkEnd w:id="463"/>
      <w:bookmarkEnd w:id="464"/>
      <w:r w:rsidRPr="00EF2204">
        <w:rPr>
          <w:rFonts w:cs="Tahoma"/>
          <w:szCs w:val="22"/>
          <w:lang w:val="el-GR"/>
        </w:rPr>
        <w:tab/>
      </w:r>
    </w:p>
    <w:p w14:paraId="20ACB7DF" w14:textId="4CF57B85" w:rsidR="003C2BEF" w:rsidRPr="00274B25" w:rsidRDefault="003C2BEF" w:rsidP="003C2BEF">
      <w:pPr>
        <w:spacing w:before="120"/>
        <w:rPr>
          <w:lang w:val="el-GR"/>
        </w:rPr>
      </w:pPr>
      <w:r w:rsidRPr="00274B25">
        <w:rPr>
          <w:lang w:val="el-GR"/>
        </w:rPr>
        <w:t xml:space="preserve">Ο υποψήφιος Ανάδοχος είναι υποχρεωμένος να συμπεριλάβει στην προσφορά του </w:t>
      </w:r>
      <w:r w:rsidR="00B842C8">
        <w:rPr>
          <w:lang w:val="el-GR"/>
        </w:rPr>
        <w:t xml:space="preserve">την προτεινόμενη μεθοδολογία για τη διασφάλιση της ποιότητας του έργου, με έμφαση στη πρόληψη και αντιμετώπιση των διαφαινόμενων κινδύνων για την υλοποίηση της δράσης </w:t>
      </w:r>
      <w:r w:rsidR="00726084">
        <w:rPr>
          <w:lang w:val="en-US"/>
        </w:rPr>
        <w:t>market</w:t>
      </w:r>
      <w:r w:rsidR="00726084" w:rsidRPr="00726084">
        <w:rPr>
          <w:lang w:val="el-GR"/>
        </w:rPr>
        <w:t xml:space="preserve"> </w:t>
      </w:r>
      <w:r w:rsidR="00726084">
        <w:rPr>
          <w:lang w:val="en-US"/>
        </w:rPr>
        <w:t>pass</w:t>
      </w:r>
      <w:r w:rsidRPr="00274B25">
        <w:rPr>
          <w:lang w:val="el-GR"/>
        </w:rPr>
        <w:t xml:space="preserve">. </w:t>
      </w:r>
    </w:p>
    <w:p w14:paraId="44B80495" w14:textId="77777777" w:rsidR="003C2BEF" w:rsidRPr="00274B25" w:rsidRDefault="003C2BEF" w:rsidP="003C2BEF">
      <w:pPr>
        <w:spacing w:before="120"/>
        <w:rPr>
          <w:lang w:val="el-GR"/>
        </w:rPr>
      </w:pPr>
      <w:r w:rsidRPr="00274B25">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6294A9D5" w14:textId="77777777" w:rsidR="003C2BEF" w:rsidRPr="00EF2204" w:rsidRDefault="003C2BEF" w:rsidP="003C2BEF">
      <w:pPr>
        <w:rPr>
          <w:lang w:val="el-GR"/>
        </w:rPr>
      </w:pPr>
    </w:p>
    <w:p w14:paraId="7C444B2F" w14:textId="77777777" w:rsidR="00025B9C" w:rsidRDefault="00025B9C">
      <w:pPr>
        <w:pStyle w:val="4"/>
        <w:numPr>
          <w:ilvl w:val="1"/>
          <w:numId w:val="22"/>
        </w:numPr>
        <w:ind w:hanging="306"/>
        <w:rPr>
          <w:rFonts w:cs="Tahoma"/>
          <w:szCs w:val="22"/>
          <w:lang w:val="el-GR"/>
        </w:rPr>
      </w:pPr>
      <w:bookmarkStart w:id="465" w:name="_Toc97194372"/>
      <w:bookmarkStart w:id="466" w:name="_Toc128087121"/>
      <w:r w:rsidRPr="00EF2204">
        <w:rPr>
          <w:rFonts w:cs="Tahoma"/>
          <w:szCs w:val="22"/>
          <w:lang w:val="el-GR"/>
        </w:rPr>
        <w:t>Τόπος υλοποίησης/ παροχής των υπηρεσιών</w:t>
      </w:r>
      <w:bookmarkEnd w:id="465"/>
      <w:bookmarkEnd w:id="466"/>
      <w:r w:rsidRPr="00EF2204">
        <w:rPr>
          <w:rFonts w:cs="Tahoma"/>
          <w:szCs w:val="22"/>
          <w:lang w:val="el-GR"/>
        </w:rPr>
        <w:tab/>
      </w:r>
    </w:p>
    <w:p w14:paraId="5B530AE2" w14:textId="51044745" w:rsidR="003C2BEF" w:rsidRPr="003C2BEF" w:rsidRDefault="003C2BEF" w:rsidP="00EF2204">
      <w:pPr>
        <w:rPr>
          <w:lang w:val="el-GR"/>
        </w:rPr>
      </w:pPr>
      <w:r w:rsidRPr="003C2BEF">
        <w:rPr>
          <w:lang w:val="el-GR"/>
        </w:rPr>
        <w:t xml:space="preserve">Ο Ανάδοχος θα προσφέρει τις υπηρεσίες του κατά κύριο λόγο στις εγκαταστάσεις του </w:t>
      </w:r>
      <w:r w:rsidRPr="00843444">
        <w:rPr>
          <w:lang w:val="el-GR"/>
        </w:rPr>
        <w:t>Φορέα Λειτουργίας</w:t>
      </w:r>
      <w:r w:rsidRPr="003C2BEF">
        <w:rPr>
          <w:lang w:val="el-GR"/>
        </w:rPr>
        <w:t xml:space="preserve"> αλλά και σε όποια άλλα σημεία προκύψουν από τις απαιτήσεις του Έργου</w:t>
      </w:r>
      <w:r w:rsidR="00FA7283" w:rsidRPr="00FA7283">
        <w:rPr>
          <w:lang w:val="el-GR"/>
        </w:rPr>
        <w:t xml:space="preserve"> </w:t>
      </w:r>
      <w:r w:rsidR="00FA7283" w:rsidRPr="00843444">
        <w:rPr>
          <w:lang w:val="el-GR"/>
        </w:rPr>
        <w:t>εντός του ν. Αττικής</w:t>
      </w:r>
      <w:r w:rsidRPr="00843444">
        <w:rPr>
          <w:lang w:val="el-GR"/>
        </w:rPr>
        <w:t>.</w:t>
      </w:r>
    </w:p>
    <w:p w14:paraId="64F64C8E" w14:textId="315955B1" w:rsidR="003C2BEF" w:rsidRDefault="003C2BEF" w:rsidP="003C2BEF">
      <w:pPr>
        <w:rPr>
          <w:lang w:val="el-GR"/>
        </w:rPr>
      </w:pPr>
      <w:r w:rsidRPr="00FB3CCC">
        <w:rPr>
          <w:lang w:val="el-GR"/>
        </w:rPr>
        <w:t xml:space="preserve">Τόπος υποβολής των παραδοτέων είναι η έδρα της ΚτΠ </w:t>
      </w:r>
      <w:r w:rsidR="003A0B33">
        <w:rPr>
          <w:lang w:val="el-GR"/>
        </w:rPr>
        <w:t>Μ.</w:t>
      </w:r>
      <w:r w:rsidRPr="00FB3CCC">
        <w:rPr>
          <w:lang w:val="el-GR"/>
        </w:rPr>
        <w:t>Α.Ε.</w:t>
      </w:r>
    </w:p>
    <w:p w14:paraId="57E3CA16" w14:textId="77777777" w:rsidR="003C2BEF" w:rsidRPr="00EF2204" w:rsidRDefault="003C2BEF" w:rsidP="00EF2204">
      <w:pPr>
        <w:suppressAutoHyphens w:val="0"/>
        <w:autoSpaceDE w:val="0"/>
        <w:spacing w:after="60"/>
        <w:rPr>
          <w:rFonts w:eastAsia="SimSun"/>
          <w:lang w:val="el-GR"/>
        </w:rPr>
      </w:pPr>
    </w:p>
    <w:p w14:paraId="58CC9A6A" w14:textId="77777777" w:rsidR="00A613D1" w:rsidRPr="00603221" w:rsidRDefault="00A613D1">
      <w:pPr>
        <w:suppressAutoHyphens w:val="0"/>
        <w:autoSpaceDE w:val="0"/>
        <w:spacing w:after="60"/>
        <w:rPr>
          <w:rFonts w:eastAsia="SimSun"/>
          <w:lang w:val="el-GR"/>
        </w:rPr>
      </w:pPr>
    </w:p>
    <w:p w14:paraId="3C4CA7FA" w14:textId="77777777" w:rsidR="00CB3073" w:rsidRPr="00603221" w:rsidRDefault="00CB3073">
      <w:pPr>
        <w:suppressAutoHyphens w:val="0"/>
        <w:autoSpaceDE w:val="0"/>
        <w:spacing w:after="60"/>
        <w:rPr>
          <w:rFonts w:eastAsia="SimSun"/>
          <w:lang w:val="el-GR"/>
        </w:rPr>
        <w:sectPr w:rsidR="00CB3073" w:rsidRPr="00603221" w:rsidSect="00DF02B0">
          <w:pgSz w:w="11906" w:h="16838"/>
          <w:pgMar w:top="1134" w:right="1134" w:bottom="1134" w:left="1134" w:header="720" w:footer="709" w:gutter="0"/>
          <w:cols w:space="720"/>
          <w:titlePg/>
          <w:docGrid w:linePitch="360"/>
        </w:sectPr>
      </w:pPr>
    </w:p>
    <w:p w14:paraId="63D508FF" w14:textId="40916124" w:rsidR="008338F0" w:rsidRDefault="003355E7" w:rsidP="003329FF">
      <w:pPr>
        <w:pStyle w:val="2"/>
        <w:numPr>
          <w:ilvl w:val="0"/>
          <w:numId w:val="0"/>
        </w:numPr>
        <w:ind w:left="576" w:hanging="576"/>
        <w:rPr>
          <w:rFonts w:cs="Tahoma"/>
          <w:lang w:val="el-GR"/>
        </w:rPr>
      </w:pPr>
      <w:bookmarkStart w:id="467" w:name="_Ref510087011"/>
      <w:bookmarkStart w:id="468" w:name="_Ref40980421"/>
      <w:bookmarkStart w:id="469" w:name="_Toc97194373"/>
      <w:bookmarkStart w:id="470" w:name="_Toc97194478"/>
      <w:bookmarkStart w:id="471" w:name="_Toc128087122"/>
      <w:r w:rsidRPr="00603221">
        <w:rPr>
          <w:rFonts w:cs="Tahoma"/>
          <w:lang w:val="el-GR"/>
        </w:rPr>
        <w:lastRenderedPageBreak/>
        <w:t>ΠΑΡΑΡΤΗΜΑ ΙΙ –</w:t>
      </w:r>
      <w:r w:rsidR="00E1337D" w:rsidRPr="00603221">
        <w:rPr>
          <w:rFonts w:cs="Tahoma"/>
          <w:lang w:val="el-GR"/>
        </w:rPr>
        <w:t xml:space="preserve"> </w:t>
      </w:r>
      <w:r w:rsidR="007A3AC0" w:rsidRPr="00603221">
        <w:rPr>
          <w:rFonts w:cs="Tahoma"/>
          <w:lang w:val="el-GR"/>
        </w:rPr>
        <w:t>Πίνακες Συμμόρφωσης</w:t>
      </w:r>
      <w:bookmarkEnd w:id="467"/>
      <w:bookmarkEnd w:id="468"/>
      <w:bookmarkEnd w:id="469"/>
      <w:bookmarkEnd w:id="470"/>
      <w:bookmarkEnd w:id="471"/>
      <w:r w:rsidR="007A3AC0" w:rsidRPr="00603221">
        <w:rPr>
          <w:rFonts w:cs="Tahoma"/>
          <w:lang w:val="el-GR"/>
        </w:rPr>
        <w:t xml:space="preserve"> </w:t>
      </w:r>
    </w:p>
    <w:p w14:paraId="24488A9B" w14:textId="0DFA1EB3" w:rsidR="00843444" w:rsidRDefault="00843444" w:rsidP="00843444">
      <w:pPr>
        <w:rPr>
          <w:lang w:val="el-GR"/>
        </w:rPr>
      </w:pPr>
    </w:p>
    <w:p w14:paraId="07124B8D" w14:textId="77777777" w:rsidR="00843444" w:rsidRPr="005D7E53" w:rsidRDefault="00843444" w:rsidP="00843444">
      <w:pPr>
        <w:pStyle w:val="af4"/>
        <w:spacing w:before="120" w:after="120" w:line="288" w:lineRule="auto"/>
        <w:rPr>
          <w:sz w:val="20"/>
          <w:lang w:val="el-GR"/>
        </w:rPr>
      </w:pPr>
      <w:r w:rsidRPr="005D7E53">
        <w:rPr>
          <w:sz w:val="20"/>
          <w:lang w:val="el-GR"/>
        </w:rPr>
        <w:t>Στην παρούσα ενότητα παρατίθενται οι Πίνακες Συμμόρφωσης στους οποίους καταγράφονται απαιτήσεις σχετικά με τις προσφερόμενες υπηρεσίες.</w:t>
      </w:r>
    </w:p>
    <w:p w14:paraId="63E9260E" w14:textId="77777777" w:rsidR="00843444" w:rsidRPr="005D7E53" w:rsidRDefault="00843444" w:rsidP="00843444">
      <w:pPr>
        <w:pStyle w:val="af4"/>
        <w:spacing w:before="120" w:after="120" w:line="288" w:lineRule="auto"/>
        <w:rPr>
          <w:sz w:val="20"/>
          <w:lang w:val="el-GR"/>
        </w:rPr>
      </w:pPr>
      <w:r w:rsidRPr="005D7E53">
        <w:rPr>
          <w:sz w:val="20"/>
          <w:lang w:val="el-GR"/>
        </w:rPr>
        <w:t>Οδηγίες Συμπλήρωσης</w:t>
      </w:r>
    </w:p>
    <w:tbl>
      <w:tblPr>
        <w:tblW w:w="5000" w:type="pct"/>
        <w:jc w:val="center"/>
        <w:tblCellMar>
          <w:left w:w="0" w:type="dxa"/>
          <w:right w:w="0" w:type="dxa"/>
        </w:tblCellMar>
        <w:tblLook w:val="04A0" w:firstRow="1" w:lastRow="0" w:firstColumn="1" w:lastColumn="0" w:noHBand="0" w:noVBand="1"/>
      </w:tblPr>
      <w:tblGrid>
        <w:gridCol w:w="9628"/>
      </w:tblGrid>
      <w:tr w:rsidR="00843444" w:rsidRPr="000C0A1F" w14:paraId="165082A2" w14:textId="77777777" w:rsidTr="00FF34F1">
        <w:trPr>
          <w:trHeight w:val="657"/>
          <w:jc w:val="center"/>
        </w:trPr>
        <w:tc>
          <w:tcPr>
            <w:tcW w:w="10184" w:type="dxa"/>
            <w:tcBorders>
              <w:top w:val="single" w:sz="4" w:space="0" w:color="auto"/>
              <w:left w:val="single" w:sz="4" w:space="0" w:color="auto"/>
              <w:bottom w:val="single" w:sz="4" w:space="0" w:color="auto"/>
              <w:right w:val="single" w:sz="4" w:space="0" w:color="auto"/>
            </w:tcBorders>
            <w:hideMark/>
          </w:tcPr>
          <w:p w14:paraId="0265CC05" w14:textId="77777777" w:rsidR="00843444" w:rsidRPr="005D7E53" w:rsidRDefault="00843444" w:rsidP="00FF34F1">
            <w:pPr>
              <w:spacing w:before="120" w:line="288" w:lineRule="auto"/>
              <w:rPr>
                <w:sz w:val="20"/>
                <w:szCs w:val="20"/>
                <w:lang w:val="el-GR"/>
              </w:rPr>
            </w:pPr>
            <w:r w:rsidRPr="005D7E53">
              <w:rPr>
                <w:sz w:val="20"/>
                <w:szCs w:val="20"/>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tc>
      </w:tr>
      <w:tr w:rsidR="00843444" w:rsidRPr="000C0A1F" w14:paraId="2A952619" w14:textId="77777777" w:rsidTr="00FF34F1">
        <w:trPr>
          <w:trHeight w:val="2388"/>
          <w:jc w:val="center"/>
        </w:trPr>
        <w:tc>
          <w:tcPr>
            <w:tcW w:w="10184" w:type="dxa"/>
            <w:tcBorders>
              <w:top w:val="single" w:sz="4" w:space="0" w:color="auto"/>
              <w:left w:val="single" w:sz="4" w:space="0" w:color="auto"/>
              <w:bottom w:val="single" w:sz="4" w:space="0" w:color="auto"/>
              <w:right w:val="single" w:sz="4" w:space="0" w:color="auto"/>
            </w:tcBorders>
            <w:hideMark/>
          </w:tcPr>
          <w:p w14:paraId="29B037C7" w14:textId="77777777" w:rsidR="00843444" w:rsidRPr="005D7E53" w:rsidRDefault="00843444" w:rsidP="00FF34F1">
            <w:pPr>
              <w:spacing w:before="120" w:line="288" w:lineRule="auto"/>
              <w:rPr>
                <w:sz w:val="20"/>
                <w:szCs w:val="20"/>
                <w:lang w:val="el-GR"/>
              </w:rPr>
            </w:pPr>
            <w:r w:rsidRPr="005D7E53">
              <w:rPr>
                <w:sz w:val="20"/>
                <w:szCs w:val="20"/>
                <w:lang w:val="el-GR"/>
              </w:rPr>
              <w:t>Αν στη στήλη «ΑΠΑΙΤΗΣΗ» έχει συμπληρωθεί η λέξη «ΝΑΙ»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w:t>
            </w:r>
          </w:p>
          <w:p w14:paraId="68589D3D" w14:textId="77777777" w:rsidR="00843444" w:rsidRPr="005D7E53" w:rsidRDefault="00843444" w:rsidP="00FF34F1">
            <w:pPr>
              <w:spacing w:before="120" w:line="288" w:lineRule="auto"/>
              <w:rPr>
                <w:sz w:val="20"/>
                <w:szCs w:val="20"/>
                <w:lang w:val="el-GR"/>
              </w:rPr>
            </w:pPr>
            <w:r w:rsidRPr="005D7E53">
              <w:rPr>
                <w:sz w:val="20"/>
                <w:szCs w:val="20"/>
                <w:lang w:val="el-GR"/>
              </w:rPr>
              <w:t>Αν η στήλη «ΑΠΑΙΤΗΣΗ» δεν έχει συμπληρωθεί με τη λέξη «ΝΑΙ», τότε η προδιαγραφή δεν είναι απαράβατος όρος αλλά επιθυμητός. Προσφορές που δεν καλύπτουν τους επιθυμητούς όρους ή αποκλίνουν από αυτούς δεν απορρίπτονται.</w:t>
            </w:r>
          </w:p>
        </w:tc>
      </w:tr>
      <w:tr w:rsidR="00843444" w:rsidRPr="000C0A1F" w14:paraId="4827B480" w14:textId="77777777" w:rsidTr="00FF34F1">
        <w:trPr>
          <w:trHeight w:val="1463"/>
          <w:jc w:val="center"/>
        </w:trPr>
        <w:tc>
          <w:tcPr>
            <w:tcW w:w="10184" w:type="dxa"/>
            <w:tcBorders>
              <w:top w:val="single" w:sz="4" w:space="0" w:color="auto"/>
              <w:left w:val="single" w:sz="4" w:space="0" w:color="auto"/>
              <w:bottom w:val="single" w:sz="4" w:space="0" w:color="auto"/>
              <w:right w:val="single" w:sz="4" w:space="0" w:color="auto"/>
            </w:tcBorders>
            <w:hideMark/>
          </w:tcPr>
          <w:p w14:paraId="36E34701" w14:textId="77777777" w:rsidR="00843444" w:rsidRPr="005D7E53" w:rsidRDefault="00843444" w:rsidP="00FF34F1">
            <w:pPr>
              <w:spacing w:before="120" w:line="288" w:lineRule="auto"/>
              <w:rPr>
                <w:sz w:val="20"/>
                <w:szCs w:val="20"/>
                <w:lang w:val="el-GR"/>
              </w:rPr>
            </w:pPr>
            <w:r w:rsidRPr="005D7E53">
              <w:rPr>
                <w:sz w:val="20"/>
                <w:szCs w:val="20"/>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p>
        </w:tc>
      </w:tr>
      <w:tr w:rsidR="00843444" w:rsidRPr="000C0A1F" w14:paraId="4F8B1B6A" w14:textId="77777777" w:rsidTr="00FF34F1">
        <w:trPr>
          <w:trHeight w:val="1463"/>
          <w:jc w:val="center"/>
        </w:trPr>
        <w:tc>
          <w:tcPr>
            <w:tcW w:w="10184" w:type="dxa"/>
            <w:tcBorders>
              <w:top w:val="single" w:sz="4" w:space="0" w:color="auto"/>
              <w:left w:val="single" w:sz="4" w:space="0" w:color="auto"/>
              <w:bottom w:val="single" w:sz="4" w:space="0" w:color="auto"/>
              <w:right w:val="single" w:sz="4" w:space="0" w:color="auto"/>
            </w:tcBorders>
          </w:tcPr>
          <w:p w14:paraId="364462C0" w14:textId="77777777" w:rsidR="00843444" w:rsidRPr="005D7E53" w:rsidRDefault="00843444" w:rsidP="00FF34F1">
            <w:pPr>
              <w:spacing w:before="120" w:line="288" w:lineRule="auto"/>
              <w:rPr>
                <w:sz w:val="20"/>
                <w:szCs w:val="20"/>
                <w:lang w:val="el-GR"/>
              </w:rPr>
            </w:pPr>
            <w:r w:rsidRPr="005D7E53">
              <w:rPr>
                <w:sz w:val="20"/>
                <w:szCs w:val="20"/>
                <w:lang w:val="el-GR"/>
              </w:rPr>
              <w:t>Στη στήλη «ΠΑΡΑΠΟΜΠΗ» θα καταγραφεί η σαφής παραπομπή σε Κεφάλαια της Τεχνικής Προσφοράς με αναλυτικές τεχνικές περιγραφές των υπηρεσιών, με επαρκή περιγραφή του τρόπου κάλυψης των απαιτήσεων</w:t>
            </w:r>
          </w:p>
          <w:p w14:paraId="788D27D4" w14:textId="77777777" w:rsidR="00843444" w:rsidRPr="005D7E53" w:rsidRDefault="00843444" w:rsidP="00FF34F1">
            <w:pPr>
              <w:spacing w:before="120" w:line="288" w:lineRule="auto"/>
              <w:rPr>
                <w:sz w:val="20"/>
                <w:szCs w:val="20"/>
                <w:lang w:val="el-GR"/>
              </w:rPr>
            </w:pPr>
            <w:r w:rsidRPr="005D7E53">
              <w:rPr>
                <w:sz w:val="20"/>
                <w:szCs w:val="20"/>
                <w:lang w:val="el-GR"/>
              </w:rPr>
              <w:t>Είναι ιδιαίτερα επιθυμητή η πληρέστερη συμπλήρωση των παραπομπών, οι οποίες πρέπει να είναι κατά το δυνατόν συγκεκριμένες (π.χ Σελ. 4 Παράγραφος 4, κλπ).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(π.χ Προδ. 4.18)</w:t>
            </w:r>
          </w:p>
          <w:p w14:paraId="5A3DE62D" w14:textId="77777777" w:rsidR="00843444" w:rsidRPr="005D7E53" w:rsidRDefault="00843444" w:rsidP="00FF34F1">
            <w:pPr>
              <w:spacing w:before="120" w:line="288" w:lineRule="auto"/>
              <w:rPr>
                <w:sz w:val="20"/>
                <w:szCs w:val="20"/>
                <w:lang w:val="el-GR"/>
              </w:rPr>
            </w:pPr>
            <w:r w:rsidRPr="005D7E53">
              <w:rPr>
                <w:sz w:val="20"/>
                <w:szCs w:val="20"/>
                <w:lang w:val="el-GR"/>
              </w:rPr>
              <w:t>Τονίζεται ότι είναι υποχρεωτική η απάντηση σε όλα τα σημεία των Πινάκων Συμόρφωσης και η παροχή όλων των πληροφοριών που ζητούνται.</w:t>
            </w:r>
          </w:p>
          <w:p w14:paraId="13B4376C" w14:textId="77777777" w:rsidR="00843444" w:rsidRPr="005D7E53" w:rsidRDefault="00843444" w:rsidP="00FF34F1">
            <w:pPr>
              <w:spacing w:before="120" w:line="288" w:lineRule="auto"/>
              <w:rPr>
                <w:sz w:val="20"/>
                <w:szCs w:val="20"/>
                <w:lang w:val="el-GR"/>
              </w:rPr>
            </w:pPr>
            <w:r w:rsidRPr="005D7E53">
              <w:rPr>
                <w:sz w:val="20"/>
                <w:szCs w:val="20"/>
                <w:lang w:val="el-GR"/>
              </w:rPr>
              <w:t>Η αρμόδια επιτροπή θα αξιολογήσει τα παρεχόμενα από τους υποψηφίους Αναδόχους στοιχεία κατά την αξιολόγηση των Τεχνικών Προσφορών.</w:t>
            </w:r>
          </w:p>
          <w:p w14:paraId="03BEF35E" w14:textId="77777777" w:rsidR="00843444" w:rsidRPr="005D7E53" w:rsidRDefault="00843444" w:rsidP="00FF34F1">
            <w:pPr>
              <w:spacing w:before="120" w:line="288" w:lineRule="auto"/>
              <w:rPr>
                <w:sz w:val="20"/>
                <w:szCs w:val="20"/>
                <w:lang w:val="el-GR"/>
              </w:rPr>
            </w:pPr>
          </w:p>
        </w:tc>
      </w:tr>
    </w:tbl>
    <w:p w14:paraId="4F7869F4" w14:textId="75A39B4D" w:rsidR="00843444" w:rsidRDefault="00843444" w:rsidP="00843444">
      <w:pPr>
        <w:rPr>
          <w:lang w:val="el-GR"/>
        </w:rPr>
      </w:pPr>
    </w:p>
    <w:p w14:paraId="608625E3" w14:textId="77777777" w:rsidR="00843444" w:rsidRPr="005D7E53" w:rsidRDefault="00843444" w:rsidP="00843444">
      <w:pPr>
        <w:rPr>
          <w:b/>
          <w:bCs/>
          <w:u w:val="single"/>
          <w:lang w:val="el-GR"/>
        </w:rPr>
      </w:pPr>
      <w:r w:rsidRPr="005D7E53">
        <w:rPr>
          <w:b/>
          <w:bCs/>
          <w:u w:val="single"/>
          <w:lang w:val="el-GR"/>
        </w:rPr>
        <w:t>Παρεχόμενες Υπηρεσίες</w:t>
      </w:r>
    </w:p>
    <w:tbl>
      <w:tblPr>
        <w:tblW w:w="10150" w:type="dxa"/>
        <w:jc w:val="center"/>
        <w:tblLayout w:type="fixed"/>
        <w:tblLook w:val="0000" w:firstRow="0" w:lastRow="0" w:firstColumn="0" w:lastColumn="0" w:noHBand="0" w:noVBand="0"/>
      </w:tblPr>
      <w:tblGrid>
        <w:gridCol w:w="856"/>
        <w:gridCol w:w="4106"/>
        <w:gridCol w:w="1990"/>
        <w:gridCol w:w="1417"/>
        <w:gridCol w:w="1781"/>
      </w:tblGrid>
      <w:tr w:rsidR="00843444" w:rsidRPr="008008B5" w14:paraId="226F7BDD" w14:textId="77777777" w:rsidTr="00FF34F1">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BFBFBF" w:themeFill="background1" w:themeFillShade="BF"/>
            <w:vAlign w:val="center"/>
          </w:tcPr>
          <w:p w14:paraId="1568639D" w14:textId="77777777" w:rsidR="00843444" w:rsidRPr="00503711" w:rsidRDefault="00843444" w:rsidP="00FF34F1">
            <w:pPr>
              <w:spacing w:after="0"/>
              <w:jc w:val="center"/>
              <w:rPr>
                <w:rFonts w:cstheme="minorHAnsi"/>
                <w:b/>
                <w:bCs/>
              </w:rPr>
            </w:pPr>
            <w:r w:rsidRPr="00503711">
              <w:rPr>
                <w:rFonts w:cstheme="minorHAnsi"/>
                <w:b/>
                <w:bCs/>
              </w:rPr>
              <w:t>Α/Α</w:t>
            </w:r>
          </w:p>
        </w:tc>
        <w:tc>
          <w:tcPr>
            <w:tcW w:w="4106" w:type="dxa"/>
            <w:tcBorders>
              <w:top w:val="single" w:sz="4" w:space="0" w:color="000000"/>
              <w:left w:val="single" w:sz="4" w:space="0" w:color="000000"/>
              <w:bottom w:val="single" w:sz="4" w:space="0" w:color="000000"/>
            </w:tcBorders>
            <w:shd w:val="clear" w:color="auto" w:fill="BFBFBF" w:themeFill="background1" w:themeFillShade="BF"/>
            <w:vAlign w:val="center"/>
          </w:tcPr>
          <w:p w14:paraId="60C231F5" w14:textId="77777777" w:rsidR="00843444" w:rsidRPr="00503711" w:rsidRDefault="00843444" w:rsidP="00FF34F1">
            <w:pPr>
              <w:spacing w:after="0"/>
              <w:jc w:val="center"/>
              <w:rPr>
                <w:rFonts w:cstheme="minorHAnsi"/>
                <w:b/>
                <w:bCs/>
                <w:lang w:val="el-GR"/>
              </w:rPr>
            </w:pPr>
            <w:r w:rsidRPr="00503711">
              <w:rPr>
                <w:rFonts w:cstheme="minorHAnsi"/>
                <w:b/>
                <w:bCs/>
                <w:lang w:val="el-GR"/>
              </w:rPr>
              <w:t>ΠΡΟΔΙΑΓΡΑΦΗ</w:t>
            </w:r>
          </w:p>
        </w:tc>
        <w:tc>
          <w:tcPr>
            <w:tcW w:w="1990" w:type="dxa"/>
            <w:tcBorders>
              <w:top w:val="single" w:sz="4" w:space="0" w:color="000000"/>
              <w:left w:val="single" w:sz="4" w:space="0" w:color="000000"/>
              <w:bottom w:val="single" w:sz="4" w:space="0" w:color="000000"/>
            </w:tcBorders>
            <w:shd w:val="clear" w:color="auto" w:fill="BFBFBF" w:themeFill="background1" w:themeFillShade="BF"/>
            <w:vAlign w:val="center"/>
          </w:tcPr>
          <w:p w14:paraId="15037F7D" w14:textId="77777777" w:rsidR="00843444" w:rsidRPr="00503711" w:rsidRDefault="00843444" w:rsidP="00FF34F1">
            <w:pPr>
              <w:spacing w:after="0"/>
              <w:jc w:val="center"/>
              <w:rPr>
                <w:rFonts w:cstheme="minorHAnsi"/>
                <w:b/>
                <w:bCs/>
              </w:rPr>
            </w:pPr>
            <w:r w:rsidRPr="00503711">
              <w:rPr>
                <w:rFonts w:cstheme="minorHAnsi"/>
                <w:b/>
                <w:bCs/>
              </w:rPr>
              <w:t>ΑΠΑΙΤΗΣΗ</w:t>
            </w:r>
          </w:p>
        </w:tc>
        <w:tc>
          <w:tcPr>
            <w:tcW w:w="1417" w:type="dxa"/>
            <w:tcBorders>
              <w:top w:val="single" w:sz="4" w:space="0" w:color="000000"/>
              <w:left w:val="single" w:sz="4" w:space="0" w:color="000000"/>
              <w:bottom w:val="single" w:sz="4" w:space="0" w:color="000000"/>
            </w:tcBorders>
            <w:shd w:val="clear" w:color="auto" w:fill="BFBFBF" w:themeFill="background1" w:themeFillShade="BF"/>
            <w:vAlign w:val="center"/>
          </w:tcPr>
          <w:p w14:paraId="423E9F13" w14:textId="77777777" w:rsidR="00843444" w:rsidRPr="00503711" w:rsidRDefault="00843444" w:rsidP="00FF34F1">
            <w:pPr>
              <w:spacing w:after="0"/>
              <w:jc w:val="center"/>
              <w:rPr>
                <w:rFonts w:cstheme="minorHAnsi"/>
                <w:b/>
                <w:bCs/>
              </w:rPr>
            </w:pPr>
            <w:r w:rsidRPr="00503711">
              <w:rPr>
                <w:rFonts w:cstheme="minorHAnsi"/>
                <w:b/>
                <w:bCs/>
              </w:rPr>
              <w:t>ΑΠΑΝΤΗΣΗ</w:t>
            </w:r>
          </w:p>
        </w:tc>
        <w:tc>
          <w:tcPr>
            <w:tcW w:w="178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7696C5F" w14:textId="77777777" w:rsidR="00843444" w:rsidRPr="00503711" w:rsidRDefault="00843444" w:rsidP="00FF34F1">
            <w:pPr>
              <w:spacing w:after="0"/>
              <w:jc w:val="center"/>
              <w:rPr>
                <w:rFonts w:cstheme="minorHAnsi"/>
                <w:b/>
                <w:bCs/>
              </w:rPr>
            </w:pPr>
            <w:r w:rsidRPr="00503711">
              <w:rPr>
                <w:rFonts w:cstheme="minorHAnsi"/>
                <w:b/>
                <w:bCs/>
              </w:rPr>
              <w:t>ΠΑΡΑΠΟΜΠΗ</w:t>
            </w:r>
          </w:p>
        </w:tc>
      </w:tr>
      <w:tr w:rsidR="00843444" w:rsidRPr="005D7E53" w14:paraId="1FAB4B83" w14:textId="77777777" w:rsidTr="00FF34F1">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29EF90CC" w14:textId="77777777" w:rsidR="00843444" w:rsidRPr="005D7E53" w:rsidRDefault="00843444">
            <w:pPr>
              <w:pStyle w:val="aff"/>
              <w:numPr>
                <w:ilvl w:val="0"/>
                <w:numId w:val="30"/>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6692AED5" w14:textId="790D53C5" w:rsidR="00843444" w:rsidRPr="005D7E53" w:rsidRDefault="00843444" w:rsidP="00FF34F1">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Pr>
                <w:rFonts w:cstheme="minorHAnsi"/>
                <w:lang w:val="el-GR"/>
              </w:rPr>
              <w:fldChar w:fldCharType="begin"/>
            </w:r>
            <w:r>
              <w:rPr>
                <w:rFonts w:cstheme="minorHAnsi"/>
                <w:lang w:val="el-GR"/>
              </w:rPr>
              <w:instrText xml:space="preserve"> REF _Ref122694847 \r \h </w:instrText>
            </w:r>
            <w:r>
              <w:rPr>
                <w:rFonts w:cstheme="minorHAnsi"/>
                <w:lang w:val="el-GR"/>
              </w:rPr>
            </w:r>
            <w:r>
              <w:rPr>
                <w:rFonts w:cstheme="minorHAnsi"/>
                <w:lang w:val="el-GR"/>
              </w:rPr>
              <w:fldChar w:fldCharType="separate"/>
            </w:r>
            <w:r w:rsidR="000C0A1F">
              <w:rPr>
                <w:rFonts w:cstheme="minorHAnsi"/>
                <w:lang w:val="el-GR"/>
              </w:rPr>
              <w:t>2.2</w:t>
            </w:r>
            <w:r>
              <w:rPr>
                <w:rFonts w:cstheme="minorHAnsi"/>
                <w:lang w:val="el-GR"/>
              </w:rPr>
              <w:fldChar w:fldCharType="end"/>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244A2195" w14:textId="77777777" w:rsidR="00843444" w:rsidRPr="005D7E53" w:rsidRDefault="00843444" w:rsidP="00FF34F1">
            <w:pPr>
              <w:spacing w:after="0"/>
              <w:jc w:val="left"/>
              <w:rPr>
                <w:rFonts w:cstheme="minorHAnsi"/>
                <w:lang w:val="el-GR"/>
              </w:rPr>
            </w:pPr>
            <w:r>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4AF722CD" w14:textId="77777777" w:rsidR="00843444" w:rsidRPr="005D7E53" w:rsidRDefault="00843444" w:rsidP="00FF34F1">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5FEEBDE" w14:textId="77777777" w:rsidR="00843444" w:rsidRPr="005D7E53" w:rsidRDefault="00843444" w:rsidP="00FF34F1">
            <w:pPr>
              <w:spacing w:after="0"/>
              <w:jc w:val="left"/>
              <w:rPr>
                <w:rFonts w:cstheme="minorHAnsi"/>
                <w:lang w:val="el-GR"/>
              </w:rPr>
            </w:pPr>
          </w:p>
        </w:tc>
      </w:tr>
      <w:tr w:rsidR="00843444" w:rsidRPr="005D7E53" w14:paraId="5765AD88" w14:textId="77777777" w:rsidTr="00FF34F1">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6B981ED6" w14:textId="77777777" w:rsidR="00843444" w:rsidRPr="005D7E53" w:rsidRDefault="00843444">
            <w:pPr>
              <w:pStyle w:val="aff"/>
              <w:numPr>
                <w:ilvl w:val="0"/>
                <w:numId w:val="30"/>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45E3E477" w14:textId="15D60D63" w:rsidR="00843444" w:rsidRPr="005D7E53" w:rsidRDefault="00843444" w:rsidP="00FF34F1">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Pr>
                <w:rFonts w:cstheme="minorHAnsi"/>
                <w:lang w:val="el-GR"/>
              </w:rPr>
              <w:fldChar w:fldCharType="begin"/>
            </w:r>
            <w:r>
              <w:rPr>
                <w:rFonts w:cstheme="minorHAnsi"/>
                <w:lang w:val="el-GR"/>
              </w:rPr>
              <w:instrText xml:space="preserve"> REF _Ref122694864 \r \h </w:instrText>
            </w:r>
            <w:r>
              <w:rPr>
                <w:rFonts w:cstheme="minorHAnsi"/>
                <w:lang w:val="el-GR"/>
              </w:rPr>
            </w:r>
            <w:r>
              <w:rPr>
                <w:rFonts w:cstheme="minorHAnsi"/>
                <w:lang w:val="el-GR"/>
              </w:rPr>
              <w:fldChar w:fldCharType="separate"/>
            </w:r>
            <w:r w:rsidR="000C0A1F">
              <w:rPr>
                <w:rFonts w:cstheme="minorHAnsi"/>
                <w:lang w:val="el-GR"/>
              </w:rPr>
              <w:t>3</w:t>
            </w:r>
            <w:r>
              <w:rPr>
                <w:rFonts w:cstheme="minorHAnsi"/>
                <w:lang w:val="el-GR"/>
              </w:rPr>
              <w:fldChar w:fldCharType="end"/>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52C07249" w14:textId="078A9021" w:rsidR="00843444" w:rsidRDefault="00843444" w:rsidP="00FF34F1">
            <w:pPr>
              <w:spacing w:after="0"/>
              <w:jc w:val="left"/>
              <w:rPr>
                <w:rFonts w:cstheme="minorHAnsi"/>
                <w:lang w:val="el-GR"/>
              </w:rPr>
            </w:pPr>
            <w:r>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3BED382E" w14:textId="77777777" w:rsidR="00843444" w:rsidRPr="005D7E53" w:rsidRDefault="00843444" w:rsidP="00FF34F1">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6911880" w14:textId="77777777" w:rsidR="00843444" w:rsidRPr="005D7E53" w:rsidRDefault="00843444" w:rsidP="00FF34F1">
            <w:pPr>
              <w:spacing w:after="0"/>
              <w:jc w:val="left"/>
              <w:rPr>
                <w:rFonts w:cstheme="minorHAnsi"/>
                <w:lang w:val="el-GR"/>
              </w:rPr>
            </w:pPr>
          </w:p>
        </w:tc>
      </w:tr>
    </w:tbl>
    <w:p w14:paraId="2089C638" w14:textId="1A0EEC34" w:rsidR="00843444" w:rsidRPr="00843444" w:rsidRDefault="00843444" w:rsidP="00843444">
      <w:pPr>
        <w:rPr>
          <w:lang w:val="el-GR"/>
        </w:rPr>
      </w:pPr>
    </w:p>
    <w:p w14:paraId="0FEF623A" w14:textId="77777777" w:rsidR="008338F0" w:rsidRPr="00603221" w:rsidRDefault="003355E7">
      <w:pPr>
        <w:pStyle w:val="2"/>
        <w:numPr>
          <w:ilvl w:val="0"/>
          <w:numId w:val="0"/>
        </w:numPr>
        <w:tabs>
          <w:tab w:val="clear" w:pos="567"/>
          <w:tab w:val="left" w:pos="0"/>
        </w:tabs>
        <w:rPr>
          <w:rFonts w:cs="Tahoma"/>
          <w:color w:val="000099"/>
          <w:lang w:val="el-GR"/>
        </w:rPr>
      </w:pPr>
      <w:bookmarkStart w:id="472" w:name="_Toc97194374"/>
      <w:bookmarkStart w:id="473" w:name="_Toc97194479"/>
      <w:bookmarkStart w:id="474" w:name="_Toc128087123"/>
      <w:bookmarkStart w:id="475" w:name="_Ref496624736"/>
      <w:bookmarkStart w:id="476" w:name="_Ref496624788"/>
      <w:r w:rsidRPr="00603221">
        <w:rPr>
          <w:rFonts w:cs="Tahoma"/>
          <w:color w:val="000099"/>
          <w:lang w:val="el-GR"/>
        </w:rPr>
        <w:t xml:space="preserve">ΠΑΡΑΡΤΗΜΑ ΙΙI – </w:t>
      </w:r>
      <w:r w:rsidR="004A23B9" w:rsidRPr="00603221">
        <w:rPr>
          <w:rFonts w:cs="Tahoma"/>
          <w:color w:val="000099"/>
          <w:lang w:val="el-GR"/>
        </w:rPr>
        <w:t>ΕΥΡΩΠΑΙΚΟ ΕΝΙΑΙΟ ΕΓΓΡΑΦΟ ΣΥΜΒΑΣΗΣ (ΕΕΕΣ)</w:t>
      </w:r>
      <w:bookmarkEnd w:id="472"/>
      <w:bookmarkEnd w:id="473"/>
      <w:bookmarkEnd w:id="474"/>
      <w:r w:rsidR="004A23B9" w:rsidRPr="00603221">
        <w:rPr>
          <w:rFonts w:cs="Tahoma"/>
          <w:color w:val="000099"/>
          <w:lang w:val="el-GR"/>
        </w:rPr>
        <w:t xml:space="preserve"> </w:t>
      </w:r>
      <w:bookmarkEnd w:id="475"/>
      <w:bookmarkEnd w:id="476"/>
    </w:p>
    <w:p w14:paraId="6D97FBB2" w14:textId="77777777" w:rsidR="000F62F0" w:rsidRPr="00603221" w:rsidRDefault="000F62F0" w:rsidP="003329FF">
      <w:pPr>
        <w:pStyle w:val="4"/>
        <w:numPr>
          <w:ilvl w:val="0"/>
          <w:numId w:val="0"/>
        </w:numPr>
        <w:ind w:left="864" w:hanging="864"/>
        <w:rPr>
          <w:rFonts w:cs="Tahoma"/>
          <w:szCs w:val="22"/>
          <w:lang w:val="el-GR"/>
        </w:rPr>
      </w:pPr>
      <w:bookmarkStart w:id="477" w:name="_Ref510086970"/>
      <w:bookmarkStart w:id="478" w:name="_Toc97194375"/>
      <w:bookmarkStart w:id="479" w:name="_Toc128087124"/>
      <w:r w:rsidRPr="00603221">
        <w:rPr>
          <w:rFonts w:cs="Tahoma"/>
          <w:szCs w:val="22"/>
          <w:lang w:val="el-GR"/>
        </w:rPr>
        <w:t>ΕΥΡΩΠΑΙΚΟ ΕΝΙΑΙΟ ΕΓΓΡΑΦΟ ΣΥΜΒΑΣΗΣ (ΕΕΕΣ)</w:t>
      </w:r>
      <w:bookmarkEnd w:id="477"/>
      <w:bookmarkEnd w:id="478"/>
      <w:bookmarkEnd w:id="479"/>
      <w:r w:rsidRPr="00603221">
        <w:rPr>
          <w:rFonts w:cs="Tahoma"/>
          <w:szCs w:val="22"/>
          <w:lang w:val="el-GR"/>
        </w:rPr>
        <w:t xml:space="preserve"> </w:t>
      </w:r>
    </w:p>
    <w:p w14:paraId="7A9FD771" w14:textId="77777777" w:rsidR="00A4737C" w:rsidRPr="00A4737C" w:rsidRDefault="00A4737C" w:rsidP="00A4737C">
      <w:pPr>
        <w:pStyle w:val="normalwithoutspacing"/>
      </w:pPr>
      <w:r w:rsidRPr="00A4737C">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1912ACB5" w14:textId="77777777" w:rsidR="00A4737C" w:rsidRPr="00A4737C" w:rsidRDefault="00A4737C">
      <w:pPr>
        <w:pStyle w:val="normalwithoutspacing"/>
        <w:numPr>
          <w:ilvl w:val="0"/>
          <w:numId w:val="15"/>
        </w:numPr>
      </w:pPr>
      <w:r w:rsidRPr="00A4737C">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C785AD7" w14:textId="77777777" w:rsidR="000309DB" w:rsidRPr="00A4737C" w:rsidRDefault="00A4737C">
      <w:pPr>
        <w:pStyle w:val="normalwithoutspacing"/>
        <w:numPr>
          <w:ilvl w:val="0"/>
          <w:numId w:val="15"/>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041E810"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603221" w:rsidRDefault="000F62F0">
      <w:pPr>
        <w:pStyle w:val="normalwithoutspacing"/>
        <w:rPr>
          <w:i/>
          <w:color w:val="5B9BD5"/>
        </w:rPr>
      </w:pPr>
    </w:p>
    <w:p w14:paraId="53454F0D" w14:textId="77777777" w:rsidR="008338F0" w:rsidRPr="00603221" w:rsidRDefault="008338F0">
      <w:pPr>
        <w:pStyle w:val="normalwithoutspacing"/>
        <w:rPr>
          <w:i/>
          <w:color w:val="5B9BD5"/>
        </w:rPr>
      </w:pPr>
    </w:p>
    <w:p w14:paraId="24F68AF4" w14:textId="77777777" w:rsidR="00166662" w:rsidRPr="00603221" w:rsidRDefault="00166662">
      <w:pPr>
        <w:pStyle w:val="normalwithoutspacing"/>
        <w:rPr>
          <w:i/>
          <w:color w:val="5B9BD5"/>
        </w:rPr>
        <w:sectPr w:rsidR="00166662" w:rsidRPr="00603221" w:rsidSect="00DF02B0">
          <w:pgSz w:w="11906" w:h="16838"/>
          <w:pgMar w:top="1134" w:right="1134" w:bottom="1134" w:left="1134" w:header="720" w:footer="709" w:gutter="0"/>
          <w:cols w:space="720"/>
          <w:titlePg/>
          <w:docGrid w:linePitch="360"/>
        </w:sectPr>
      </w:pPr>
    </w:p>
    <w:p w14:paraId="213D7554" w14:textId="77777777" w:rsidR="008338F0" w:rsidRPr="00603221" w:rsidRDefault="008338F0">
      <w:pPr>
        <w:pStyle w:val="normalwithoutspacing"/>
        <w:rPr>
          <w:i/>
          <w:color w:val="5B9BD5"/>
        </w:rPr>
      </w:pPr>
    </w:p>
    <w:p w14:paraId="4DCAE451" w14:textId="77777777" w:rsidR="006E4901" w:rsidRPr="00603221" w:rsidRDefault="003355E7" w:rsidP="003329FF">
      <w:pPr>
        <w:pStyle w:val="2"/>
        <w:numPr>
          <w:ilvl w:val="0"/>
          <w:numId w:val="0"/>
        </w:numPr>
        <w:ind w:left="576" w:hanging="576"/>
        <w:rPr>
          <w:rFonts w:cs="Tahoma"/>
          <w:lang w:val="el-GR"/>
        </w:rPr>
      </w:pPr>
      <w:bookmarkStart w:id="480" w:name="_Ref496624509"/>
      <w:bookmarkStart w:id="481" w:name="_Toc97194376"/>
      <w:bookmarkStart w:id="482" w:name="_Toc97194480"/>
      <w:bookmarkStart w:id="483" w:name="_Toc128087125"/>
      <w:r w:rsidRPr="00603221">
        <w:rPr>
          <w:rFonts w:cs="Tahoma"/>
          <w:lang w:val="el-GR"/>
        </w:rPr>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480"/>
      <w:bookmarkEnd w:id="481"/>
      <w:bookmarkEnd w:id="482"/>
      <w:bookmarkEnd w:id="483"/>
    </w:p>
    <w:p w14:paraId="7BA5D83B" w14:textId="77777777" w:rsidR="006E4901" w:rsidRPr="00603221" w:rsidRDefault="006E4901" w:rsidP="006E4901">
      <w:pPr>
        <w:pStyle w:val="normalwithoutspacing"/>
        <w:rPr>
          <w:i/>
          <w:color w:val="5B9BD5"/>
        </w:rPr>
      </w:pPr>
    </w:p>
    <w:tbl>
      <w:tblPr>
        <w:tblpPr w:leftFromText="180" w:rightFromText="180" w:vertAnchor="text" w:tblpY="1"/>
        <w:tblOverlap w:val="never"/>
        <w:tblW w:w="5000" w:type="pct"/>
        <w:tblLook w:val="0000" w:firstRow="0" w:lastRow="0" w:firstColumn="0" w:lastColumn="0" w:noHBand="0" w:noVBand="0"/>
      </w:tblPr>
      <w:tblGrid>
        <w:gridCol w:w="132"/>
        <w:gridCol w:w="1308"/>
        <w:gridCol w:w="297"/>
        <w:gridCol w:w="143"/>
        <w:gridCol w:w="21"/>
        <w:gridCol w:w="158"/>
        <w:gridCol w:w="159"/>
        <w:gridCol w:w="159"/>
        <w:gridCol w:w="15"/>
        <w:gridCol w:w="3700"/>
        <w:gridCol w:w="1267"/>
        <w:gridCol w:w="403"/>
        <w:gridCol w:w="101"/>
        <w:gridCol w:w="226"/>
        <w:gridCol w:w="1533"/>
      </w:tblGrid>
      <w:tr w:rsidR="006E4901" w:rsidRPr="00DF02B0" w14:paraId="5BD5872B" w14:textId="77777777" w:rsidTr="00B92A37">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603221" w:rsidRDefault="006E4901" w:rsidP="00B92A37">
            <w:pPr>
              <w:spacing w:line="276" w:lineRule="auto"/>
              <w:jc w:val="center"/>
              <w:rPr>
                <w:b/>
              </w:rPr>
            </w:pPr>
            <w:r w:rsidRPr="00603221">
              <w:rPr>
                <w:b/>
              </w:rPr>
              <w:t>ΒΙΟΓΡΑΦΙΚΟ ΣΗΜΕΙΩΜΑ</w:t>
            </w:r>
          </w:p>
        </w:tc>
      </w:tr>
      <w:tr w:rsidR="006E4901" w:rsidRPr="00DF02B0" w14:paraId="4B1B2A6C" w14:textId="77777777" w:rsidTr="00B92A37">
        <w:tc>
          <w:tcPr>
            <w:tcW w:w="5000" w:type="pct"/>
            <w:gridSpan w:val="15"/>
          </w:tcPr>
          <w:p w14:paraId="29AF74A8" w14:textId="77777777" w:rsidR="006E4901" w:rsidRPr="00603221" w:rsidRDefault="006E4901" w:rsidP="00B92A37">
            <w:pPr>
              <w:spacing w:line="276" w:lineRule="auto"/>
            </w:pPr>
          </w:p>
        </w:tc>
      </w:tr>
      <w:tr w:rsidR="006E4901" w:rsidRPr="00DF02B0" w14:paraId="3D3668D0" w14:textId="77777777" w:rsidTr="00B92A37">
        <w:tc>
          <w:tcPr>
            <w:tcW w:w="2058"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603221" w:rsidRDefault="006E4901" w:rsidP="00B92A37">
            <w:pPr>
              <w:spacing w:line="276" w:lineRule="auto"/>
              <w:rPr>
                <w:b/>
              </w:rPr>
            </w:pPr>
            <w:r w:rsidRPr="00603221">
              <w:rPr>
                <w:b/>
              </w:rPr>
              <w:t>ΠΡΟΣΩΠΙΚΑ ΣΤΟΙΧΕΙΑ</w:t>
            </w:r>
          </w:p>
        </w:tc>
        <w:tc>
          <w:tcPr>
            <w:tcW w:w="2942" w:type="pct"/>
            <w:gridSpan w:val="5"/>
            <w:vAlign w:val="center"/>
          </w:tcPr>
          <w:p w14:paraId="1E8A5D9F" w14:textId="77777777" w:rsidR="006E4901" w:rsidRPr="00603221" w:rsidRDefault="006E4901" w:rsidP="00B92A37">
            <w:pPr>
              <w:spacing w:line="276" w:lineRule="auto"/>
            </w:pPr>
          </w:p>
        </w:tc>
      </w:tr>
      <w:tr w:rsidR="006E4901" w:rsidRPr="00DF02B0" w14:paraId="23532CAF" w14:textId="77777777" w:rsidTr="00B92A37">
        <w:tc>
          <w:tcPr>
            <w:tcW w:w="850" w:type="pct"/>
            <w:gridSpan w:val="2"/>
            <w:tcBorders>
              <w:top w:val="double" w:sz="6" w:space="0" w:color="auto"/>
              <w:left w:val="double" w:sz="6" w:space="0" w:color="auto"/>
              <w:bottom w:val="nil"/>
              <w:right w:val="nil"/>
            </w:tcBorders>
            <w:vAlign w:val="center"/>
          </w:tcPr>
          <w:p w14:paraId="6B5FDB69" w14:textId="77777777" w:rsidR="006E4901" w:rsidRPr="00603221" w:rsidRDefault="006E4901" w:rsidP="00B92A37">
            <w:pPr>
              <w:spacing w:line="276" w:lineRule="auto"/>
              <w:rPr>
                <w:b/>
              </w:rPr>
            </w:pPr>
            <w:r w:rsidRPr="00603221">
              <w:rPr>
                <w:b/>
              </w:rPr>
              <w:t>Επώνυμο:</w:t>
            </w:r>
          </w:p>
        </w:tc>
        <w:tc>
          <w:tcPr>
            <w:tcW w:w="1709" w:type="pct"/>
            <w:gridSpan w:val="8"/>
            <w:tcBorders>
              <w:top w:val="double" w:sz="6" w:space="0" w:color="auto"/>
              <w:left w:val="nil"/>
              <w:bottom w:val="single" w:sz="6" w:space="0" w:color="auto"/>
              <w:right w:val="nil"/>
            </w:tcBorders>
            <w:vAlign w:val="center"/>
          </w:tcPr>
          <w:p w14:paraId="577141E8" w14:textId="77777777" w:rsidR="006E4901" w:rsidRPr="00603221" w:rsidRDefault="006E4901" w:rsidP="00B92A37">
            <w:pPr>
              <w:spacing w:line="276" w:lineRule="auto"/>
            </w:pPr>
          </w:p>
        </w:tc>
        <w:tc>
          <w:tcPr>
            <w:tcW w:w="709" w:type="pct"/>
            <w:tcBorders>
              <w:top w:val="double" w:sz="6" w:space="0" w:color="auto"/>
              <w:left w:val="nil"/>
              <w:bottom w:val="nil"/>
              <w:right w:val="nil"/>
            </w:tcBorders>
            <w:vAlign w:val="center"/>
          </w:tcPr>
          <w:p w14:paraId="2EFA3760" w14:textId="77777777" w:rsidR="006E4901" w:rsidRPr="00603221" w:rsidRDefault="006E4901" w:rsidP="00B92A37">
            <w:pPr>
              <w:spacing w:line="276" w:lineRule="auto"/>
              <w:rPr>
                <w:b/>
              </w:rPr>
            </w:pPr>
            <w:r w:rsidRPr="00603221">
              <w:rPr>
                <w:b/>
              </w:rPr>
              <w:t>Όνομα:</w:t>
            </w:r>
          </w:p>
        </w:tc>
        <w:tc>
          <w:tcPr>
            <w:tcW w:w="1732" w:type="pct"/>
            <w:gridSpan w:val="4"/>
            <w:tcBorders>
              <w:top w:val="double" w:sz="6" w:space="0" w:color="auto"/>
              <w:left w:val="nil"/>
              <w:bottom w:val="single" w:sz="6" w:space="0" w:color="auto"/>
              <w:right w:val="double" w:sz="6" w:space="0" w:color="auto"/>
            </w:tcBorders>
            <w:vAlign w:val="center"/>
          </w:tcPr>
          <w:p w14:paraId="502B2C66" w14:textId="77777777" w:rsidR="006E4901" w:rsidRPr="00603221" w:rsidRDefault="006E4901" w:rsidP="00B92A37">
            <w:pPr>
              <w:spacing w:line="276" w:lineRule="auto"/>
            </w:pPr>
          </w:p>
        </w:tc>
      </w:tr>
      <w:tr w:rsidR="006E4901" w:rsidRPr="00DF02B0" w14:paraId="385DFB8F" w14:textId="77777777" w:rsidTr="00B92A37">
        <w:trPr>
          <w:trHeight w:val="247"/>
        </w:trPr>
        <w:tc>
          <w:tcPr>
            <w:tcW w:w="5000" w:type="pct"/>
            <w:gridSpan w:val="15"/>
            <w:tcBorders>
              <w:top w:val="nil"/>
              <w:left w:val="double" w:sz="6" w:space="0" w:color="auto"/>
              <w:bottom w:val="nil"/>
              <w:right w:val="double" w:sz="6" w:space="0" w:color="auto"/>
            </w:tcBorders>
            <w:vAlign w:val="center"/>
          </w:tcPr>
          <w:p w14:paraId="48E5F111" w14:textId="77777777" w:rsidR="006E4901" w:rsidRPr="00603221" w:rsidRDefault="006E4901" w:rsidP="00B92A37">
            <w:pPr>
              <w:spacing w:line="276" w:lineRule="auto"/>
            </w:pPr>
          </w:p>
        </w:tc>
      </w:tr>
      <w:tr w:rsidR="006E4901" w:rsidRPr="00DF02B0" w14:paraId="79146AC8" w14:textId="77777777" w:rsidTr="00B92A37">
        <w:tc>
          <w:tcPr>
            <w:tcW w:w="1046" w:type="pct"/>
            <w:gridSpan w:val="3"/>
            <w:tcBorders>
              <w:top w:val="nil"/>
              <w:left w:val="double" w:sz="6" w:space="0" w:color="auto"/>
              <w:bottom w:val="nil"/>
              <w:right w:val="nil"/>
            </w:tcBorders>
            <w:vAlign w:val="center"/>
          </w:tcPr>
          <w:p w14:paraId="08886363" w14:textId="77777777" w:rsidR="006E4901" w:rsidRPr="00603221" w:rsidRDefault="006E4901" w:rsidP="00B92A37">
            <w:pPr>
              <w:spacing w:line="276" w:lineRule="auto"/>
              <w:rPr>
                <w:b/>
              </w:rPr>
            </w:pPr>
            <w:r w:rsidRPr="00603221">
              <w:rPr>
                <w:b/>
              </w:rPr>
              <w:t>Πατρώνυμο:</w:t>
            </w:r>
          </w:p>
        </w:tc>
        <w:tc>
          <w:tcPr>
            <w:tcW w:w="1513" w:type="pct"/>
            <w:gridSpan w:val="7"/>
            <w:tcBorders>
              <w:top w:val="nil"/>
              <w:left w:val="nil"/>
              <w:bottom w:val="single" w:sz="6" w:space="0" w:color="auto"/>
              <w:right w:val="nil"/>
            </w:tcBorders>
            <w:vAlign w:val="center"/>
          </w:tcPr>
          <w:p w14:paraId="7359768C" w14:textId="77777777" w:rsidR="006E4901" w:rsidRPr="00603221" w:rsidRDefault="006E4901" w:rsidP="00B92A37">
            <w:pPr>
              <w:spacing w:line="276" w:lineRule="auto"/>
            </w:pPr>
          </w:p>
        </w:tc>
        <w:tc>
          <w:tcPr>
            <w:tcW w:w="1032" w:type="pct"/>
            <w:gridSpan w:val="3"/>
            <w:vAlign w:val="center"/>
          </w:tcPr>
          <w:p w14:paraId="4A25D1CB" w14:textId="77777777" w:rsidR="006E4901" w:rsidRPr="00603221" w:rsidRDefault="006E4901" w:rsidP="00B92A37">
            <w:pPr>
              <w:spacing w:line="276" w:lineRule="auto"/>
              <w:rPr>
                <w:b/>
              </w:rPr>
            </w:pPr>
            <w:r w:rsidRPr="00603221">
              <w:rPr>
                <w:b/>
              </w:rPr>
              <w:t>Μητρώνυμο:</w:t>
            </w:r>
          </w:p>
        </w:tc>
        <w:tc>
          <w:tcPr>
            <w:tcW w:w="1409" w:type="pct"/>
            <w:gridSpan w:val="2"/>
            <w:tcBorders>
              <w:top w:val="nil"/>
              <w:left w:val="nil"/>
              <w:bottom w:val="single" w:sz="6" w:space="0" w:color="auto"/>
              <w:right w:val="double" w:sz="6" w:space="0" w:color="auto"/>
            </w:tcBorders>
            <w:vAlign w:val="center"/>
          </w:tcPr>
          <w:p w14:paraId="27EE392E" w14:textId="77777777" w:rsidR="006E4901" w:rsidRPr="00603221" w:rsidRDefault="006E4901" w:rsidP="00B92A37">
            <w:pPr>
              <w:spacing w:line="276" w:lineRule="auto"/>
            </w:pPr>
          </w:p>
        </w:tc>
      </w:tr>
      <w:tr w:rsidR="006E4901" w:rsidRPr="00DF02B0" w14:paraId="1136FA74" w14:textId="77777777" w:rsidTr="00B92A37">
        <w:tc>
          <w:tcPr>
            <w:tcW w:w="5000" w:type="pct"/>
            <w:gridSpan w:val="15"/>
            <w:tcBorders>
              <w:top w:val="nil"/>
              <w:left w:val="double" w:sz="6" w:space="0" w:color="auto"/>
              <w:bottom w:val="nil"/>
              <w:right w:val="double" w:sz="6" w:space="0" w:color="auto"/>
            </w:tcBorders>
            <w:vAlign w:val="center"/>
          </w:tcPr>
          <w:p w14:paraId="1F516907" w14:textId="77777777" w:rsidR="006E4901" w:rsidRPr="00603221" w:rsidRDefault="006E4901" w:rsidP="00B92A37">
            <w:pPr>
              <w:spacing w:line="276" w:lineRule="auto"/>
            </w:pPr>
          </w:p>
        </w:tc>
      </w:tr>
      <w:tr w:rsidR="006E4901" w:rsidRPr="00DF02B0" w14:paraId="6E0265E0" w14:textId="77777777" w:rsidTr="00B92A37">
        <w:tc>
          <w:tcPr>
            <w:tcW w:w="1242" w:type="pct"/>
            <w:gridSpan w:val="5"/>
            <w:tcBorders>
              <w:top w:val="nil"/>
              <w:left w:val="double" w:sz="6" w:space="0" w:color="auto"/>
              <w:bottom w:val="nil"/>
              <w:right w:val="nil"/>
            </w:tcBorders>
            <w:vAlign w:val="center"/>
          </w:tcPr>
          <w:p w14:paraId="0532DD81" w14:textId="77777777" w:rsidR="006E4901" w:rsidRPr="00603221" w:rsidRDefault="006E4901" w:rsidP="00B92A37">
            <w:pPr>
              <w:spacing w:line="276" w:lineRule="auto"/>
              <w:rPr>
                <w:b/>
              </w:rPr>
            </w:pPr>
            <w:r w:rsidRPr="00603221">
              <w:rPr>
                <w:b/>
              </w:rPr>
              <w:t>Ημερομηνία Γέννησης:</w:t>
            </w:r>
          </w:p>
        </w:tc>
        <w:tc>
          <w:tcPr>
            <w:tcW w:w="1317" w:type="pct"/>
            <w:gridSpan w:val="5"/>
            <w:tcBorders>
              <w:top w:val="nil"/>
              <w:left w:val="nil"/>
              <w:bottom w:val="single" w:sz="6" w:space="0" w:color="auto"/>
              <w:right w:val="nil"/>
            </w:tcBorders>
            <w:vAlign w:val="center"/>
          </w:tcPr>
          <w:p w14:paraId="0B685B88" w14:textId="77777777" w:rsidR="006E4901" w:rsidRPr="00603221" w:rsidRDefault="006E4901" w:rsidP="00B92A37">
            <w:pPr>
              <w:spacing w:line="276" w:lineRule="auto"/>
            </w:pPr>
            <w:r w:rsidRPr="00603221">
              <w:t>__ /__ / ____</w:t>
            </w:r>
          </w:p>
        </w:tc>
        <w:tc>
          <w:tcPr>
            <w:tcW w:w="1162" w:type="pct"/>
            <w:gridSpan w:val="4"/>
            <w:vAlign w:val="center"/>
          </w:tcPr>
          <w:p w14:paraId="3D8C36B1" w14:textId="77777777" w:rsidR="006E4901" w:rsidRPr="00603221" w:rsidRDefault="006E4901" w:rsidP="00B92A37">
            <w:pPr>
              <w:spacing w:line="276" w:lineRule="auto"/>
              <w:rPr>
                <w:b/>
              </w:rPr>
            </w:pPr>
            <w:r w:rsidRPr="00603221">
              <w:rPr>
                <w:b/>
              </w:rPr>
              <w:t>Τόπος Γέννησης:</w:t>
            </w:r>
          </w:p>
        </w:tc>
        <w:tc>
          <w:tcPr>
            <w:tcW w:w="1279" w:type="pct"/>
            <w:tcBorders>
              <w:top w:val="nil"/>
              <w:left w:val="nil"/>
              <w:bottom w:val="single" w:sz="6" w:space="0" w:color="auto"/>
              <w:right w:val="double" w:sz="6" w:space="0" w:color="auto"/>
            </w:tcBorders>
            <w:vAlign w:val="center"/>
          </w:tcPr>
          <w:p w14:paraId="471AE650" w14:textId="77777777" w:rsidR="006E4901" w:rsidRPr="00603221" w:rsidRDefault="006E4901" w:rsidP="00B92A37">
            <w:pPr>
              <w:spacing w:line="276" w:lineRule="auto"/>
            </w:pPr>
          </w:p>
        </w:tc>
      </w:tr>
      <w:tr w:rsidR="006E4901" w:rsidRPr="00DF02B0" w14:paraId="5F20B1E6" w14:textId="77777777" w:rsidTr="00B92A37">
        <w:tc>
          <w:tcPr>
            <w:tcW w:w="5000" w:type="pct"/>
            <w:gridSpan w:val="15"/>
            <w:tcBorders>
              <w:top w:val="nil"/>
              <w:left w:val="double" w:sz="6" w:space="0" w:color="auto"/>
              <w:bottom w:val="nil"/>
              <w:right w:val="double" w:sz="6" w:space="0" w:color="auto"/>
            </w:tcBorders>
            <w:vAlign w:val="center"/>
          </w:tcPr>
          <w:p w14:paraId="6D0B21E8" w14:textId="77777777" w:rsidR="006E4901" w:rsidRPr="00603221" w:rsidRDefault="006E4901" w:rsidP="00B92A37">
            <w:pPr>
              <w:spacing w:line="276" w:lineRule="auto"/>
            </w:pPr>
          </w:p>
        </w:tc>
      </w:tr>
      <w:tr w:rsidR="006E4901" w:rsidRPr="00DF02B0" w14:paraId="2E989FA2" w14:textId="77777777" w:rsidTr="00B92A37">
        <w:tc>
          <w:tcPr>
            <w:tcW w:w="1643" w:type="pct"/>
            <w:gridSpan w:val="8"/>
            <w:tcBorders>
              <w:top w:val="nil"/>
              <w:left w:val="double" w:sz="6" w:space="0" w:color="auto"/>
              <w:bottom w:val="nil"/>
              <w:right w:val="nil"/>
            </w:tcBorders>
            <w:vAlign w:val="center"/>
          </w:tcPr>
          <w:p w14:paraId="04559EB3" w14:textId="77777777" w:rsidR="006E4901" w:rsidRPr="00603221" w:rsidRDefault="006E4901" w:rsidP="00B92A37">
            <w:pPr>
              <w:spacing w:line="276" w:lineRule="auto"/>
              <w:rPr>
                <w:b/>
              </w:rPr>
            </w:pPr>
            <w:r w:rsidRPr="00603221">
              <w:rPr>
                <w:b/>
              </w:rPr>
              <w:t>Τηλέφωνο:</w:t>
            </w:r>
          </w:p>
        </w:tc>
        <w:tc>
          <w:tcPr>
            <w:tcW w:w="916" w:type="pct"/>
            <w:gridSpan w:val="2"/>
            <w:tcBorders>
              <w:top w:val="nil"/>
              <w:left w:val="nil"/>
              <w:bottom w:val="single" w:sz="6" w:space="0" w:color="auto"/>
              <w:right w:val="nil"/>
            </w:tcBorders>
            <w:vAlign w:val="center"/>
          </w:tcPr>
          <w:p w14:paraId="63B5D9D8" w14:textId="77777777" w:rsidR="006E4901" w:rsidRPr="00603221" w:rsidRDefault="006E4901" w:rsidP="00B92A37">
            <w:pPr>
              <w:spacing w:line="276" w:lineRule="auto"/>
            </w:pPr>
          </w:p>
        </w:tc>
        <w:tc>
          <w:tcPr>
            <w:tcW w:w="967" w:type="pct"/>
            <w:gridSpan w:val="2"/>
            <w:vAlign w:val="center"/>
          </w:tcPr>
          <w:p w14:paraId="527322BD" w14:textId="77777777" w:rsidR="006E4901" w:rsidRPr="00603221" w:rsidRDefault="006E4901" w:rsidP="00B92A37">
            <w:pPr>
              <w:spacing w:line="276" w:lineRule="auto"/>
              <w:rPr>
                <w:b/>
              </w:rPr>
            </w:pPr>
            <w:r w:rsidRPr="00603221">
              <w:rPr>
                <w:b/>
              </w:rPr>
              <w:t>E-mail:</w:t>
            </w:r>
          </w:p>
        </w:tc>
        <w:tc>
          <w:tcPr>
            <w:tcW w:w="1474" w:type="pct"/>
            <w:gridSpan w:val="3"/>
            <w:tcBorders>
              <w:top w:val="nil"/>
              <w:left w:val="nil"/>
              <w:bottom w:val="single" w:sz="6" w:space="0" w:color="auto"/>
              <w:right w:val="double" w:sz="6" w:space="0" w:color="auto"/>
            </w:tcBorders>
            <w:vAlign w:val="center"/>
          </w:tcPr>
          <w:p w14:paraId="26087C63" w14:textId="77777777" w:rsidR="006E4901" w:rsidRPr="00603221" w:rsidRDefault="006E4901" w:rsidP="00B92A37">
            <w:pPr>
              <w:spacing w:line="276" w:lineRule="auto"/>
            </w:pPr>
          </w:p>
        </w:tc>
      </w:tr>
      <w:tr w:rsidR="006E4901" w:rsidRPr="00DF02B0" w14:paraId="487ED5E5" w14:textId="77777777" w:rsidTr="00B92A37">
        <w:tc>
          <w:tcPr>
            <w:tcW w:w="1643" w:type="pct"/>
            <w:gridSpan w:val="8"/>
            <w:tcBorders>
              <w:top w:val="nil"/>
              <w:left w:val="double" w:sz="6" w:space="0" w:color="auto"/>
              <w:bottom w:val="nil"/>
              <w:right w:val="nil"/>
            </w:tcBorders>
            <w:vAlign w:val="center"/>
          </w:tcPr>
          <w:p w14:paraId="3030D023" w14:textId="77777777" w:rsidR="006E4901" w:rsidRPr="00603221" w:rsidRDefault="006E4901" w:rsidP="00B92A37">
            <w:pPr>
              <w:spacing w:line="276" w:lineRule="auto"/>
              <w:rPr>
                <w:b/>
              </w:rPr>
            </w:pPr>
            <w:r w:rsidRPr="00603221">
              <w:rPr>
                <w:b/>
              </w:rPr>
              <w:t>Fax:</w:t>
            </w:r>
          </w:p>
        </w:tc>
        <w:tc>
          <w:tcPr>
            <w:tcW w:w="916" w:type="pct"/>
            <w:gridSpan w:val="2"/>
            <w:tcBorders>
              <w:top w:val="nil"/>
              <w:left w:val="nil"/>
              <w:bottom w:val="single" w:sz="6" w:space="0" w:color="auto"/>
              <w:right w:val="nil"/>
            </w:tcBorders>
            <w:vAlign w:val="center"/>
          </w:tcPr>
          <w:p w14:paraId="5BAD90BA" w14:textId="77777777" w:rsidR="006E4901" w:rsidRPr="00603221" w:rsidRDefault="006E4901" w:rsidP="00B92A37">
            <w:pPr>
              <w:spacing w:line="276" w:lineRule="auto"/>
            </w:pPr>
          </w:p>
        </w:tc>
        <w:tc>
          <w:tcPr>
            <w:tcW w:w="967" w:type="pct"/>
            <w:gridSpan w:val="2"/>
            <w:vAlign w:val="center"/>
          </w:tcPr>
          <w:p w14:paraId="2C960A63" w14:textId="77777777" w:rsidR="006E4901" w:rsidRPr="00603221" w:rsidRDefault="006E4901" w:rsidP="00B92A37">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13193123" w14:textId="77777777" w:rsidR="006E4901" w:rsidRPr="00603221" w:rsidRDefault="006E4901" w:rsidP="00B92A37">
            <w:pPr>
              <w:spacing w:line="276" w:lineRule="auto"/>
            </w:pPr>
          </w:p>
        </w:tc>
      </w:tr>
      <w:tr w:rsidR="006E4901" w:rsidRPr="00DF02B0" w14:paraId="247501E4" w14:textId="77777777" w:rsidTr="00B92A37">
        <w:tc>
          <w:tcPr>
            <w:tcW w:w="1250" w:type="pct"/>
            <w:gridSpan w:val="6"/>
            <w:tcBorders>
              <w:top w:val="nil"/>
              <w:left w:val="double" w:sz="6" w:space="0" w:color="auto"/>
              <w:bottom w:val="nil"/>
              <w:right w:val="nil"/>
            </w:tcBorders>
            <w:vAlign w:val="center"/>
          </w:tcPr>
          <w:p w14:paraId="44E08549" w14:textId="77777777" w:rsidR="006E4901" w:rsidRPr="00603221" w:rsidRDefault="006E4901" w:rsidP="00B92A37">
            <w:pPr>
              <w:spacing w:line="276" w:lineRule="auto"/>
            </w:pPr>
          </w:p>
        </w:tc>
        <w:tc>
          <w:tcPr>
            <w:tcW w:w="1298" w:type="pct"/>
            <w:gridSpan w:val="4"/>
            <w:vAlign w:val="center"/>
          </w:tcPr>
          <w:p w14:paraId="74662C37" w14:textId="77777777" w:rsidR="006E4901" w:rsidRPr="00603221" w:rsidRDefault="006E4901" w:rsidP="00B92A37">
            <w:pPr>
              <w:spacing w:line="276" w:lineRule="auto"/>
            </w:pPr>
          </w:p>
        </w:tc>
        <w:tc>
          <w:tcPr>
            <w:tcW w:w="1201" w:type="pct"/>
            <w:gridSpan w:val="4"/>
            <w:vAlign w:val="center"/>
          </w:tcPr>
          <w:p w14:paraId="0EBB2D00" w14:textId="77777777" w:rsidR="006E4901" w:rsidRPr="00603221" w:rsidRDefault="006E4901" w:rsidP="00B92A37">
            <w:pPr>
              <w:spacing w:line="276" w:lineRule="auto"/>
            </w:pPr>
          </w:p>
        </w:tc>
        <w:tc>
          <w:tcPr>
            <w:tcW w:w="1251" w:type="pct"/>
            <w:tcBorders>
              <w:top w:val="nil"/>
              <w:left w:val="nil"/>
              <w:bottom w:val="nil"/>
              <w:right w:val="double" w:sz="6" w:space="0" w:color="auto"/>
            </w:tcBorders>
            <w:vAlign w:val="center"/>
          </w:tcPr>
          <w:p w14:paraId="3DBA0595" w14:textId="77777777" w:rsidR="006E4901" w:rsidRPr="00603221" w:rsidRDefault="006E4901" w:rsidP="00B92A37">
            <w:pPr>
              <w:spacing w:line="276" w:lineRule="auto"/>
            </w:pPr>
          </w:p>
        </w:tc>
      </w:tr>
      <w:tr w:rsidR="006E4901" w:rsidRPr="00DF02B0" w14:paraId="550E51F3" w14:textId="77777777" w:rsidTr="00B92A37">
        <w:tc>
          <w:tcPr>
            <w:tcW w:w="1477" w:type="pct"/>
            <w:gridSpan w:val="7"/>
            <w:tcBorders>
              <w:top w:val="nil"/>
              <w:left w:val="double" w:sz="6" w:space="0" w:color="auto"/>
              <w:bottom w:val="nil"/>
              <w:right w:val="nil"/>
            </w:tcBorders>
            <w:vAlign w:val="center"/>
          </w:tcPr>
          <w:p w14:paraId="37D65CB9" w14:textId="77777777" w:rsidR="006E4901" w:rsidRPr="00603221" w:rsidRDefault="006E4901" w:rsidP="00B92A37">
            <w:pPr>
              <w:spacing w:line="276" w:lineRule="auto"/>
              <w:rPr>
                <w:b/>
              </w:rPr>
            </w:pPr>
            <w:r w:rsidRPr="00603221">
              <w:rPr>
                <w:b/>
              </w:rPr>
              <w:t>Διεύθυνση Κατοικίας:</w:t>
            </w:r>
          </w:p>
        </w:tc>
        <w:tc>
          <w:tcPr>
            <w:tcW w:w="1071" w:type="pct"/>
            <w:gridSpan w:val="3"/>
            <w:tcBorders>
              <w:top w:val="nil"/>
              <w:left w:val="nil"/>
              <w:bottom w:val="single" w:sz="6" w:space="0" w:color="auto"/>
              <w:right w:val="nil"/>
            </w:tcBorders>
            <w:vAlign w:val="center"/>
          </w:tcPr>
          <w:p w14:paraId="35AFF754" w14:textId="77777777" w:rsidR="006E4901" w:rsidRPr="00603221" w:rsidRDefault="006E4901" w:rsidP="00B92A37">
            <w:pPr>
              <w:spacing w:line="276" w:lineRule="auto"/>
            </w:pPr>
          </w:p>
        </w:tc>
        <w:tc>
          <w:tcPr>
            <w:tcW w:w="1201" w:type="pct"/>
            <w:gridSpan w:val="4"/>
            <w:tcBorders>
              <w:top w:val="nil"/>
              <w:left w:val="nil"/>
              <w:bottom w:val="single" w:sz="6" w:space="0" w:color="auto"/>
              <w:right w:val="nil"/>
            </w:tcBorders>
            <w:vAlign w:val="center"/>
          </w:tcPr>
          <w:p w14:paraId="3AB02E5A" w14:textId="77777777" w:rsidR="006E4901" w:rsidRPr="00603221" w:rsidRDefault="006E4901" w:rsidP="00B92A37">
            <w:pPr>
              <w:spacing w:line="276" w:lineRule="auto"/>
            </w:pPr>
          </w:p>
        </w:tc>
        <w:tc>
          <w:tcPr>
            <w:tcW w:w="1251" w:type="pct"/>
            <w:tcBorders>
              <w:top w:val="nil"/>
              <w:left w:val="nil"/>
              <w:bottom w:val="single" w:sz="6" w:space="0" w:color="auto"/>
              <w:right w:val="double" w:sz="6" w:space="0" w:color="auto"/>
            </w:tcBorders>
            <w:vAlign w:val="center"/>
          </w:tcPr>
          <w:p w14:paraId="13EF0E8F" w14:textId="77777777" w:rsidR="006E4901" w:rsidRPr="00603221" w:rsidRDefault="006E4901" w:rsidP="00B92A37">
            <w:pPr>
              <w:spacing w:line="276" w:lineRule="auto"/>
            </w:pPr>
          </w:p>
        </w:tc>
      </w:tr>
      <w:tr w:rsidR="006E4901" w:rsidRPr="00DF02B0" w14:paraId="02B7D5E0" w14:textId="77777777" w:rsidTr="00B92A37">
        <w:tc>
          <w:tcPr>
            <w:tcW w:w="1477" w:type="pct"/>
            <w:gridSpan w:val="7"/>
            <w:tcBorders>
              <w:top w:val="nil"/>
              <w:left w:val="double" w:sz="6" w:space="0" w:color="auto"/>
              <w:bottom w:val="nil"/>
              <w:right w:val="nil"/>
            </w:tcBorders>
            <w:vAlign w:val="center"/>
          </w:tcPr>
          <w:p w14:paraId="216AB47E" w14:textId="77777777" w:rsidR="006E4901" w:rsidRPr="00603221" w:rsidRDefault="006E4901" w:rsidP="00B92A37">
            <w:pPr>
              <w:spacing w:line="276" w:lineRule="auto"/>
            </w:pPr>
          </w:p>
        </w:tc>
        <w:tc>
          <w:tcPr>
            <w:tcW w:w="1071" w:type="pct"/>
            <w:gridSpan w:val="3"/>
            <w:tcBorders>
              <w:top w:val="nil"/>
              <w:left w:val="nil"/>
              <w:bottom w:val="single" w:sz="6" w:space="0" w:color="auto"/>
              <w:right w:val="nil"/>
            </w:tcBorders>
            <w:vAlign w:val="center"/>
          </w:tcPr>
          <w:p w14:paraId="159AF7C1" w14:textId="77777777" w:rsidR="006E4901" w:rsidRPr="00603221" w:rsidRDefault="006E4901" w:rsidP="00B92A37">
            <w:pPr>
              <w:spacing w:line="276" w:lineRule="auto"/>
            </w:pPr>
          </w:p>
        </w:tc>
        <w:tc>
          <w:tcPr>
            <w:tcW w:w="1201" w:type="pct"/>
            <w:gridSpan w:val="4"/>
            <w:tcBorders>
              <w:top w:val="nil"/>
              <w:left w:val="nil"/>
              <w:bottom w:val="single" w:sz="6" w:space="0" w:color="auto"/>
              <w:right w:val="nil"/>
            </w:tcBorders>
            <w:vAlign w:val="center"/>
          </w:tcPr>
          <w:p w14:paraId="751F6081" w14:textId="77777777" w:rsidR="006E4901" w:rsidRPr="00603221" w:rsidRDefault="006E4901" w:rsidP="00B92A37">
            <w:pPr>
              <w:spacing w:line="276" w:lineRule="auto"/>
            </w:pPr>
          </w:p>
        </w:tc>
        <w:tc>
          <w:tcPr>
            <w:tcW w:w="1251" w:type="pct"/>
            <w:tcBorders>
              <w:top w:val="nil"/>
              <w:left w:val="nil"/>
              <w:bottom w:val="single" w:sz="6" w:space="0" w:color="auto"/>
              <w:right w:val="double" w:sz="6" w:space="0" w:color="auto"/>
            </w:tcBorders>
            <w:vAlign w:val="center"/>
          </w:tcPr>
          <w:p w14:paraId="4FC63A4F" w14:textId="77777777" w:rsidR="006E4901" w:rsidRPr="00603221" w:rsidRDefault="006E4901" w:rsidP="00B92A37">
            <w:pPr>
              <w:spacing w:line="276" w:lineRule="auto"/>
            </w:pPr>
          </w:p>
        </w:tc>
      </w:tr>
      <w:tr w:rsidR="006E4901" w:rsidRPr="00DF02B0" w14:paraId="4DA4D10F" w14:textId="77777777" w:rsidTr="00B92A37">
        <w:tc>
          <w:tcPr>
            <w:tcW w:w="1250" w:type="pct"/>
            <w:gridSpan w:val="6"/>
            <w:tcBorders>
              <w:top w:val="nil"/>
              <w:left w:val="double" w:sz="6" w:space="0" w:color="auto"/>
              <w:bottom w:val="double" w:sz="6" w:space="0" w:color="auto"/>
              <w:right w:val="nil"/>
            </w:tcBorders>
            <w:vAlign w:val="center"/>
          </w:tcPr>
          <w:p w14:paraId="61949870" w14:textId="77777777" w:rsidR="006E4901" w:rsidRPr="00603221" w:rsidRDefault="006E4901" w:rsidP="00B92A37">
            <w:pPr>
              <w:spacing w:line="276" w:lineRule="auto"/>
            </w:pPr>
          </w:p>
        </w:tc>
        <w:tc>
          <w:tcPr>
            <w:tcW w:w="1298" w:type="pct"/>
            <w:gridSpan w:val="4"/>
            <w:tcBorders>
              <w:top w:val="nil"/>
              <w:left w:val="nil"/>
              <w:bottom w:val="double" w:sz="6" w:space="0" w:color="auto"/>
              <w:right w:val="nil"/>
            </w:tcBorders>
            <w:vAlign w:val="center"/>
          </w:tcPr>
          <w:p w14:paraId="1CA8E505" w14:textId="77777777" w:rsidR="006E4901" w:rsidRPr="00603221" w:rsidRDefault="006E4901" w:rsidP="00B92A37">
            <w:pPr>
              <w:spacing w:line="276" w:lineRule="auto"/>
            </w:pPr>
          </w:p>
        </w:tc>
        <w:tc>
          <w:tcPr>
            <w:tcW w:w="1201" w:type="pct"/>
            <w:gridSpan w:val="4"/>
            <w:tcBorders>
              <w:top w:val="nil"/>
              <w:left w:val="nil"/>
              <w:bottom w:val="double" w:sz="6" w:space="0" w:color="auto"/>
              <w:right w:val="nil"/>
            </w:tcBorders>
            <w:vAlign w:val="center"/>
          </w:tcPr>
          <w:p w14:paraId="1666C39D" w14:textId="77777777" w:rsidR="006E4901" w:rsidRPr="00603221" w:rsidRDefault="006E4901" w:rsidP="00B92A37">
            <w:pPr>
              <w:spacing w:line="276" w:lineRule="auto"/>
            </w:pPr>
          </w:p>
        </w:tc>
        <w:tc>
          <w:tcPr>
            <w:tcW w:w="1251" w:type="pct"/>
            <w:tcBorders>
              <w:top w:val="nil"/>
              <w:left w:val="nil"/>
              <w:bottom w:val="double" w:sz="6" w:space="0" w:color="auto"/>
              <w:right w:val="double" w:sz="6" w:space="0" w:color="auto"/>
            </w:tcBorders>
            <w:vAlign w:val="center"/>
          </w:tcPr>
          <w:p w14:paraId="7F6B2CDB" w14:textId="77777777" w:rsidR="006E4901" w:rsidRPr="00603221" w:rsidRDefault="006E4901" w:rsidP="00B92A37">
            <w:pPr>
              <w:spacing w:line="276" w:lineRule="auto"/>
            </w:pPr>
          </w:p>
        </w:tc>
      </w:tr>
      <w:tr w:rsidR="006E4901" w:rsidRPr="00DF02B0" w14:paraId="3FBD250A" w14:textId="77777777" w:rsidTr="00B92A37">
        <w:tc>
          <w:tcPr>
            <w:tcW w:w="5000" w:type="pct"/>
            <w:gridSpan w:val="15"/>
          </w:tcPr>
          <w:p w14:paraId="46F4FDE5" w14:textId="77777777" w:rsidR="006E4901" w:rsidRPr="00603221" w:rsidRDefault="006E4901" w:rsidP="00B92A37">
            <w:pPr>
              <w:spacing w:line="276" w:lineRule="auto"/>
            </w:pPr>
          </w:p>
        </w:tc>
      </w:tr>
      <w:tr w:rsidR="006E4901" w:rsidRPr="00DF02B0" w14:paraId="1BC7FDC9" w14:textId="77777777" w:rsidTr="00B92A37">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603221" w:rsidRDefault="006E4901" w:rsidP="00B92A37">
            <w:pPr>
              <w:spacing w:line="276" w:lineRule="auto"/>
              <w:rPr>
                <w:b/>
              </w:rPr>
            </w:pPr>
            <w:r w:rsidRPr="00603221">
              <w:rPr>
                <w:b/>
              </w:rPr>
              <w:t>ΕΚΠΑΙΔΕΥΣΗ</w:t>
            </w:r>
          </w:p>
        </w:tc>
        <w:tc>
          <w:tcPr>
            <w:tcW w:w="3773" w:type="pct"/>
            <w:gridSpan w:val="11"/>
          </w:tcPr>
          <w:p w14:paraId="5B7B1456" w14:textId="77777777" w:rsidR="006E4901" w:rsidRPr="00603221" w:rsidRDefault="006E4901" w:rsidP="00B92A37">
            <w:pPr>
              <w:spacing w:line="276" w:lineRule="auto"/>
            </w:pPr>
          </w:p>
        </w:tc>
      </w:tr>
      <w:tr w:rsidR="006E4901" w:rsidRPr="00DF02B0" w14:paraId="1602E1A4" w14:textId="77777777" w:rsidTr="00B92A37">
        <w:tc>
          <w:tcPr>
            <w:tcW w:w="1699" w:type="pct"/>
            <w:gridSpan w:val="9"/>
            <w:tcBorders>
              <w:top w:val="double" w:sz="6" w:space="0" w:color="auto"/>
              <w:left w:val="double" w:sz="6" w:space="0" w:color="auto"/>
              <w:bottom w:val="nil"/>
              <w:right w:val="single" w:sz="6" w:space="0" w:color="auto"/>
            </w:tcBorders>
            <w:vAlign w:val="center"/>
          </w:tcPr>
          <w:p w14:paraId="625FD9FD" w14:textId="77777777" w:rsidR="006E4901" w:rsidRPr="00603221" w:rsidRDefault="006E4901" w:rsidP="00B92A37">
            <w:pPr>
              <w:spacing w:line="276" w:lineRule="auto"/>
              <w:jc w:val="center"/>
              <w:rPr>
                <w:b/>
              </w:rPr>
            </w:pPr>
            <w:r w:rsidRPr="00603221">
              <w:rPr>
                <w:b/>
              </w:rPr>
              <w:t>Όνομα Ιδρύματος</w:t>
            </w:r>
          </w:p>
        </w:tc>
        <w:tc>
          <w:tcPr>
            <w:tcW w:w="1045" w:type="pct"/>
            <w:tcBorders>
              <w:top w:val="double" w:sz="6" w:space="0" w:color="auto"/>
              <w:left w:val="nil"/>
              <w:bottom w:val="nil"/>
              <w:right w:val="single" w:sz="6" w:space="0" w:color="auto"/>
            </w:tcBorders>
            <w:vAlign w:val="center"/>
          </w:tcPr>
          <w:p w14:paraId="123AB42D" w14:textId="77777777" w:rsidR="006E4901" w:rsidRPr="00603221" w:rsidRDefault="006E4901" w:rsidP="00B92A37">
            <w:pPr>
              <w:spacing w:line="276" w:lineRule="auto"/>
              <w:jc w:val="center"/>
              <w:rPr>
                <w:b/>
              </w:rPr>
            </w:pPr>
            <w:r w:rsidRPr="00603221">
              <w:rPr>
                <w:b/>
              </w:rPr>
              <w:t>Τίτλος Πτυχίου</w:t>
            </w:r>
          </w:p>
        </w:tc>
        <w:tc>
          <w:tcPr>
            <w:tcW w:w="1240" w:type="pct"/>
            <w:gridSpan w:val="4"/>
            <w:tcBorders>
              <w:top w:val="double" w:sz="6" w:space="0" w:color="auto"/>
              <w:left w:val="nil"/>
              <w:bottom w:val="nil"/>
              <w:right w:val="single" w:sz="6" w:space="0" w:color="auto"/>
            </w:tcBorders>
            <w:vAlign w:val="center"/>
          </w:tcPr>
          <w:p w14:paraId="711EE016" w14:textId="77777777" w:rsidR="006E4901" w:rsidRPr="00603221" w:rsidRDefault="006E4901" w:rsidP="00B92A37">
            <w:pPr>
              <w:spacing w:line="276" w:lineRule="auto"/>
              <w:jc w:val="center"/>
              <w:rPr>
                <w:b/>
              </w:rPr>
            </w:pPr>
            <w:r w:rsidRPr="00603221">
              <w:rPr>
                <w:b/>
              </w:rPr>
              <w:t>Ειδικότητα</w:t>
            </w:r>
          </w:p>
        </w:tc>
        <w:tc>
          <w:tcPr>
            <w:tcW w:w="1016" w:type="pct"/>
            <w:tcBorders>
              <w:top w:val="double" w:sz="6" w:space="0" w:color="auto"/>
              <w:left w:val="nil"/>
              <w:bottom w:val="nil"/>
              <w:right w:val="double" w:sz="6" w:space="0" w:color="auto"/>
            </w:tcBorders>
            <w:vAlign w:val="center"/>
          </w:tcPr>
          <w:p w14:paraId="48879F9B" w14:textId="77777777" w:rsidR="006E4901" w:rsidRPr="00603221" w:rsidRDefault="006E4901" w:rsidP="00B92A37">
            <w:pPr>
              <w:spacing w:line="276" w:lineRule="auto"/>
              <w:jc w:val="center"/>
              <w:rPr>
                <w:b/>
              </w:rPr>
            </w:pPr>
            <w:r w:rsidRPr="00603221">
              <w:rPr>
                <w:b/>
              </w:rPr>
              <w:t>Ημερομηνία Απόκτησης Πτυχίου</w:t>
            </w:r>
          </w:p>
        </w:tc>
      </w:tr>
      <w:tr w:rsidR="006E4901" w:rsidRPr="00DF02B0" w14:paraId="7F000094" w14:textId="77777777" w:rsidTr="00B92A37">
        <w:tc>
          <w:tcPr>
            <w:tcW w:w="1699" w:type="pct"/>
            <w:gridSpan w:val="9"/>
            <w:tcBorders>
              <w:top w:val="double" w:sz="6" w:space="0" w:color="auto"/>
              <w:left w:val="double" w:sz="6" w:space="0" w:color="auto"/>
              <w:bottom w:val="single" w:sz="6" w:space="0" w:color="auto"/>
              <w:right w:val="single" w:sz="6" w:space="0" w:color="auto"/>
            </w:tcBorders>
          </w:tcPr>
          <w:p w14:paraId="07970C60" w14:textId="77777777" w:rsidR="006E4901" w:rsidRPr="00603221" w:rsidRDefault="006E4901" w:rsidP="00B92A37">
            <w:pPr>
              <w:spacing w:line="276" w:lineRule="auto"/>
            </w:pPr>
          </w:p>
          <w:p w14:paraId="48C27067" w14:textId="77777777" w:rsidR="006E4901" w:rsidRPr="00603221" w:rsidRDefault="006E4901" w:rsidP="00B92A37">
            <w:pPr>
              <w:spacing w:line="276" w:lineRule="auto"/>
            </w:pPr>
          </w:p>
        </w:tc>
        <w:tc>
          <w:tcPr>
            <w:tcW w:w="1045" w:type="pct"/>
            <w:tcBorders>
              <w:top w:val="double" w:sz="6" w:space="0" w:color="auto"/>
              <w:left w:val="nil"/>
              <w:bottom w:val="single" w:sz="6" w:space="0" w:color="auto"/>
              <w:right w:val="single" w:sz="6" w:space="0" w:color="auto"/>
            </w:tcBorders>
          </w:tcPr>
          <w:p w14:paraId="665EFBBA" w14:textId="77777777" w:rsidR="006E4901" w:rsidRPr="00603221" w:rsidRDefault="006E4901" w:rsidP="00B92A37">
            <w:pPr>
              <w:spacing w:line="276" w:lineRule="auto"/>
            </w:pPr>
          </w:p>
        </w:tc>
        <w:tc>
          <w:tcPr>
            <w:tcW w:w="1240" w:type="pct"/>
            <w:gridSpan w:val="4"/>
            <w:tcBorders>
              <w:top w:val="double" w:sz="6" w:space="0" w:color="auto"/>
              <w:left w:val="nil"/>
              <w:bottom w:val="single" w:sz="6" w:space="0" w:color="auto"/>
              <w:right w:val="single" w:sz="6" w:space="0" w:color="auto"/>
            </w:tcBorders>
          </w:tcPr>
          <w:p w14:paraId="64EC0661" w14:textId="77777777" w:rsidR="006E4901" w:rsidRPr="00603221" w:rsidRDefault="006E4901" w:rsidP="00B92A37">
            <w:pPr>
              <w:spacing w:line="276" w:lineRule="auto"/>
            </w:pPr>
          </w:p>
        </w:tc>
        <w:tc>
          <w:tcPr>
            <w:tcW w:w="1016" w:type="pct"/>
            <w:tcBorders>
              <w:top w:val="double" w:sz="6" w:space="0" w:color="auto"/>
              <w:left w:val="nil"/>
              <w:bottom w:val="single" w:sz="6" w:space="0" w:color="auto"/>
              <w:right w:val="double" w:sz="6" w:space="0" w:color="auto"/>
            </w:tcBorders>
          </w:tcPr>
          <w:p w14:paraId="4DBDA216" w14:textId="77777777" w:rsidR="006E4901" w:rsidRPr="00603221" w:rsidRDefault="006E4901" w:rsidP="00B92A37">
            <w:pPr>
              <w:spacing w:line="276" w:lineRule="auto"/>
            </w:pPr>
          </w:p>
        </w:tc>
      </w:tr>
      <w:tr w:rsidR="006E4901" w:rsidRPr="00DF02B0" w14:paraId="07289598" w14:textId="77777777" w:rsidTr="00B92A37">
        <w:tc>
          <w:tcPr>
            <w:tcW w:w="1699" w:type="pct"/>
            <w:gridSpan w:val="9"/>
            <w:tcBorders>
              <w:top w:val="nil"/>
              <w:left w:val="double" w:sz="6" w:space="0" w:color="auto"/>
              <w:bottom w:val="nil"/>
              <w:right w:val="single" w:sz="6" w:space="0" w:color="auto"/>
            </w:tcBorders>
          </w:tcPr>
          <w:p w14:paraId="3E231EC2" w14:textId="77777777" w:rsidR="006E4901" w:rsidRPr="00603221" w:rsidRDefault="006E4901" w:rsidP="00B92A37">
            <w:pPr>
              <w:spacing w:line="276" w:lineRule="auto"/>
            </w:pPr>
          </w:p>
          <w:p w14:paraId="645FCF04" w14:textId="77777777" w:rsidR="006E4901" w:rsidRPr="00603221" w:rsidRDefault="006E4901" w:rsidP="00B92A37">
            <w:pPr>
              <w:spacing w:line="276" w:lineRule="auto"/>
            </w:pPr>
          </w:p>
        </w:tc>
        <w:tc>
          <w:tcPr>
            <w:tcW w:w="1045" w:type="pct"/>
            <w:tcBorders>
              <w:top w:val="nil"/>
              <w:left w:val="nil"/>
              <w:bottom w:val="nil"/>
              <w:right w:val="single" w:sz="6" w:space="0" w:color="auto"/>
            </w:tcBorders>
          </w:tcPr>
          <w:p w14:paraId="4A95C4CA" w14:textId="77777777" w:rsidR="006E4901" w:rsidRPr="00603221" w:rsidRDefault="006E4901" w:rsidP="00B92A37">
            <w:pPr>
              <w:spacing w:line="276" w:lineRule="auto"/>
            </w:pPr>
          </w:p>
        </w:tc>
        <w:tc>
          <w:tcPr>
            <w:tcW w:w="1240" w:type="pct"/>
            <w:gridSpan w:val="4"/>
            <w:tcBorders>
              <w:top w:val="nil"/>
              <w:left w:val="nil"/>
              <w:bottom w:val="nil"/>
              <w:right w:val="single" w:sz="6" w:space="0" w:color="auto"/>
            </w:tcBorders>
          </w:tcPr>
          <w:p w14:paraId="6EAB4848" w14:textId="77777777" w:rsidR="006E4901" w:rsidRPr="00603221" w:rsidRDefault="006E4901" w:rsidP="00B92A37">
            <w:pPr>
              <w:spacing w:line="276" w:lineRule="auto"/>
            </w:pPr>
          </w:p>
        </w:tc>
        <w:tc>
          <w:tcPr>
            <w:tcW w:w="1016" w:type="pct"/>
            <w:tcBorders>
              <w:top w:val="nil"/>
              <w:left w:val="nil"/>
              <w:bottom w:val="nil"/>
              <w:right w:val="double" w:sz="6" w:space="0" w:color="auto"/>
            </w:tcBorders>
          </w:tcPr>
          <w:p w14:paraId="3C00D643" w14:textId="77777777" w:rsidR="006E4901" w:rsidRPr="00603221" w:rsidRDefault="006E4901" w:rsidP="00B92A37">
            <w:pPr>
              <w:spacing w:line="276" w:lineRule="auto"/>
            </w:pPr>
          </w:p>
        </w:tc>
      </w:tr>
      <w:tr w:rsidR="006E4901" w:rsidRPr="00DF02B0" w14:paraId="06D824CB" w14:textId="77777777" w:rsidTr="00B92A37">
        <w:tc>
          <w:tcPr>
            <w:tcW w:w="1699" w:type="pct"/>
            <w:gridSpan w:val="9"/>
            <w:tcBorders>
              <w:top w:val="single" w:sz="6" w:space="0" w:color="auto"/>
              <w:left w:val="double" w:sz="6" w:space="0" w:color="auto"/>
              <w:bottom w:val="double" w:sz="4" w:space="0" w:color="auto"/>
              <w:right w:val="single" w:sz="6" w:space="0" w:color="auto"/>
            </w:tcBorders>
          </w:tcPr>
          <w:p w14:paraId="3AFFA61C" w14:textId="77777777" w:rsidR="006E4901" w:rsidRPr="00603221" w:rsidRDefault="006E4901" w:rsidP="00B92A37">
            <w:pPr>
              <w:spacing w:line="276" w:lineRule="auto"/>
            </w:pPr>
          </w:p>
          <w:p w14:paraId="7C945B5B" w14:textId="77777777" w:rsidR="006E4901" w:rsidRPr="00603221" w:rsidRDefault="006E4901" w:rsidP="00B92A37">
            <w:pPr>
              <w:spacing w:line="276" w:lineRule="auto"/>
            </w:pPr>
          </w:p>
        </w:tc>
        <w:tc>
          <w:tcPr>
            <w:tcW w:w="1045" w:type="pct"/>
            <w:tcBorders>
              <w:top w:val="single" w:sz="6" w:space="0" w:color="auto"/>
              <w:left w:val="nil"/>
              <w:bottom w:val="double" w:sz="4" w:space="0" w:color="auto"/>
              <w:right w:val="single" w:sz="6" w:space="0" w:color="auto"/>
            </w:tcBorders>
          </w:tcPr>
          <w:p w14:paraId="6281B46F" w14:textId="77777777" w:rsidR="006E4901" w:rsidRPr="00603221" w:rsidRDefault="006E4901" w:rsidP="00B92A37">
            <w:pPr>
              <w:spacing w:line="276" w:lineRule="auto"/>
            </w:pPr>
          </w:p>
        </w:tc>
        <w:tc>
          <w:tcPr>
            <w:tcW w:w="1240" w:type="pct"/>
            <w:gridSpan w:val="4"/>
            <w:tcBorders>
              <w:top w:val="single" w:sz="6" w:space="0" w:color="auto"/>
              <w:left w:val="nil"/>
              <w:bottom w:val="double" w:sz="4" w:space="0" w:color="auto"/>
              <w:right w:val="single" w:sz="6" w:space="0" w:color="auto"/>
            </w:tcBorders>
          </w:tcPr>
          <w:p w14:paraId="24F3E243" w14:textId="77777777" w:rsidR="006E4901" w:rsidRPr="00603221" w:rsidRDefault="006E4901" w:rsidP="00B92A37">
            <w:pPr>
              <w:spacing w:line="276" w:lineRule="auto"/>
            </w:pPr>
          </w:p>
        </w:tc>
        <w:tc>
          <w:tcPr>
            <w:tcW w:w="1016" w:type="pct"/>
            <w:tcBorders>
              <w:top w:val="single" w:sz="6" w:space="0" w:color="auto"/>
              <w:left w:val="nil"/>
              <w:bottom w:val="double" w:sz="4" w:space="0" w:color="auto"/>
              <w:right w:val="double" w:sz="6" w:space="0" w:color="auto"/>
            </w:tcBorders>
          </w:tcPr>
          <w:p w14:paraId="3B3BF94F" w14:textId="77777777" w:rsidR="006E4901" w:rsidRPr="00603221" w:rsidRDefault="006E4901" w:rsidP="00B92A37">
            <w:pPr>
              <w:spacing w:line="276" w:lineRule="auto"/>
            </w:pPr>
          </w:p>
        </w:tc>
      </w:tr>
      <w:tr w:rsidR="006E4901" w:rsidRPr="000C0A1F" w14:paraId="51DD10AC" w14:textId="77777777" w:rsidTr="00B92A37">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9"/>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603221" w:rsidRDefault="006E4901" w:rsidP="00B92A37">
            <w:pPr>
              <w:spacing w:after="0" w:line="276" w:lineRule="auto"/>
              <w:jc w:val="center"/>
              <w:rPr>
                <w:b/>
                <w:lang w:val="el-GR"/>
              </w:rPr>
            </w:pPr>
            <w:r w:rsidRPr="00603221">
              <w:rPr>
                <w:b/>
                <w:lang w:val="el-GR"/>
              </w:rPr>
              <w:t xml:space="preserve">ΚΑΤΗΓΟΡΙΑ ΣΤΕΛΕΧΟΥΣ </w:t>
            </w:r>
          </w:p>
          <w:p w14:paraId="2E76C552" w14:textId="77777777" w:rsidR="006E4901" w:rsidRPr="00603221" w:rsidRDefault="006E4901" w:rsidP="00B92A37">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603221" w:rsidRDefault="006E4901" w:rsidP="00B92A37">
            <w:pPr>
              <w:spacing w:line="276" w:lineRule="auto"/>
              <w:rPr>
                <w:lang w:val="el-GR"/>
              </w:rPr>
            </w:pPr>
          </w:p>
        </w:tc>
      </w:tr>
    </w:tbl>
    <w:p w14:paraId="28D570B3" w14:textId="343454A3" w:rsidR="006E4901" w:rsidRPr="00603221" w:rsidRDefault="00B92A37"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r>
        <w:rPr>
          <w:i/>
          <w:color w:val="5B9BD5"/>
          <w:lang w:val="el-GR"/>
        </w:rPr>
        <w:br w:type="textWrapping" w:clear="all"/>
      </w:r>
    </w:p>
    <w:p w14:paraId="1F51512E" w14:textId="77777777" w:rsidR="006E4901" w:rsidRPr="00603221" w:rsidRDefault="006E4901" w:rsidP="006E4901">
      <w:pPr>
        <w:rPr>
          <w:i/>
          <w:color w:val="5B9BD5"/>
          <w:lang w:val="el-GR"/>
        </w:rPr>
      </w:pPr>
    </w:p>
    <w:p w14:paraId="0DA41680"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3CA9C4D" w14:textId="77777777" w:rsidTr="008B4966">
        <w:trPr>
          <w:trHeight w:val="567"/>
        </w:trPr>
        <w:tc>
          <w:tcPr>
            <w:tcW w:w="5000" w:type="pct"/>
            <w:shd w:val="pct10" w:color="auto" w:fill="auto"/>
            <w:vAlign w:val="center"/>
          </w:tcPr>
          <w:p w14:paraId="6AFFD63C" w14:textId="77777777" w:rsidR="006E4901" w:rsidRPr="00603221" w:rsidRDefault="006E4901" w:rsidP="008B4966">
            <w:pPr>
              <w:spacing w:line="276" w:lineRule="auto"/>
              <w:jc w:val="center"/>
            </w:pPr>
            <w:r w:rsidRPr="00603221">
              <w:rPr>
                <w:b/>
              </w:rPr>
              <w:t>ΕΠΑΓΓΕΛΜΑΤΙΚΗ ΕΜΠΕΙΡΙΑ</w:t>
            </w:r>
          </w:p>
        </w:tc>
      </w:tr>
    </w:tbl>
    <w:p w14:paraId="3EDB3461"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3466DEE" w14:textId="77777777" w:rsidTr="008B4966">
        <w:trPr>
          <w:cantSplit/>
        </w:trPr>
        <w:tc>
          <w:tcPr>
            <w:tcW w:w="1315" w:type="pct"/>
            <w:vMerge w:val="restart"/>
            <w:shd w:val="clear" w:color="auto" w:fill="E6E6E6"/>
            <w:vAlign w:val="center"/>
          </w:tcPr>
          <w:p w14:paraId="7A753132" w14:textId="77777777" w:rsidR="006E4901" w:rsidRPr="00603221" w:rsidRDefault="006E4901" w:rsidP="008B4966">
            <w:pPr>
              <w:spacing w:before="120" w:after="0" w:line="276" w:lineRule="auto"/>
              <w:jc w:val="center"/>
              <w:rPr>
                <w:b/>
              </w:rPr>
            </w:pPr>
            <w:r w:rsidRPr="00603221">
              <w:rPr>
                <w:b/>
              </w:rPr>
              <w:t>Έργο</w:t>
            </w:r>
          </w:p>
        </w:tc>
        <w:tc>
          <w:tcPr>
            <w:tcW w:w="730" w:type="pct"/>
            <w:vMerge w:val="restart"/>
            <w:shd w:val="clear" w:color="auto" w:fill="E6E6E6"/>
            <w:vAlign w:val="center"/>
          </w:tcPr>
          <w:p w14:paraId="7CED41B2" w14:textId="77777777" w:rsidR="006E4901" w:rsidRPr="00603221" w:rsidRDefault="006E4901" w:rsidP="008B4966">
            <w:pPr>
              <w:spacing w:before="120" w:after="0" w:line="276" w:lineRule="auto"/>
              <w:jc w:val="center"/>
              <w:rPr>
                <w:b/>
              </w:rPr>
            </w:pPr>
            <w:r w:rsidRPr="00603221">
              <w:rPr>
                <w:b/>
              </w:rPr>
              <w:t>Εργοδότης</w:t>
            </w:r>
          </w:p>
        </w:tc>
        <w:tc>
          <w:tcPr>
            <w:tcW w:w="2008" w:type="pct"/>
            <w:vMerge w:val="restart"/>
            <w:shd w:val="clear" w:color="auto" w:fill="E6E6E6"/>
            <w:vAlign w:val="center"/>
          </w:tcPr>
          <w:p w14:paraId="34FE57A7"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b"/>
              </w:rPr>
              <w:footnoteReference w:id="10"/>
            </w:r>
            <w:r w:rsidRPr="00603221">
              <w:rPr>
                <w:b/>
                <w:lang w:val="el-GR"/>
              </w:rPr>
              <w:t xml:space="preserve"> και Καθήκοντα στο Έργο </w:t>
            </w:r>
          </w:p>
        </w:tc>
        <w:tc>
          <w:tcPr>
            <w:tcW w:w="947" w:type="pct"/>
            <w:gridSpan w:val="2"/>
            <w:shd w:val="clear" w:color="auto" w:fill="E6E6E6"/>
            <w:vAlign w:val="center"/>
          </w:tcPr>
          <w:p w14:paraId="1C75839A" w14:textId="77777777" w:rsidR="006E4901" w:rsidRPr="00603221" w:rsidRDefault="006E4901" w:rsidP="008B4966">
            <w:pPr>
              <w:spacing w:before="120" w:after="0" w:line="276" w:lineRule="auto"/>
              <w:jc w:val="center"/>
              <w:rPr>
                <w:b/>
              </w:rPr>
            </w:pPr>
            <w:r w:rsidRPr="00603221">
              <w:rPr>
                <w:b/>
              </w:rPr>
              <w:t>Απασχόληση στο Έργο</w:t>
            </w:r>
          </w:p>
        </w:tc>
      </w:tr>
      <w:tr w:rsidR="006E4901" w:rsidRPr="00DF02B0" w14:paraId="6CD8234A" w14:textId="77777777" w:rsidTr="008B4966">
        <w:trPr>
          <w:cantSplit/>
        </w:trPr>
        <w:tc>
          <w:tcPr>
            <w:tcW w:w="1315" w:type="pct"/>
            <w:vMerge/>
            <w:shd w:val="clear" w:color="auto" w:fill="E6E6E6"/>
            <w:vAlign w:val="center"/>
          </w:tcPr>
          <w:p w14:paraId="1FF42C23"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603221" w:rsidRDefault="006E4901" w:rsidP="008B4966">
            <w:pPr>
              <w:spacing w:after="0" w:line="276" w:lineRule="auto"/>
              <w:jc w:val="center"/>
              <w:rPr>
                <w:b/>
              </w:rPr>
            </w:pPr>
            <w:r w:rsidRPr="00603221">
              <w:rPr>
                <w:b/>
              </w:rPr>
              <w:t>Περίοδος</w:t>
            </w:r>
          </w:p>
          <w:p w14:paraId="16F3A87F"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έως)</w:t>
            </w:r>
          </w:p>
        </w:tc>
        <w:tc>
          <w:tcPr>
            <w:tcW w:w="399" w:type="pct"/>
            <w:shd w:val="clear" w:color="auto" w:fill="E6E6E6"/>
            <w:vAlign w:val="center"/>
          </w:tcPr>
          <w:p w14:paraId="1C93CACF" w14:textId="77777777" w:rsidR="006E4901" w:rsidRPr="00603221" w:rsidRDefault="006E4901" w:rsidP="008B4966">
            <w:pPr>
              <w:spacing w:before="120" w:after="0" w:line="276" w:lineRule="auto"/>
              <w:jc w:val="center"/>
              <w:rPr>
                <w:b/>
              </w:rPr>
            </w:pPr>
            <w:r w:rsidRPr="00603221">
              <w:rPr>
                <w:b/>
              </w:rPr>
              <w:t>Α/Μ</w:t>
            </w:r>
          </w:p>
        </w:tc>
      </w:tr>
      <w:tr w:rsidR="006E4901" w:rsidRPr="00DF02B0" w14:paraId="22A1F0E4" w14:textId="77777777" w:rsidTr="008B4966">
        <w:tc>
          <w:tcPr>
            <w:tcW w:w="1315" w:type="pct"/>
          </w:tcPr>
          <w:p w14:paraId="3ACEC1A6" w14:textId="77777777" w:rsidR="006E4901" w:rsidRPr="00603221" w:rsidRDefault="006E4901" w:rsidP="008B4966">
            <w:pPr>
              <w:spacing w:before="120" w:after="0" w:line="276" w:lineRule="auto"/>
            </w:pPr>
          </w:p>
          <w:p w14:paraId="28E7C935" w14:textId="77777777" w:rsidR="006E4901" w:rsidRPr="00603221" w:rsidRDefault="006E4901" w:rsidP="008B4966">
            <w:pPr>
              <w:spacing w:before="120" w:after="0" w:line="276" w:lineRule="auto"/>
            </w:pPr>
          </w:p>
        </w:tc>
        <w:tc>
          <w:tcPr>
            <w:tcW w:w="730" w:type="pct"/>
          </w:tcPr>
          <w:p w14:paraId="5F1ED02B" w14:textId="77777777" w:rsidR="006E4901" w:rsidRPr="00603221" w:rsidRDefault="006E4901" w:rsidP="008B4966">
            <w:pPr>
              <w:spacing w:before="120" w:after="0" w:line="276" w:lineRule="auto"/>
            </w:pPr>
          </w:p>
        </w:tc>
        <w:tc>
          <w:tcPr>
            <w:tcW w:w="2008" w:type="pct"/>
          </w:tcPr>
          <w:p w14:paraId="3C24DA43" w14:textId="77777777" w:rsidR="006E4901" w:rsidRPr="00603221" w:rsidRDefault="006E4901" w:rsidP="008B4966">
            <w:pPr>
              <w:spacing w:before="120" w:after="0" w:line="276" w:lineRule="auto"/>
            </w:pPr>
          </w:p>
          <w:p w14:paraId="6CD6119B" w14:textId="77777777" w:rsidR="006E4901" w:rsidRPr="00603221" w:rsidRDefault="006E4901" w:rsidP="008B4966">
            <w:pPr>
              <w:spacing w:before="120" w:after="0" w:line="276" w:lineRule="auto"/>
            </w:pPr>
          </w:p>
          <w:p w14:paraId="6B6E5C45" w14:textId="77777777" w:rsidR="006E4901" w:rsidRPr="00603221" w:rsidRDefault="006E4901" w:rsidP="008B4966">
            <w:pPr>
              <w:spacing w:before="120" w:after="0" w:line="276" w:lineRule="auto"/>
            </w:pPr>
          </w:p>
        </w:tc>
        <w:tc>
          <w:tcPr>
            <w:tcW w:w="548" w:type="pct"/>
          </w:tcPr>
          <w:p w14:paraId="03D6B1BD" w14:textId="77777777" w:rsidR="006E4901" w:rsidRPr="00603221" w:rsidRDefault="006E4901" w:rsidP="008B4966">
            <w:pPr>
              <w:spacing w:before="120" w:after="0" w:line="276" w:lineRule="auto"/>
              <w:jc w:val="center"/>
            </w:pPr>
            <w:r w:rsidRPr="00603221">
              <w:t>__ /__ / ___</w:t>
            </w:r>
          </w:p>
          <w:p w14:paraId="5E6D5E13" w14:textId="77777777" w:rsidR="006E4901" w:rsidRPr="00603221" w:rsidRDefault="006E4901" w:rsidP="008B4966">
            <w:pPr>
              <w:spacing w:before="120" w:after="0" w:line="276" w:lineRule="auto"/>
              <w:jc w:val="center"/>
            </w:pPr>
            <w:r w:rsidRPr="00603221">
              <w:t>-</w:t>
            </w:r>
          </w:p>
          <w:p w14:paraId="24BEE482" w14:textId="77777777" w:rsidR="006E4901" w:rsidRPr="00603221" w:rsidRDefault="006E4901" w:rsidP="008B4966">
            <w:pPr>
              <w:spacing w:before="120" w:after="0" w:line="276" w:lineRule="auto"/>
              <w:jc w:val="center"/>
            </w:pPr>
            <w:r w:rsidRPr="00603221">
              <w:t>__ /__ / ___</w:t>
            </w:r>
          </w:p>
        </w:tc>
        <w:tc>
          <w:tcPr>
            <w:tcW w:w="399" w:type="pct"/>
          </w:tcPr>
          <w:p w14:paraId="4A510E64" w14:textId="77777777" w:rsidR="006E4901" w:rsidRPr="00603221" w:rsidRDefault="006E4901" w:rsidP="008B4966">
            <w:pPr>
              <w:spacing w:before="120" w:after="0" w:line="276" w:lineRule="auto"/>
              <w:jc w:val="center"/>
            </w:pPr>
          </w:p>
        </w:tc>
      </w:tr>
      <w:tr w:rsidR="006E4901" w:rsidRPr="00DF02B0" w14:paraId="2A8CC123" w14:textId="77777777" w:rsidTr="008B4966">
        <w:tc>
          <w:tcPr>
            <w:tcW w:w="1315" w:type="pct"/>
          </w:tcPr>
          <w:p w14:paraId="39A31725" w14:textId="77777777" w:rsidR="006E4901" w:rsidRPr="00603221" w:rsidRDefault="006E4901" w:rsidP="008B4966">
            <w:pPr>
              <w:spacing w:before="120" w:after="0" w:line="276" w:lineRule="auto"/>
            </w:pPr>
          </w:p>
        </w:tc>
        <w:tc>
          <w:tcPr>
            <w:tcW w:w="730" w:type="pct"/>
          </w:tcPr>
          <w:p w14:paraId="40BBC8BF" w14:textId="77777777" w:rsidR="006E4901" w:rsidRPr="00603221" w:rsidRDefault="006E4901" w:rsidP="008B4966">
            <w:pPr>
              <w:spacing w:before="120" w:after="0" w:line="276" w:lineRule="auto"/>
            </w:pPr>
          </w:p>
        </w:tc>
        <w:tc>
          <w:tcPr>
            <w:tcW w:w="2008" w:type="pct"/>
          </w:tcPr>
          <w:p w14:paraId="7F112D36" w14:textId="77777777" w:rsidR="006E4901" w:rsidRPr="00603221" w:rsidRDefault="006E4901" w:rsidP="008B4966">
            <w:pPr>
              <w:spacing w:before="120" w:after="0" w:line="276" w:lineRule="auto"/>
            </w:pPr>
          </w:p>
        </w:tc>
        <w:tc>
          <w:tcPr>
            <w:tcW w:w="548" w:type="pct"/>
          </w:tcPr>
          <w:p w14:paraId="51006B0D" w14:textId="77777777" w:rsidR="006E4901" w:rsidRPr="00603221" w:rsidRDefault="006E4901" w:rsidP="008B4966">
            <w:pPr>
              <w:spacing w:before="120" w:after="0" w:line="276" w:lineRule="auto"/>
              <w:jc w:val="center"/>
            </w:pPr>
            <w:r w:rsidRPr="00603221">
              <w:t>__ /__ / ___</w:t>
            </w:r>
          </w:p>
          <w:p w14:paraId="1817A412" w14:textId="77777777" w:rsidR="006E4901" w:rsidRPr="00603221" w:rsidRDefault="006E4901" w:rsidP="008B4966">
            <w:pPr>
              <w:spacing w:before="120" w:after="0" w:line="276" w:lineRule="auto"/>
              <w:jc w:val="center"/>
            </w:pPr>
            <w:r w:rsidRPr="00603221">
              <w:t>-</w:t>
            </w:r>
          </w:p>
          <w:p w14:paraId="5DFE11EA" w14:textId="77777777" w:rsidR="006E4901" w:rsidRPr="00603221" w:rsidRDefault="006E4901" w:rsidP="008B4966">
            <w:pPr>
              <w:spacing w:before="120" w:after="0" w:line="276" w:lineRule="auto"/>
              <w:jc w:val="center"/>
            </w:pPr>
            <w:r w:rsidRPr="00603221">
              <w:t>__ /__ / ___</w:t>
            </w:r>
          </w:p>
        </w:tc>
        <w:tc>
          <w:tcPr>
            <w:tcW w:w="399" w:type="pct"/>
          </w:tcPr>
          <w:p w14:paraId="770233DE" w14:textId="77777777" w:rsidR="006E4901" w:rsidRPr="00603221" w:rsidRDefault="006E4901" w:rsidP="008B4966">
            <w:pPr>
              <w:spacing w:before="120" w:after="0" w:line="276" w:lineRule="auto"/>
              <w:jc w:val="center"/>
            </w:pPr>
          </w:p>
        </w:tc>
      </w:tr>
      <w:tr w:rsidR="006E4901" w:rsidRPr="00DF02B0" w14:paraId="3CECC87D" w14:textId="77777777" w:rsidTr="008B4966">
        <w:tc>
          <w:tcPr>
            <w:tcW w:w="1315" w:type="pct"/>
          </w:tcPr>
          <w:p w14:paraId="74DA2E5C" w14:textId="77777777" w:rsidR="006E4901" w:rsidRPr="00603221" w:rsidRDefault="006E4901" w:rsidP="008B4966">
            <w:pPr>
              <w:spacing w:before="120" w:after="0" w:line="276" w:lineRule="auto"/>
            </w:pPr>
          </w:p>
        </w:tc>
        <w:tc>
          <w:tcPr>
            <w:tcW w:w="730" w:type="pct"/>
          </w:tcPr>
          <w:p w14:paraId="713166AC" w14:textId="77777777" w:rsidR="006E4901" w:rsidRPr="00603221" w:rsidRDefault="006E4901" w:rsidP="008B4966">
            <w:pPr>
              <w:spacing w:before="120" w:after="0" w:line="276" w:lineRule="auto"/>
            </w:pPr>
          </w:p>
        </w:tc>
        <w:tc>
          <w:tcPr>
            <w:tcW w:w="2008" w:type="pct"/>
          </w:tcPr>
          <w:p w14:paraId="0F3CBA04" w14:textId="77777777" w:rsidR="006E4901" w:rsidRPr="00603221" w:rsidRDefault="006E4901" w:rsidP="008B4966">
            <w:pPr>
              <w:spacing w:before="120" w:after="0" w:line="276" w:lineRule="auto"/>
            </w:pPr>
          </w:p>
        </w:tc>
        <w:tc>
          <w:tcPr>
            <w:tcW w:w="548" w:type="pct"/>
          </w:tcPr>
          <w:p w14:paraId="27B8E3BA" w14:textId="77777777" w:rsidR="006E4901" w:rsidRPr="00603221" w:rsidRDefault="006E4901" w:rsidP="008B4966">
            <w:pPr>
              <w:spacing w:before="120" w:after="0" w:line="276" w:lineRule="auto"/>
              <w:jc w:val="center"/>
            </w:pPr>
            <w:r w:rsidRPr="00603221">
              <w:t>__ /__ / ___</w:t>
            </w:r>
          </w:p>
          <w:p w14:paraId="7B0519DA" w14:textId="77777777" w:rsidR="006E4901" w:rsidRPr="00603221" w:rsidRDefault="006E4901" w:rsidP="008B4966">
            <w:pPr>
              <w:spacing w:before="120" w:after="0" w:line="276" w:lineRule="auto"/>
              <w:jc w:val="center"/>
            </w:pPr>
            <w:r w:rsidRPr="00603221">
              <w:t>-</w:t>
            </w:r>
          </w:p>
          <w:p w14:paraId="0DBDC4BF" w14:textId="77777777" w:rsidR="006E4901" w:rsidRPr="00603221" w:rsidRDefault="006E4901" w:rsidP="008B4966">
            <w:pPr>
              <w:spacing w:before="120" w:after="0" w:line="276" w:lineRule="auto"/>
              <w:jc w:val="center"/>
            </w:pPr>
            <w:r w:rsidRPr="00603221">
              <w:t>__ /__ / ___</w:t>
            </w:r>
          </w:p>
        </w:tc>
        <w:tc>
          <w:tcPr>
            <w:tcW w:w="399" w:type="pct"/>
          </w:tcPr>
          <w:p w14:paraId="4431934D" w14:textId="77777777" w:rsidR="006E4901" w:rsidRPr="00603221" w:rsidRDefault="006E4901" w:rsidP="008B4966">
            <w:pPr>
              <w:spacing w:before="120" w:after="0" w:line="276" w:lineRule="auto"/>
              <w:jc w:val="center"/>
            </w:pPr>
          </w:p>
        </w:tc>
      </w:tr>
    </w:tbl>
    <w:p w14:paraId="62D4433E" w14:textId="77777777" w:rsidR="006E4901" w:rsidRPr="00603221" w:rsidRDefault="006E4901" w:rsidP="006E4901">
      <w:pPr>
        <w:spacing w:line="276" w:lineRule="auto"/>
        <w:sectPr w:rsidR="006E4901" w:rsidRPr="00603221" w:rsidSect="00DF02B0">
          <w:headerReference w:type="default" r:id="rId32"/>
          <w:footerReference w:type="default" r:id="rId33"/>
          <w:headerReference w:type="first" r:id="rId34"/>
          <w:pgSz w:w="16838" w:h="11906" w:orient="landscape"/>
          <w:pgMar w:top="1134" w:right="1134" w:bottom="1134" w:left="1134" w:header="720" w:footer="709" w:gutter="0"/>
          <w:cols w:space="720"/>
          <w:titlePg/>
          <w:docGrid w:linePitch="360"/>
        </w:sectPr>
      </w:pPr>
    </w:p>
    <w:p w14:paraId="04248794" w14:textId="77777777" w:rsidR="008338F0" w:rsidRPr="00603221" w:rsidRDefault="003355E7" w:rsidP="003329FF">
      <w:pPr>
        <w:pStyle w:val="2"/>
        <w:numPr>
          <w:ilvl w:val="0"/>
          <w:numId w:val="0"/>
        </w:numPr>
        <w:ind w:left="576" w:hanging="576"/>
        <w:rPr>
          <w:rFonts w:cs="Tahoma"/>
        </w:rPr>
      </w:pPr>
      <w:bookmarkStart w:id="484" w:name="_Ref510087097"/>
      <w:bookmarkStart w:id="485" w:name="_Ref40980475"/>
      <w:bookmarkStart w:id="486" w:name="_Ref55324393"/>
      <w:bookmarkStart w:id="487" w:name="_Toc97194377"/>
      <w:bookmarkStart w:id="488" w:name="_Toc97194481"/>
      <w:bookmarkStart w:id="489" w:name="_Toc128087126"/>
      <w:r w:rsidRPr="00603221">
        <w:rPr>
          <w:rFonts w:cs="Tahoma"/>
        </w:rPr>
        <w:lastRenderedPageBreak/>
        <w:t>ΠΑΡΑΡΤΗΜΑ V – Υπόδειγμα Τεχνικής Προσφοράς</w:t>
      </w:r>
      <w:bookmarkEnd w:id="484"/>
      <w:bookmarkEnd w:id="485"/>
      <w:bookmarkEnd w:id="486"/>
      <w:bookmarkEnd w:id="487"/>
      <w:bookmarkEnd w:id="488"/>
      <w:bookmarkEnd w:id="489"/>
      <w:r w:rsidRPr="00603221">
        <w:rPr>
          <w:rFonts w:cs="Tahoma"/>
        </w:rPr>
        <w:t xml:space="preserve"> </w:t>
      </w:r>
    </w:p>
    <w:p w14:paraId="17C57E13" w14:textId="77777777" w:rsidR="00E36548" w:rsidRDefault="00E36548" w:rsidP="00C93CF5">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E36548" w:rsidRPr="00E36548" w14:paraId="3A4891C5" w14:textId="77777777" w:rsidTr="00C4217E">
        <w:trPr>
          <w:trHeight w:val="513"/>
        </w:trPr>
        <w:tc>
          <w:tcPr>
            <w:tcW w:w="5000" w:type="pct"/>
            <w:gridSpan w:val="3"/>
            <w:shd w:val="clear" w:color="000000" w:fill="B3B3B3"/>
            <w:vAlign w:val="center"/>
            <w:hideMark/>
          </w:tcPr>
          <w:p w14:paraId="0E825D79" w14:textId="77777777" w:rsidR="00E36548" w:rsidRPr="00252398" w:rsidRDefault="00E36548" w:rsidP="00C4217E">
            <w:pPr>
              <w:spacing w:before="60" w:after="60"/>
              <w:jc w:val="center"/>
              <w:rPr>
                <w:b/>
                <w:lang w:val="el-GR" w:eastAsia="el-GR"/>
              </w:rPr>
            </w:pPr>
            <w:r w:rsidRPr="00F82A8D">
              <w:rPr>
                <w:b/>
                <w:lang w:val="el-GR"/>
              </w:rPr>
              <w:t>Περιεχόμενα Τεχνικής Προσφοράς</w:t>
            </w:r>
          </w:p>
        </w:tc>
      </w:tr>
      <w:tr w:rsidR="00E36548" w:rsidRPr="006116B0" w14:paraId="39DFFA94" w14:textId="77777777" w:rsidTr="00F82A8D">
        <w:trPr>
          <w:trHeight w:val="513"/>
        </w:trPr>
        <w:tc>
          <w:tcPr>
            <w:tcW w:w="431" w:type="pct"/>
            <w:shd w:val="clear" w:color="000000" w:fill="B3B3B3"/>
            <w:vAlign w:val="center"/>
          </w:tcPr>
          <w:p w14:paraId="0D0D0FDB" w14:textId="77777777" w:rsidR="00E36548" w:rsidRPr="00252398" w:rsidRDefault="00E36548" w:rsidP="00C4217E">
            <w:pPr>
              <w:spacing w:before="60" w:after="60"/>
              <w:jc w:val="center"/>
              <w:rPr>
                <w:b/>
                <w:lang w:val="el-GR" w:eastAsia="el-GR"/>
              </w:rPr>
            </w:pPr>
            <w:r w:rsidRPr="00252398">
              <w:rPr>
                <w:b/>
                <w:lang w:val="el-GR" w:eastAsia="el-GR"/>
              </w:rPr>
              <w:t>Α/Α</w:t>
            </w:r>
          </w:p>
        </w:tc>
        <w:tc>
          <w:tcPr>
            <w:tcW w:w="3513" w:type="pct"/>
            <w:shd w:val="clear" w:color="000000" w:fill="B3B3B3"/>
            <w:vAlign w:val="center"/>
          </w:tcPr>
          <w:p w14:paraId="4925FD81" w14:textId="77777777" w:rsidR="00E36548" w:rsidRPr="00F82A8D" w:rsidRDefault="00E36548" w:rsidP="00C4217E">
            <w:pPr>
              <w:spacing w:before="60" w:after="60"/>
              <w:jc w:val="center"/>
              <w:rPr>
                <w:b/>
              </w:rPr>
            </w:pPr>
            <w:r w:rsidRPr="00F82A8D">
              <w:rPr>
                <w:b/>
              </w:rPr>
              <w:t>Τίτλος Ενότητας</w:t>
            </w:r>
          </w:p>
        </w:tc>
        <w:tc>
          <w:tcPr>
            <w:tcW w:w="1056" w:type="pct"/>
            <w:shd w:val="clear" w:color="000000" w:fill="B3B3B3"/>
          </w:tcPr>
          <w:p w14:paraId="517B1980" w14:textId="77777777" w:rsidR="00E36548" w:rsidRDefault="00E36548" w:rsidP="00C4217E">
            <w:pPr>
              <w:spacing w:before="60" w:after="60"/>
              <w:jc w:val="center"/>
              <w:rPr>
                <w:b/>
                <w:lang w:val="el-GR"/>
              </w:rPr>
            </w:pPr>
            <w:r w:rsidRPr="00F82A8D">
              <w:rPr>
                <w:b/>
                <w:lang w:val="el-GR"/>
              </w:rPr>
              <w:t>Σύμφωνα με παραγράφους:</w:t>
            </w:r>
          </w:p>
          <w:p w14:paraId="7A8E22F5" w14:textId="69C805F2" w:rsidR="00E36548" w:rsidRPr="00F82A8D" w:rsidRDefault="00E36548" w:rsidP="00C4217E">
            <w:pPr>
              <w:spacing w:before="60" w:after="60"/>
              <w:jc w:val="center"/>
              <w:rPr>
                <w:b/>
                <w:lang w:val="el-GR"/>
              </w:rPr>
            </w:pPr>
          </w:p>
        </w:tc>
      </w:tr>
      <w:tr w:rsidR="00E36548" w:rsidRPr="00E36548" w14:paraId="71DCECCE" w14:textId="77777777" w:rsidTr="00F82A8D">
        <w:trPr>
          <w:trHeight w:val="315"/>
        </w:trPr>
        <w:tc>
          <w:tcPr>
            <w:tcW w:w="431" w:type="pct"/>
            <w:shd w:val="clear" w:color="auto" w:fill="FBE4D5" w:themeFill="accent2" w:themeFillTint="33"/>
            <w:vAlign w:val="center"/>
          </w:tcPr>
          <w:p w14:paraId="609CD70E"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7BF32560" w14:textId="77777777" w:rsidR="00E36548" w:rsidRPr="003B04C4" w:rsidRDefault="00E36548" w:rsidP="00C4217E">
            <w:pPr>
              <w:spacing w:before="60" w:after="60"/>
              <w:rPr>
                <w:b/>
                <w:lang w:val="el-GR" w:eastAsia="el-GR"/>
              </w:rPr>
            </w:pPr>
            <w:r w:rsidRPr="003B04C4">
              <w:rPr>
                <w:b/>
                <w:lang w:val="el-GR" w:eastAsia="el-GR"/>
              </w:rPr>
              <w:tab/>
              <w:t xml:space="preserve">Περιγραφή  Έργου </w:t>
            </w:r>
          </w:p>
        </w:tc>
        <w:tc>
          <w:tcPr>
            <w:tcW w:w="1056" w:type="pct"/>
            <w:shd w:val="clear" w:color="auto" w:fill="FBE4D5" w:themeFill="accent2" w:themeFillTint="33"/>
          </w:tcPr>
          <w:p w14:paraId="39EDC64B" w14:textId="77777777" w:rsidR="00E36548" w:rsidRPr="005A1E91" w:rsidRDefault="00E36548" w:rsidP="00C4217E">
            <w:pPr>
              <w:spacing w:before="60" w:after="60"/>
              <w:rPr>
                <w:b/>
                <w:lang w:val="el-GR" w:eastAsia="el-GR"/>
              </w:rPr>
            </w:pPr>
          </w:p>
        </w:tc>
      </w:tr>
      <w:tr w:rsidR="00E36548" w:rsidRPr="00E14FF7" w14:paraId="398D8FE3" w14:textId="77777777" w:rsidTr="00F82A8D">
        <w:trPr>
          <w:trHeight w:val="315"/>
        </w:trPr>
        <w:tc>
          <w:tcPr>
            <w:tcW w:w="431" w:type="pct"/>
            <w:shd w:val="clear" w:color="auto" w:fill="auto"/>
            <w:vAlign w:val="center"/>
          </w:tcPr>
          <w:p w14:paraId="43759891" w14:textId="77777777" w:rsidR="00E36548" w:rsidRPr="00252398"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tcPr>
          <w:p w14:paraId="116AC4BA" w14:textId="2890B9EE" w:rsidR="00E36548" w:rsidRPr="00252398" w:rsidRDefault="00AB12DA" w:rsidP="00C4217E">
            <w:pPr>
              <w:spacing w:before="60" w:after="60"/>
              <w:rPr>
                <w:lang w:val="el-GR" w:eastAsia="el-GR"/>
              </w:rPr>
            </w:pPr>
            <w:r>
              <w:rPr>
                <w:lang w:val="el-GR" w:eastAsia="el-GR"/>
              </w:rPr>
              <w:fldChar w:fldCharType="begin"/>
            </w:r>
            <w:r>
              <w:rPr>
                <w:lang w:val="el-GR" w:eastAsia="el-GR"/>
              </w:rPr>
              <w:instrText xml:space="preserve"> REF _Ref97199257 \h </w:instrText>
            </w:r>
            <w:r>
              <w:rPr>
                <w:lang w:val="el-GR" w:eastAsia="el-GR"/>
              </w:rPr>
            </w:r>
            <w:r>
              <w:rPr>
                <w:lang w:val="el-GR" w:eastAsia="el-GR"/>
              </w:rPr>
              <w:fldChar w:fldCharType="separate"/>
            </w:r>
            <w:r w:rsidR="000C0A1F" w:rsidRPr="00EF2204">
              <w:rPr>
                <w:lang w:val="el-GR"/>
              </w:rPr>
              <w:t>Π</w:t>
            </w:r>
            <w:r w:rsidR="000C0A1F">
              <w:rPr>
                <w:lang w:val="el-GR"/>
              </w:rPr>
              <w:t>εριβάλλον της Σύμβασης</w:t>
            </w:r>
            <w:r>
              <w:rPr>
                <w:lang w:val="el-GR" w:eastAsia="el-GR"/>
              </w:rPr>
              <w:fldChar w:fldCharType="end"/>
            </w:r>
          </w:p>
        </w:tc>
        <w:tc>
          <w:tcPr>
            <w:tcW w:w="1056" w:type="pct"/>
            <w:shd w:val="clear" w:color="auto" w:fill="auto"/>
          </w:tcPr>
          <w:p w14:paraId="4809C313" w14:textId="3EEBE8E8" w:rsidR="00E36548" w:rsidRPr="00C00860" w:rsidRDefault="00843444" w:rsidP="00C4217E">
            <w:pPr>
              <w:spacing w:before="60" w:after="60"/>
              <w:rPr>
                <w:lang w:val="el-GR" w:eastAsia="el-GR"/>
              </w:rPr>
            </w:pPr>
            <w:r>
              <w:rPr>
                <w:lang w:val="el-GR" w:eastAsia="el-GR"/>
              </w:rPr>
              <w:fldChar w:fldCharType="begin"/>
            </w:r>
            <w:r>
              <w:rPr>
                <w:lang w:val="el-GR" w:eastAsia="el-GR"/>
              </w:rPr>
              <w:instrText xml:space="preserve"> REF _Ref122694905 \r \h </w:instrText>
            </w:r>
            <w:r>
              <w:rPr>
                <w:lang w:val="el-GR" w:eastAsia="el-GR"/>
              </w:rPr>
            </w:r>
            <w:r>
              <w:rPr>
                <w:lang w:val="el-GR" w:eastAsia="el-GR"/>
              </w:rPr>
              <w:fldChar w:fldCharType="separate"/>
            </w:r>
            <w:r w:rsidR="000C0A1F">
              <w:rPr>
                <w:lang w:val="el-GR" w:eastAsia="el-GR"/>
              </w:rPr>
              <w:t>1</w:t>
            </w:r>
            <w:r>
              <w:rPr>
                <w:lang w:val="el-GR" w:eastAsia="el-GR"/>
              </w:rPr>
              <w:fldChar w:fldCharType="end"/>
            </w:r>
            <w:r>
              <w:rPr>
                <w:lang w:val="el-GR" w:eastAsia="el-GR"/>
              </w:rPr>
              <w:t xml:space="preserve"> &amp; </w:t>
            </w:r>
            <w:r>
              <w:rPr>
                <w:lang w:val="el-GR" w:eastAsia="el-GR"/>
              </w:rPr>
              <w:fldChar w:fldCharType="begin"/>
            </w:r>
            <w:r>
              <w:rPr>
                <w:lang w:val="el-GR" w:eastAsia="el-GR"/>
              </w:rPr>
              <w:instrText xml:space="preserve"> REF _Ref122694908 \r \h </w:instrText>
            </w:r>
            <w:r>
              <w:rPr>
                <w:lang w:val="el-GR" w:eastAsia="el-GR"/>
              </w:rPr>
            </w:r>
            <w:r>
              <w:rPr>
                <w:lang w:val="el-GR" w:eastAsia="el-GR"/>
              </w:rPr>
              <w:fldChar w:fldCharType="separate"/>
            </w:r>
            <w:r w:rsidR="000C0A1F">
              <w:rPr>
                <w:lang w:val="el-GR" w:eastAsia="el-GR"/>
              </w:rPr>
              <w:t>2.1</w:t>
            </w:r>
            <w:r>
              <w:rPr>
                <w:lang w:val="el-GR" w:eastAsia="el-GR"/>
              </w:rPr>
              <w:fldChar w:fldCharType="end"/>
            </w:r>
          </w:p>
        </w:tc>
      </w:tr>
      <w:tr w:rsidR="00E36548" w:rsidRPr="00E36548" w14:paraId="3F165057" w14:textId="77777777" w:rsidTr="00F82A8D">
        <w:trPr>
          <w:trHeight w:val="315"/>
        </w:trPr>
        <w:tc>
          <w:tcPr>
            <w:tcW w:w="431" w:type="pct"/>
            <w:shd w:val="clear" w:color="auto" w:fill="FBE4D5" w:themeFill="accent2" w:themeFillTint="33"/>
            <w:vAlign w:val="center"/>
          </w:tcPr>
          <w:p w14:paraId="2471703C"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2EEB6878" w14:textId="1C47CA1A" w:rsidR="00E36548" w:rsidRPr="00252398" w:rsidRDefault="00E36548" w:rsidP="00C4217E">
            <w:pPr>
              <w:spacing w:before="60" w:after="60"/>
              <w:rPr>
                <w:b/>
                <w:lang w:val="el-GR" w:eastAsia="el-GR"/>
              </w:rPr>
            </w:pPr>
            <w:r w:rsidRPr="00252398">
              <w:rPr>
                <w:b/>
                <w:lang w:val="el-GR" w:eastAsia="el-GR"/>
              </w:rPr>
              <w:tab/>
            </w:r>
            <w:r w:rsidR="00843444">
              <w:rPr>
                <w:b/>
                <w:lang w:val="el-GR" w:eastAsia="el-GR"/>
              </w:rPr>
              <w:t>Παρεχόμενες Υπηρεσίες</w:t>
            </w:r>
          </w:p>
        </w:tc>
        <w:tc>
          <w:tcPr>
            <w:tcW w:w="1056" w:type="pct"/>
            <w:shd w:val="clear" w:color="auto" w:fill="FBE4D5" w:themeFill="accent2" w:themeFillTint="33"/>
          </w:tcPr>
          <w:p w14:paraId="18137FB0" w14:textId="77777777" w:rsidR="00E36548" w:rsidRPr="00C00860" w:rsidRDefault="00E36548" w:rsidP="00C4217E">
            <w:pPr>
              <w:spacing w:before="60" w:after="60"/>
              <w:rPr>
                <w:b/>
                <w:lang w:val="el-GR" w:eastAsia="el-GR"/>
              </w:rPr>
            </w:pPr>
          </w:p>
        </w:tc>
      </w:tr>
      <w:tr w:rsidR="00E36548" w:rsidRPr="00E36548" w14:paraId="78FE770E" w14:textId="77777777" w:rsidTr="00F82A8D">
        <w:trPr>
          <w:trHeight w:val="315"/>
        </w:trPr>
        <w:tc>
          <w:tcPr>
            <w:tcW w:w="431" w:type="pct"/>
            <w:shd w:val="clear" w:color="auto" w:fill="auto"/>
            <w:vAlign w:val="center"/>
          </w:tcPr>
          <w:p w14:paraId="5614E56F" w14:textId="77777777" w:rsidR="00E36548" w:rsidRPr="00252398"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hideMark/>
          </w:tcPr>
          <w:p w14:paraId="7AB2A644" w14:textId="1973F2B6" w:rsidR="00E36548" w:rsidRPr="00843444" w:rsidRDefault="00843444" w:rsidP="00C4217E">
            <w:pPr>
              <w:spacing w:before="60" w:after="60"/>
              <w:rPr>
                <w:lang w:val="el-GR"/>
              </w:rPr>
            </w:pPr>
            <w:r w:rsidRPr="00843444">
              <w:rPr>
                <w:lang w:val="el-GR"/>
              </w:rPr>
              <w:t>Παρεχόμενες Υπηρεσίες</w:t>
            </w:r>
          </w:p>
        </w:tc>
        <w:tc>
          <w:tcPr>
            <w:tcW w:w="1056" w:type="pct"/>
          </w:tcPr>
          <w:p w14:paraId="32A181D4" w14:textId="3502B411" w:rsidR="00E36548" w:rsidRPr="00252398" w:rsidRDefault="00843444" w:rsidP="00C4217E">
            <w:pPr>
              <w:spacing w:before="60" w:after="60"/>
              <w:rPr>
                <w:lang w:val="el-GR" w:eastAsia="el-GR"/>
              </w:rPr>
            </w:pPr>
            <w:r>
              <w:rPr>
                <w:lang w:val="el-GR" w:eastAsia="el-GR"/>
              </w:rPr>
              <w:fldChar w:fldCharType="begin"/>
            </w:r>
            <w:r>
              <w:rPr>
                <w:lang w:val="el-GR" w:eastAsia="el-GR"/>
              </w:rPr>
              <w:instrText xml:space="preserve"> REF _Ref122695017 \r \h </w:instrText>
            </w:r>
            <w:r>
              <w:rPr>
                <w:lang w:val="el-GR" w:eastAsia="el-GR"/>
              </w:rPr>
            </w:r>
            <w:r>
              <w:rPr>
                <w:lang w:val="el-GR" w:eastAsia="el-GR"/>
              </w:rPr>
              <w:fldChar w:fldCharType="separate"/>
            </w:r>
            <w:r w:rsidR="000C0A1F">
              <w:rPr>
                <w:lang w:val="el-GR" w:eastAsia="el-GR"/>
              </w:rPr>
              <w:t>2.2</w:t>
            </w:r>
            <w:r>
              <w:rPr>
                <w:lang w:val="el-GR" w:eastAsia="el-GR"/>
              </w:rPr>
              <w:fldChar w:fldCharType="end"/>
            </w:r>
          </w:p>
        </w:tc>
      </w:tr>
      <w:tr w:rsidR="00E36548" w:rsidRPr="00843444" w14:paraId="05A6F9DF" w14:textId="77777777" w:rsidTr="00F82A8D">
        <w:trPr>
          <w:trHeight w:val="315"/>
        </w:trPr>
        <w:tc>
          <w:tcPr>
            <w:tcW w:w="431" w:type="pct"/>
            <w:shd w:val="clear" w:color="auto" w:fill="FBE4D5" w:themeFill="accent2" w:themeFillTint="33"/>
            <w:vAlign w:val="center"/>
          </w:tcPr>
          <w:p w14:paraId="73AAB707"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773C85B8" w14:textId="77777777" w:rsidR="00E36548" w:rsidRPr="00843444" w:rsidRDefault="00E36548" w:rsidP="00C4217E">
            <w:pPr>
              <w:spacing w:before="60" w:after="60"/>
              <w:rPr>
                <w:b/>
                <w:lang w:val="el-GR" w:eastAsia="el-GR"/>
              </w:rPr>
            </w:pPr>
            <w:r w:rsidRPr="00843444">
              <w:rPr>
                <w:b/>
                <w:bCs/>
                <w:color w:val="000000"/>
              </w:rPr>
              <w:t>Μεθοδολογία Υλοποίησης Έργου</w:t>
            </w:r>
          </w:p>
        </w:tc>
        <w:tc>
          <w:tcPr>
            <w:tcW w:w="1056" w:type="pct"/>
            <w:shd w:val="clear" w:color="auto" w:fill="FBE4D5" w:themeFill="accent2" w:themeFillTint="33"/>
          </w:tcPr>
          <w:p w14:paraId="67E2DF8C" w14:textId="77777777" w:rsidR="00E36548" w:rsidRPr="00843444" w:rsidRDefault="00E36548" w:rsidP="00C4217E">
            <w:pPr>
              <w:spacing w:before="60" w:after="60"/>
              <w:rPr>
                <w:lang w:val="el-GR" w:eastAsia="el-GR"/>
              </w:rPr>
            </w:pPr>
          </w:p>
        </w:tc>
      </w:tr>
      <w:tr w:rsidR="00E36548" w:rsidRPr="00843444" w14:paraId="44B5ECF8" w14:textId="77777777" w:rsidTr="00F82A8D">
        <w:trPr>
          <w:trHeight w:val="315"/>
        </w:trPr>
        <w:tc>
          <w:tcPr>
            <w:tcW w:w="431" w:type="pct"/>
            <w:shd w:val="clear" w:color="auto" w:fill="auto"/>
            <w:vAlign w:val="center"/>
            <w:hideMark/>
          </w:tcPr>
          <w:p w14:paraId="71CC84B9" w14:textId="77777777" w:rsidR="00E36548" w:rsidRPr="00843444" w:rsidRDefault="00E36548">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4E0CAD8F" w14:textId="33AF9A30" w:rsidR="00E36548" w:rsidRPr="00843444" w:rsidRDefault="00E36548" w:rsidP="00C4217E">
            <w:pPr>
              <w:spacing w:before="60" w:after="60"/>
              <w:rPr>
                <w:lang w:val="el-GR" w:eastAsia="el-GR"/>
              </w:rPr>
            </w:pPr>
            <w:r w:rsidRPr="00843444">
              <w:rPr>
                <w:color w:val="000000"/>
                <w:lang w:val="el-GR"/>
              </w:rPr>
              <w:t xml:space="preserve">Παραδοτέα - Χρονοδιάγραμμα </w:t>
            </w:r>
          </w:p>
        </w:tc>
        <w:tc>
          <w:tcPr>
            <w:tcW w:w="1056" w:type="pct"/>
          </w:tcPr>
          <w:p w14:paraId="576B26A2" w14:textId="1EBB7FDB" w:rsidR="00E36548" w:rsidRPr="00843444" w:rsidRDefault="00843444" w:rsidP="00C4217E">
            <w:pPr>
              <w:spacing w:before="60" w:after="60"/>
              <w:rPr>
                <w:lang w:val="el-GR" w:eastAsia="el-GR"/>
              </w:rPr>
            </w:pPr>
            <w:r w:rsidRPr="00843444">
              <w:rPr>
                <w:lang w:val="el-GR" w:eastAsia="el-GR"/>
              </w:rPr>
              <w:fldChar w:fldCharType="begin"/>
            </w:r>
            <w:r w:rsidRPr="00843444">
              <w:rPr>
                <w:lang w:val="el-GR" w:eastAsia="el-GR"/>
              </w:rPr>
              <w:instrText xml:space="preserve"> REF _Ref122695066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0C0A1F">
              <w:rPr>
                <w:lang w:val="el-GR" w:eastAsia="el-GR"/>
              </w:rPr>
              <w:t>3.1</w:t>
            </w:r>
            <w:r w:rsidRPr="00843444">
              <w:rPr>
                <w:lang w:val="el-GR" w:eastAsia="el-GR"/>
              </w:rPr>
              <w:fldChar w:fldCharType="end"/>
            </w:r>
            <w:r w:rsidRPr="00843444">
              <w:rPr>
                <w:lang w:val="el-GR" w:eastAsia="el-GR"/>
              </w:rPr>
              <w:t xml:space="preserve"> &amp; </w:t>
            </w:r>
            <w:r w:rsidRPr="00843444">
              <w:rPr>
                <w:lang w:val="el-GR" w:eastAsia="el-GR"/>
              </w:rPr>
              <w:fldChar w:fldCharType="begin"/>
            </w:r>
            <w:r w:rsidRPr="00843444">
              <w:rPr>
                <w:lang w:val="el-GR" w:eastAsia="el-GR"/>
              </w:rPr>
              <w:instrText xml:space="preserve"> REF _Ref122695067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0C0A1F">
              <w:rPr>
                <w:lang w:val="el-GR" w:eastAsia="el-GR"/>
              </w:rPr>
              <w:t>3.2</w:t>
            </w:r>
            <w:r w:rsidRPr="00843444">
              <w:rPr>
                <w:lang w:val="el-GR" w:eastAsia="el-GR"/>
              </w:rPr>
              <w:fldChar w:fldCharType="end"/>
            </w:r>
            <w:r w:rsidRPr="00843444">
              <w:rPr>
                <w:lang w:val="el-GR" w:eastAsia="el-GR"/>
              </w:rPr>
              <w:t xml:space="preserve">  </w:t>
            </w:r>
          </w:p>
        </w:tc>
      </w:tr>
      <w:tr w:rsidR="00843444" w:rsidRPr="00843444" w14:paraId="75B725BC" w14:textId="77777777" w:rsidTr="00F82A8D">
        <w:trPr>
          <w:trHeight w:val="315"/>
        </w:trPr>
        <w:tc>
          <w:tcPr>
            <w:tcW w:w="431" w:type="pct"/>
            <w:shd w:val="clear" w:color="auto" w:fill="auto"/>
            <w:vAlign w:val="center"/>
          </w:tcPr>
          <w:p w14:paraId="67DDC67D" w14:textId="77777777" w:rsidR="00843444" w:rsidRPr="00843444" w:rsidRDefault="00843444">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tcPr>
          <w:p w14:paraId="42148A5E" w14:textId="42209FED" w:rsidR="00843444" w:rsidRPr="00843444" w:rsidRDefault="00843444" w:rsidP="00C4217E">
            <w:pPr>
              <w:spacing w:before="60" w:after="60"/>
              <w:rPr>
                <w:color w:val="000000"/>
                <w:lang w:val="el-GR"/>
              </w:rPr>
            </w:pPr>
            <w:r w:rsidRPr="00843444">
              <w:rPr>
                <w:color w:val="000000"/>
                <w:lang w:val="el-GR"/>
              </w:rPr>
              <w:t>Ο</w:t>
            </w:r>
            <w:r>
              <w:rPr>
                <w:color w:val="000000"/>
                <w:lang w:val="el-GR"/>
              </w:rPr>
              <w:t>μ</w:t>
            </w:r>
            <w:r w:rsidRPr="00843444">
              <w:rPr>
                <w:color w:val="000000"/>
                <w:lang w:val="el-GR"/>
              </w:rPr>
              <w:t>άδα Έργου – Σχήμα Διοίκησης Έργου</w:t>
            </w:r>
          </w:p>
        </w:tc>
        <w:tc>
          <w:tcPr>
            <w:tcW w:w="1056" w:type="pct"/>
          </w:tcPr>
          <w:p w14:paraId="290D13A3" w14:textId="0D7CD9DB" w:rsidR="00843444" w:rsidRPr="00843444" w:rsidRDefault="00843444" w:rsidP="00C4217E">
            <w:pPr>
              <w:spacing w:before="60" w:after="60"/>
              <w:rPr>
                <w:lang w:val="el-GR" w:eastAsia="el-GR"/>
              </w:rPr>
            </w:pPr>
            <w:r w:rsidRPr="00843444">
              <w:rPr>
                <w:lang w:val="el-GR" w:eastAsia="el-GR"/>
              </w:rPr>
              <w:fldChar w:fldCharType="begin"/>
            </w:r>
            <w:r w:rsidRPr="00843444">
              <w:rPr>
                <w:lang w:val="el-GR" w:eastAsia="el-GR"/>
              </w:rPr>
              <w:instrText xml:space="preserve"> REF _Ref122695074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0C0A1F">
              <w:rPr>
                <w:lang w:val="el-GR" w:eastAsia="el-GR"/>
              </w:rPr>
              <w:t>3.3</w:t>
            </w:r>
            <w:r w:rsidRPr="00843444">
              <w:rPr>
                <w:lang w:val="el-GR" w:eastAsia="el-GR"/>
              </w:rPr>
              <w:fldChar w:fldCharType="end"/>
            </w:r>
          </w:p>
        </w:tc>
      </w:tr>
      <w:tr w:rsidR="00E36548" w:rsidRPr="00E36548" w14:paraId="1A120AB8" w14:textId="77777777" w:rsidTr="00F82A8D">
        <w:trPr>
          <w:trHeight w:val="525"/>
        </w:trPr>
        <w:tc>
          <w:tcPr>
            <w:tcW w:w="431" w:type="pct"/>
            <w:shd w:val="clear" w:color="auto" w:fill="auto"/>
            <w:vAlign w:val="center"/>
            <w:hideMark/>
          </w:tcPr>
          <w:p w14:paraId="1250B0F3" w14:textId="77777777" w:rsidR="00E36548" w:rsidRPr="00843444" w:rsidRDefault="00E36548">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3CA11F5D" w14:textId="6F1C755C" w:rsidR="00E36548" w:rsidRPr="00843444" w:rsidRDefault="00E36548" w:rsidP="00C4217E">
            <w:pPr>
              <w:spacing w:before="60" w:after="60"/>
              <w:jc w:val="left"/>
              <w:rPr>
                <w:lang w:val="el-GR" w:eastAsia="el-GR"/>
              </w:rPr>
            </w:pPr>
            <w:r w:rsidRPr="00843444">
              <w:rPr>
                <w:color w:val="000000"/>
                <w:lang w:val="el-GR"/>
              </w:rPr>
              <w:t xml:space="preserve">Μεθοδολογία Διοίκησης </w:t>
            </w:r>
            <w:r w:rsidR="00843444" w:rsidRPr="00843444">
              <w:rPr>
                <w:color w:val="000000"/>
                <w:lang w:val="el-GR"/>
              </w:rPr>
              <w:t xml:space="preserve">και Διασφάλισης Ποιότητας </w:t>
            </w:r>
            <w:r w:rsidRPr="00843444">
              <w:rPr>
                <w:color w:val="000000"/>
                <w:lang w:val="el-GR"/>
              </w:rPr>
              <w:t>Έργου</w:t>
            </w:r>
            <w:r w:rsidRPr="00843444" w:rsidDel="00E45A4D">
              <w:rPr>
                <w:color w:val="000000"/>
                <w:lang w:val="el-GR"/>
              </w:rPr>
              <w:t xml:space="preserve"> </w:t>
            </w:r>
          </w:p>
        </w:tc>
        <w:tc>
          <w:tcPr>
            <w:tcW w:w="1056" w:type="pct"/>
          </w:tcPr>
          <w:p w14:paraId="0C3CF866" w14:textId="676B531C" w:rsidR="00E36548" w:rsidRPr="00252398" w:rsidRDefault="00843444" w:rsidP="00C4217E">
            <w:pPr>
              <w:spacing w:before="60" w:after="60"/>
              <w:rPr>
                <w:lang w:val="el-GR" w:eastAsia="el-GR"/>
              </w:rPr>
            </w:pPr>
            <w:r w:rsidRPr="00843444">
              <w:rPr>
                <w:lang w:val="el-GR" w:eastAsia="el-GR"/>
              </w:rPr>
              <w:fldChar w:fldCharType="begin"/>
            </w:r>
            <w:r w:rsidRPr="00843444">
              <w:rPr>
                <w:lang w:val="el-GR" w:eastAsia="el-GR"/>
              </w:rPr>
              <w:instrText xml:space="preserve"> REF _Ref122695077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0C0A1F">
              <w:rPr>
                <w:lang w:val="el-GR" w:eastAsia="el-GR"/>
              </w:rPr>
              <w:t>3.4</w:t>
            </w:r>
            <w:r w:rsidRPr="00843444">
              <w:rPr>
                <w:lang w:val="el-GR" w:eastAsia="el-GR"/>
              </w:rPr>
              <w:fldChar w:fldCharType="end"/>
            </w:r>
          </w:p>
        </w:tc>
      </w:tr>
      <w:tr w:rsidR="00E36548" w:rsidRPr="00E36548" w14:paraId="600B9464"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131E805" w14:textId="77777777" w:rsidR="00E36548" w:rsidRPr="00252398" w:rsidRDefault="00E36548">
            <w:pPr>
              <w:pStyle w:val="aff"/>
              <w:numPr>
                <w:ilvl w:val="0"/>
                <w:numId w:val="20"/>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29EE3FB" w14:textId="77777777" w:rsidR="00E36548" w:rsidRPr="00252398" w:rsidRDefault="00E36548" w:rsidP="00C4217E">
            <w:pPr>
              <w:pStyle w:val="aff"/>
              <w:spacing w:before="60" w:after="60"/>
              <w:ind w:left="0"/>
              <w:contextualSpacing w:val="0"/>
              <w:jc w:val="left"/>
              <w:rPr>
                <w:b/>
                <w:lang w:val="el-GR" w:eastAsia="el-GR"/>
              </w:rPr>
            </w:pPr>
            <w:r w:rsidRPr="00F82A8D">
              <w:rPr>
                <w:b/>
              </w:rPr>
              <w:t>Πίνακες Συμμόρφωσης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49CD7B2" w14:textId="262DC83A" w:rsidR="00E36548" w:rsidRPr="00C00860" w:rsidRDefault="00843444" w:rsidP="00C4217E">
            <w:pPr>
              <w:pStyle w:val="aff"/>
              <w:spacing w:before="60" w:after="60"/>
              <w:ind w:left="0"/>
              <w:contextualSpacing w:val="0"/>
              <w:jc w:val="left"/>
              <w:rPr>
                <w:b/>
                <w:lang w:val="el-GR" w:eastAsia="el-GR"/>
              </w:rPr>
            </w:pPr>
            <w:r>
              <w:rPr>
                <w:b/>
                <w:lang w:val="el-GR" w:eastAsia="el-GR"/>
              </w:rPr>
              <w:fldChar w:fldCharType="begin"/>
            </w:r>
            <w:r>
              <w:rPr>
                <w:b/>
                <w:lang w:val="el-GR" w:eastAsia="el-GR"/>
              </w:rPr>
              <w:instrText xml:space="preserve"> REF _Ref510087011 \h </w:instrText>
            </w:r>
            <w:r>
              <w:rPr>
                <w:b/>
                <w:lang w:val="el-GR" w:eastAsia="el-GR"/>
              </w:rPr>
            </w:r>
            <w:r>
              <w:rPr>
                <w:b/>
                <w:lang w:val="el-GR" w:eastAsia="el-GR"/>
              </w:rPr>
              <w:fldChar w:fldCharType="separate"/>
            </w:r>
            <w:r w:rsidR="000C0A1F" w:rsidRPr="00603221">
              <w:rPr>
                <w:lang w:val="el-GR"/>
              </w:rPr>
              <w:t>ΠΑΡΑΡΤΗΜΑ ΙΙ – Πίνακες Συμμόρφωσης</w:t>
            </w:r>
            <w:r>
              <w:rPr>
                <w:b/>
                <w:lang w:val="el-GR" w:eastAsia="el-GR"/>
              </w:rPr>
              <w:fldChar w:fldCharType="end"/>
            </w:r>
          </w:p>
        </w:tc>
      </w:tr>
      <w:tr w:rsidR="00E36548" w:rsidRPr="000C0A1F" w14:paraId="5B8458AC"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7489A2B" w14:textId="77777777" w:rsidR="00E36548" w:rsidRPr="00252398" w:rsidRDefault="00E36548">
            <w:pPr>
              <w:pStyle w:val="aff"/>
              <w:numPr>
                <w:ilvl w:val="0"/>
                <w:numId w:val="20"/>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4F354A" w14:textId="77777777" w:rsidR="00E36548" w:rsidRPr="00F82A8D" w:rsidRDefault="00E36548" w:rsidP="00C4217E">
            <w:pPr>
              <w:spacing w:before="60" w:after="60"/>
              <w:jc w:val="left"/>
              <w:rPr>
                <w:b/>
                <w:u w:val="single"/>
              </w:rPr>
            </w:pPr>
            <w:r w:rsidRPr="00F82A8D">
              <w:rPr>
                <w:b/>
              </w:rPr>
              <w:t xml:space="preserve">Πίνακες Οικονομικής Προσφοράς, </w:t>
            </w:r>
            <w:r w:rsidRPr="00F82A8D">
              <w:rPr>
                <w:b/>
                <w:u w:val="single"/>
              </w:rPr>
              <w:t>χωρίς τιμές</w:t>
            </w:r>
          </w:p>
          <w:p w14:paraId="34BC57A3" w14:textId="77777777" w:rsidR="00E36548" w:rsidRPr="00252398" w:rsidRDefault="00E36548" w:rsidP="00C4217E">
            <w:pPr>
              <w:pStyle w:val="aff"/>
              <w:spacing w:before="60" w:after="60"/>
              <w:ind w:left="0"/>
              <w:contextualSpacing w:val="0"/>
              <w:jc w:val="left"/>
              <w:rPr>
                <w:b/>
                <w:lang w:val="el-GR" w:eastAsia="el-GR"/>
              </w:rPr>
            </w:pPr>
            <w:r w:rsidRPr="00F82A8D">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87AD684" w14:textId="00E95735" w:rsidR="00E36548" w:rsidRPr="00252398" w:rsidRDefault="00842CDC" w:rsidP="00C4217E">
            <w:pPr>
              <w:pStyle w:val="aff"/>
              <w:spacing w:before="60" w:after="60"/>
              <w:ind w:left="0"/>
              <w:contextualSpacing w:val="0"/>
              <w:jc w:val="left"/>
              <w:rPr>
                <w:b/>
                <w:lang w:val="el-GR" w:eastAsia="el-GR"/>
              </w:rPr>
            </w:pPr>
            <w:r>
              <w:rPr>
                <w:b/>
                <w:lang w:val="el-GR" w:eastAsia="el-GR"/>
              </w:rPr>
              <w:fldChar w:fldCharType="begin"/>
            </w:r>
            <w:r>
              <w:rPr>
                <w:b/>
                <w:lang w:val="el-GR" w:eastAsia="el-GR"/>
              </w:rPr>
              <w:instrText xml:space="preserve"> REF _Ref510087099 \h </w:instrText>
            </w:r>
            <w:r>
              <w:rPr>
                <w:b/>
                <w:lang w:val="el-GR" w:eastAsia="el-GR"/>
              </w:rPr>
            </w:r>
            <w:r>
              <w:rPr>
                <w:b/>
                <w:lang w:val="el-GR" w:eastAsia="el-GR"/>
              </w:rPr>
              <w:fldChar w:fldCharType="separate"/>
            </w:r>
            <w:r w:rsidR="000C0A1F" w:rsidRPr="00603221">
              <w:rPr>
                <w:lang w:val="el-GR"/>
              </w:rPr>
              <w:t xml:space="preserve">ΠΑΡΑΡΤΗΜΑ </w:t>
            </w:r>
            <w:r w:rsidR="000C0A1F" w:rsidRPr="00603221">
              <w:t>VI</w:t>
            </w:r>
            <w:r w:rsidR="000C0A1F" w:rsidRPr="00603221">
              <w:rPr>
                <w:lang w:val="el-GR"/>
              </w:rPr>
              <w:t xml:space="preserve"> – Υπόδειγμα Οικονομικής Προσφοράς</w:t>
            </w:r>
            <w:r>
              <w:rPr>
                <w:b/>
                <w:lang w:val="el-GR" w:eastAsia="el-GR"/>
              </w:rPr>
              <w:fldChar w:fldCharType="end"/>
            </w:r>
          </w:p>
        </w:tc>
      </w:tr>
    </w:tbl>
    <w:p w14:paraId="7F4AACB3" w14:textId="77777777" w:rsidR="00E36548" w:rsidRDefault="00E36548" w:rsidP="00C93CF5">
      <w:pPr>
        <w:autoSpaceDE w:val="0"/>
        <w:autoSpaceDN w:val="0"/>
        <w:adjustRightInd w:val="0"/>
        <w:spacing w:after="0" w:line="276" w:lineRule="auto"/>
        <w:rPr>
          <w:bCs/>
          <w:i/>
          <w:iCs/>
          <w:color w:val="5B9BD5"/>
          <w:lang w:val="el-GR"/>
        </w:rPr>
      </w:pPr>
    </w:p>
    <w:p w14:paraId="6ED056A5" w14:textId="77777777" w:rsidR="00E36548" w:rsidRPr="00603221" w:rsidRDefault="00E36548" w:rsidP="00C93CF5">
      <w:pPr>
        <w:autoSpaceDE w:val="0"/>
        <w:autoSpaceDN w:val="0"/>
        <w:adjustRightInd w:val="0"/>
        <w:spacing w:after="0" w:line="276" w:lineRule="auto"/>
        <w:rPr>
          <w:lang w:val="el-GR"/>
        </w:rPr>
      </w:pPr>
    </w:p>
    <w:p w14:paraId="4998EF74" w14:textId="77777777" w:rsidR="00C93CF5" w:rsidRPr="00603221" w:rsidRDefault="00C93CF5" w:rsidP="00C93CF5">
      <w:pPr>
        <w:rPr>
          <w:lang w:val="el-GR"/>
        </w:rPr>
      </w:pPr>
    </w:p>
    <w:p w14:paraId="0B270432" w14:textId="77777777" w:rsidR="003D154A" w:rsidRPr="00603221" w:rsidRDefault="003D154A">
      <w:pPr>
        <w:pStyle w:val="normalwithoutspacing"/>
        <w:sectPr w:rsidR="003D154A" w:rsidRPr="00603221" w:rsidSect="00DF02B0">
          <w:pgSz w:w="11906" w:h="16838"/>
          <w:pgMar w:top="1134" w:right="1134" w:bottom="1134" w:left="1134" w:header="720" w:footer="709" w:gutter="0"/>
          <w:cols w:space="720"/>
          <w:titlePg/>
          <w:docGrid w:linePitch="360"/>
        </w:sectPr>
      </w:pPr>
    </w:p>
    <w:p w14:paraId="72D8977A" w14:textId="77777777" w:rsidR="008338F0" w:rsidRPr="00603221" w:rsidRDefault="008338F0">
      <w:pPr>
        <w:rPr>
          <w:lang w:val="el-GR"/>
        </w:rPr>
      </w:pPr>
    </w:p>
    <w:p w14:paraId="7A380EB0" w14:textId="77777777" w:rsidR="008338F0" w:rsidRPr="00603221" w:rsidRDefault="003355E7" w:rsidP="00F82A8D">
      <w:pPr>
        <w:pStyle w:val="2"/>
        <w:numPr>
          <w:ilvl w:val="0"/>
          <w:numId w:val="0"/>
        </w:numPr>
        <w:ind w:left="576" w:hanging="576"/>
        <w:rPr>
          <w:rFonts w:cs="Tahoma"/>
          <w:lang w:val="el-GR"/>
        </w:rPr>
      </w:pPr>
      <w:bookmarkStart w:id="490" w:name="_Ref510087099"/>
      <w:bookmarkStart w:id="491" w:name="_Ref40980023"/>
      <w:bookmarkStart w:id="492" w:name="_Ref40980058"/>
      <w:bookmarkStart w:id="493" w:name="_Ref40980548"/>
      <w:bookmarkStart w:id="494" w:name="_Ref55324421"/>
      <w:bookmarkStart w:id="495" w:name="_Toc97194378"/>
      <w:bookmarkStart w:id="496" w:name="_Toc97194482"/>
      <w:bookmarkStart w:id="497" w:name="_Toc128087127"/>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490"/>
      <w:bookmarkEnd w:id="491"/>
      <w:bookmarkEnd w:id="492"/>
      <w:bookmarkEnd w:id="493"/>
      <w:bookmarkEnd w:id="494"/>
      <w:bookmarkEnd w:id="495"/>
      <w:bookmarkEnd w:id="496"/>
      <w:bookmarkEnd w:id="497"/>
      <w:r w:rsidR="00E1337D" w:rsidRPr="00603221">
        <w:rPr>
          <w:rFonts w:cs="Tahoma"/>
          <w:lang w:val="el-GR"/>
        </w:rPr>
        <w:t xml:space="preserve"> </w:t>
      </w:r>
    </w:p>
    <w:p w14:paraId="53988161" w14:textId="77777777" w:rsidR="008338F0" w:rsidRPr="00603221" w:rsidRDefault="008338F0">
      <w:pPr>
        <w:pStyle w:val="normalwithoutspacing"/>
        <w:rPr>
          <w:i/>
          <w:color w:val="5B9BD5"/>
        </w:rPr>
      </w:pPr>
    </w:p>
    <w:p w14:paraId="21D0AEF2" w14:textId="77777777" w:rsidR="00623457" w:rsidRPr="00C4217E" w:rsidRDefault="00623457">
      <w:pPr>
        <w:pStyle w:val="3"/>
        <w:numPr>
          <w:ilvl w:val="2"/>
          <w:numId w:val="16"/>
        </w:numPr>
        <w:ind w:left="1134" w:hanging="414"/>
        <w:rPr>
          <w:rFonts w:cs="Tahoma"/>
          <w:lang w:val="el-GR"/>
        </w:rPr>
      </w:pPr>
      <w:bookmarkStart w:id="498" w:name="_Toc46178225"/>
      <w:bookmarkStart w:id="499" w:name="_Toc46178713"/>
      <w:bookmarkStart w:id="500" w:name="_Toc46179200"/>
      <w:bookmarkStart w:id="501" w:name="_Toc63254467"/>
      <w:bookmarkStart w:id="502" w:name="_Ref104352824"/>
      <w:bookmarkStart w:id="503" w:name="_Ref104352827"/>
      <w:bookmarkStart w:id="504" w:name="_Ref104352962"/>
      <w:bookmarkStart w:id="505" w:name="_Toc240445882"/>
      <w:bookmarkStart w:id="506" w:name="_Toc366852703"/>
      <w:bookmarkStart w:id="507" w:name="_Toc10632754"/>
      <w:bookmarkStart w:id="508" w:name="_Toc42167521"/>
      <w:bookmarkStart w:id="509" w:name="_Ref52978018"/>
      <w:bookmarkStart w:id="510" w:name="_Toc53671374"/>
      <w:bookmarkStart w:id="511" w:name="_Toc97194384"/>
      <w:bookmarkStart w:id="512" w:name="_Toc97194488"/>
      <w:bookmarkStart w:id="513" w:name="_Toc128087128"/>
      <w:bookmarkEnd w:id="498"/>
      <w:bookmarkEnd w:id="499"/>
      <w:bookmarkEnd w:id="500"/>
      <w:r w:rsidRPr="00C4217E">
        <w:rPr>
          <w:rFonts w:cs="Tahoma"/>
          <w:lang w:val="el-GR"/>
        </w:rPr>
        <w:t>Συγκεντρωτικός Πίνακας Οικονομικής Προσφοράς</w:t>
      </w:r>
      <w:bookmarkEnd w:id="501"/>
      <w:r w:rsidRPr="00C4217E">
        <w:rPr>
          <w:rFonts w:cs="Tahoma"/>
          <w:lang w:val="el-GR"/>
        </w:rPr>
        <w:t xml:space="preserve"> Έργου</w:t>
      </w:r>
      <w:bookmarkEnd w:id="502"/>
      <w:bookmarkEnd w:id="503"/>
      <w:bookmarkEnd w:id="504"/>
      <w:bookmarkEnd w:id="505"/>
      <w:bookmarkEnd w:id="506"/>
      <w:bookmarkEnd w:id="507"/>
      <w:bookmarkEnd w:id="508"/>
      <w:bookmarkEnd w:id="509"/>
      <w:bookmarkEnd w:id="510"/>
      <w:bookmarkEnd w:id="511"/>
      <w:bookmarkEnd w:id="512"/>
      <w:bookmarkEnd w:id="5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3115"/>
        <w:gridCol w:w="1201"/>
        <w:gridCol w:w="1202"/>
        <w:gridCol w:w="1202"/>
        <w:gridCol w:w="1205"/>
        <w:gridCol w:w="1202"/>
      </w:tblGrid>
      <w:tr w:rsidR="00842CDC" w:rsidRPr="00B07C02" w14:paraId="35298E84" w14:textId="77777777" w:rsidTr="00842CDC">
        <w:trPr>
          <w:cantSplit/>
          <w:trHeight w:val="1049"/>
        </w:trPr>
        <w:tc>
          <w:tcPr>
            <w:tcW w:w="260" w:type="pct"/>
            <w:shd w:val="pct15" w:color="auto" w:fill="FFFFFF"/>
            <w:vAlign w:val="center"/>
          </w:tcPr>
          <w:p w14:paraId="5DD44DD5" w14:textId="77777777" w:rsidR="00842CDC" w:rsidRPr="00840707" w:rsidRDefault="00842CDC" w:rsidP="00C4217E">
            <w:pPr>
              <w:keepNext/>
              <w:keepLines/>
              <w:spacing w:before="60" w:after="60"/>
              <w:rPr>
                <w:sz w:val="18"/>
                <w:szCs w:val="18"/>
                <w:lang w:val="el-GR"/>
              </w:rPr>
            </w:pPr>
            <w:r w:rsidRPr="00840707">
              <w:rPr>
                <w:sz w:val="18"/>
                <w:szCs w:val="18"/>
                <w:lang w:val="el-GR"/>
              </w:rPr>
              <w:t>Α/Α</w:t>
            </w:r>
          </w:p>
        </w:tc>
        <w:tc>
          <w:tcPr>
            <w:tcW w:w="1618" w:type="pct"/>
            <w:shd w:val="pct15" w:color="auto" w:fill="FFFFFF"/>
            <w:vAlign w:val="center"/>
          </w:tcPr>
          <w:p w14:paraId="34BACF01" w14:textId="77777777" w:rsidR="00842CDC" w:rsidRPr="00840707" w:rsidRDefault="00842CDC" w:rsidP="00C4217E">
            <w:pPr>
              <w:keepNext/>
              <w:keepLines/>
              <w:spacing w:before="60" w:after="60"/>
              <w:rPr>
                <w:sz w:val="18"/>
                <w:szCs w:val="18"/>
                <w:lang w:val="el-GR"/>
              </w:rPr>
            </w:pPr>
            <w:r w:rsidRPr="00840707">
              <w:rPr>
                <w:sz w:val="18"/>
                <w:szCs w:val="18"/>
                <w:lang w:val="el-GR"/>
              </w:rPr>
              <w:t>ΠΕΡΙΓΡΑΦΗ</w:t>
            </w:r>
          </w:p>
        </w:tc>
        <w:tc>
          <w:tcPr>
            <w:tcW w:w="624" w:type="pct"/>
            <w:shd w:val="pct15" w:color="auto" w:fill="FFFFFF"/>
          </w:tcPr>
          <w:p w14:paraId="0A12AE82" w14:textId="77777777" w:rsidR="00842CDC" w:rsidRDefault="00842CDC" w:rsidP="00C4217E">
            <w:pPr>
              <w:keepNext/>
              <w:keepLines/>
              <w:spacing w:before="60" w:after="60"/>
              <w:jc w:val="center"/>
              <w:rPr>
                <w:sz w:val="18"/>
                <w:szCs w:val="18"/>
                <w:lang w:val="el-GR"/>
              </w:rPr>
            </w:pPr>
          </w:p>
          <w:p w14:paraId="68EC0068" w14:textId="304BEB12" w:rsidR="00842CDC" w:rsidRPr="00840707" w:rsidRDefault="00842CDC" w:rsidP="00C4217E">
            <w:pPr>
              <w:keepNext/>
              <w:keepLines/>
              <w:spacing w:before="60" w:after="60"/>
              <w:jc w:val="center"/>
              <w:rPr>
                <w:sz w:val="18"/>
                <w:szCs w:val="18"/>
                <w:lang w:val="el-GR"/>
              </w:rPr>
            </w:pPr>
            <w:r>
              <w:rPr>
                <w:sz w:val="18"/>
                <w:szCs w:val="18"/>
                <w:lang w:val="el-GR"/>
              </w:rPr>
              <w:t>ΠΟΣΟΤΗΤΑ (ΑΜ)</w:t>
            </w:r>
          </w:p>
        </w:tc>
        <w:tc>
          <w:tcPr>
            <w:tcW w:w="624" w:type="pct"/>
            <w:shd w:val="pct15" w:color="auto" w:fill="FFFFFF"/>
          </w:tcPr>
          <w:p w14:paraId="0EF616C0" w14:textId="77777777" w:rsidR="00842CDC" w:rsidRDefault="00842CDC" w:rsidP="00C4217E">
            <w:pPr>
              <w:keepNext/>
              <w:keepLines/>
              <w:spacing w:before="60" w:after="60"/>
              <w:jc w:val="center"/>
              <w:rPr>
                <w:sz w:val="18"/>
                <w:szCs w:val="18"/>
                <w:lang w:val="el-GR"/>
              </w:rPr>
            </w:pPr>
          </w:p>
          <w:p w14:paraId="256DFE60" w14:textId="30A6ED9B" w:rsidR="00842CDC" w:rsidRPr="00840707" w:rsidRDefault="00842CDC" w:rsidP="00C4217E">
            <w:pPr>
              <w:keepNext/>
              <w:keepLines/>
              <w:spacing w:before="60" w:after="60"/>
              <w:jc w:val="center"/>
              <w:rPr>
                <w:sz w:val="18"/>
                <w:szCs w:val="18"/>
                <w:lang w:val="el-GR"/>
              </w:rPr>
            </w:pPr>
            <w:r>
              <w:rPr>
                <w:sz w:val="18"/>
                <w:szCs w:val="18"/>
                <w:lang w:val="el-GR"/>
              </w:rPr>
              <w:t>ΤΙΜΗ ΜΟΝΑΔΑΣ</w:t>
            </w:r>
          </w:p>
        </w:tc>
        <w:tc>
          <w:tcPr>
            <w:tcW w:w="624" w:type="pct"/>
            <w:shd w:val="pct15" w:color="auto" w:fill="FFFFFF"/>
            <w:vAlign w:val="center"/>
          </w:tcPr>
          <w:p w14:paraId="7DA41F0B" w14:textId="5FD910FF"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1C47E65B"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ΧΩΡΙΣ ΦΠΑ [€]</w:t>
            </w:r>
          </w:p>
        </w:tc>
        <w:tc>
          <w:tcPr>
            <w:tcW w:w="626" w:type="pct"/>
            <w:shd w:val="pct15" w:color="auto" w:fill="FFFFFF"/>
            <w:vAlign w:val="center"/>
          </w:tcPr>
          <w:p w14:paraId="0D5CE031"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ΦΠΑ [€]</w:t>
            </w:r>
          </w:p>
        </w:tc>
        <w:tc>
          <w:tcPr>
            <w:tcW w:w="624" w:type="pct"/>
            <w:shd w:val="pct15" w:color="auto" w:fill="FFFFFF"/>
            <w:vAlign w:val="center"/>
          </w:tcPr>
          <w:p w14:paraId="3F1174F1"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1BC023C9"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ΜΕ ΦΠΑ [€]</w:t>
            </w:r>
          </w:p>
        </w:tc>
      </w:tr>
      <w:tr w:rsidR="00842CDC" w:rsidRPr="000C0A1F" w14:paraId="6F26F8EC" w14:textId="77777777" w:rsidTr="00842CDC">
        <w:trPr>
          <w:trHeight w:val="284"/>
        </w:trPr>
        <w:tc>
          <w:tcPr>
            <w:tcW w:w="260" w:type="pct"/>
            <w:vAlign w:val="center"/>
          </w:tcPr>
          <w:p w14:paraId="1FEDBB75" w14:textId="77777777" w:rsidR="00842CDC" w:rsidRPr="00840707" w:rsidRDefault="00842CDC" w:rsidP="00842CDC">
            <w:pPr>
              <w:keepNext/>
              <w:keepLines/>
              <w:spacing w:before="60" w:after="60"/>
              <w:rPr>
                <w:sz w:val="18"/>
                <w:szCs w:val="18"/>
                <w:lang w:val="el-GR"/>
              </w:rPr>
            </w:pPr>
            <w:r w:rsidRPr="00840707">
              <w:rPr>
                <w:sz w:val="18"/>
                <w:szCs w:val="18"/>
                <w:lang w:val="el-GR"/>
              </w:rPr>
              <w:t>1</w:t>
            </w:r>
          </w:p>
        </w:tc>
        <w:tc>
          <w:tcPr>
            <w:tcW w:w="1618" w:type="pct"/>
            <w:vAlign w:val="center"/>
          </w:tcPr>
          <w:p w14:paraId="7E3D2A3A" w14:textId="52EF2B3B" w:rsidR="00842CDC" w:rsidRPr="00840707" w:rsidRDefault="00B92A37" w:rsidP="00842CDC">
            <w:pPr>
              <w:keepNext/>
              <w:keepLines/>
              <w:spacing w:before="60" w:after="60"/>
              <w:rPr>
                <w:sz w:val="18"/>
                <w:szCs w:val="18"/>
                <w:lang w:val="el-GR"/>
              </w:rPr>
            </w:pPr>
            <w:r w:rsidRPr="00B92A37">
              <w:rPr>
                <w:sz w:val="18"/>
                <w:szCs w:val="18"/>
                <w:lang w:val="el-GR"/>
              </w:rPr>
              <w:t>Σύστημα παροχής Υπηρεσίας Εικονικού Βοηθού σε πλήρη επιχειρησιακή λειτουργία</w:t>
            </w:r>
          </w:p>
        </w:tc>
        <w:tc>
          <w:tcPr>
            <w:tcW w:w="624" w:type="pct"/>
          </w:tcPr>
          <w:p w14:paraId="765A5CF7" w14:textId="77777777" w:rsidR="00842CDC" w:rsidRPr="00840707" w:rsidRDefault="00842CDC" w:rsidP="00842CDC">
            <w:pPr>
              <w:keepNext/>
              <w:keepLines/>
              <w:spacing w:before="60" w:after="60"/>
              <w:rPr>
                <w:sz w:val="18"/>
                <w:szCs w:val="18"/>
                <w:lang w:val="el-GR"/>
              </w:rPr>
            </w:pPr>
          </w:p>
        </w:tc>
        <w:tc>
          <w:tcPr>
            <w:tcW w:w="624" w:type="pct"/>
          </w:tcPr>
          <w:p w14:paraId="1498E90A" w14:textId="77777777" w:rsidR="00842CDC" w:rsidRPr="00840707" w:rsidRDefault="00842CDC" w:rsidP="00842CDC">
            <w:pPr>
              <w:keepNext/>
              <w:keepLines/>
              <w:spacing w:before="60" w:after="60"/>
              <w:rPr>
                <w:sz w:val="18"/>
                <w:szCs w:val="18"/>
                <w:lang w:val="el-GR"/>
              </w:rPr>
            </w:pPr>
          </w:p>
        </w:tc>
        <w:tc>
          <w:tcPr>
            <w:tcW w:w="624" w:type="pct"/>
            <w:vAlign w:val="center"/>
          </w:tcPr>
          <w:p w14:paraId="0B89F227" w14:textId="07C46665" w:rsidR="00842CDC" w:rsidRPr="00840707" w:rsidRDefault="00842CDC" w:rsidP="00842CDC">
            <w:pPr>
              <w:keepNext/>
              <w:keepLines/>
              <w:spacing w:before="60" w:after="60"/>
              <w:rPr>
                <w:sz w:val="18"/>
                <w:szCs w:val="18"/>
                <w:lang w:val="el-GR"/>
              </w:rPr>
            </w:pPr>
          </w:p>
        </w:tc>
        <w:tc>
          <w:tcPr>
            <w:tcW w:w="626" w:type="pct"/>
            <w:vAlign w:val="center"/>
          </w:tcPr>
          <w:p w14:paraId="461B780B" w14:textId="77777777" w:rsidR="00842CDC" w:rsidRPr="00840707" w:rsidRDefault="00842CDC" w:rsidP="00842CDC">
            <w:pPr>
              <w:keepNext/>
              <w:keepLines/>
              <w:spacing w:before="60" w:after="60"/>
              <w:rPr>
                <w:sz w:val="18"/>
                <w:szCs w:val="18"/>
                <w:lang w:val="el-GR"/>
              </w:rPr>
            </w:pPr>
          </w:p>
        </w:tc>
        <w:tc>
          <w:tcPr>
            <w:tcW w:w="624" w:type="pct"/>
            <w:vAlign w:val="center"/>
          </w:tcPr>
          <w:p w14:paraId="26D9087A" w14:textId="77777777" w:rsidR="00842CDC" w:rsidRPr="00840707" w:rsidRDefault="00842CDC" w:rsidP="00842CDC">
            <w:pPr>
              <w:keepNext/>
              <w:keepLines/>
              <w:spacing w:before="60" w:after="60"/>
              <w:rPr>
                <w:sz w:val="18"/>
                <w:szCs w:val="18"/>
                <w:lang w:val="el-GR"/>
              </w:rPr>
            </w:pPr>
          </w:p>
        </w:tc>
      </w:tr>
      <w:tr w:rsidR="00907FAD" w:rsidRPr="000C0A1F" w14:paraId="66952B2C" w14:textId="77777777" w:rsidTr="00842CDC">
        <w:trPr>
          <w:trHeight w:val="284"/>
        </w:trPr>
        <w:tc>
          <w:tcPr>
            <w:tcW w:w="260" w:type="pct"/>
            <w:vAlign w:val="center"/>
          </w:tcPr>
          <w:p w14:paraId="3453DB3A" w14:textId="03A630D2" w:rsidR="00907FAD" w:rsidRPr="00840707" w:rsidRDefault="00907FAD" w:rsidP="00842CDC">
            <w:pPr>
              <w:keepNext/>
              <w:keepLines/>
              <w:spacing w:before="60" w:after="60"/>
              <w:rPr>
                <w:sz w:val="18"/>
                <w:szCs w:val="18"/>
                <w:lang w:val="el-GR"/>
              </w:rPr>
            </w:pPr>
            <w:r>
              <w:rPr>
                <w:sz w:val="18"/>
                <w:szCs w:val="18"/>
                <w:lang w:val="el-GR"/>
              </w:rPr>
              <w:t>2</w:t>
            </w:r>
          </w:p>
        </w:tc>
        <w:tc>
          <w:tcPr>
            <w:tcW w:w="1618" w:type="pct"/>
            <w:vAlign w:val="center"/>
          </w:tcPr>
          <w:p w14:paraId="100E004A" w14:textId="3C0963DE" w:rsidR="00907FAD" w:rsidRPr="003E609D" w:rsidRDefault="00B92A37" w:rsidP="00842CDC">
            <w:pPr>
              <w:keepNext/>
              <w:keepLines/>
              <w:spacing w:before="60" w:after="60"/>
              <w:rPr>
                <w:sz w:val="18"/>
                <w:szCs w:val="18"/>
                <w:lang w:val="el-GR"/>
              </w:rPr>
            </w:pPr>
            <w:r w:rsidRPr="00B92A37">
              <w:rPr>
                <w:sz w:val="18"/>
                <w:szCs w:val="18"/>
                <w:lang w:val="el-GR"/>
              </w:rPr>
              <w:t>Παροχή υπηρεσιών υποστήριξης, Μηνιαίες αναφορές πρόοδου</w:t>
            </w:r>
          </w:p>
        </w:tc>
        <w:tc>
          <w:tcPr>
            <w:tcW w:w="624" w:type="pct"/>
          </w:tcPr>
          <w:p w14:paraId="042DBD8D" w14:textId="77777777" w:rsidR="00907FAD" w:rsidRPr="00840707" w:rsidRDefault="00907FAD" w:rsidP="00842CDC">
            <w:pPr>
              <w:keepNext/>
              <w:keepLines/>
              <w:spacing w:before="60" w:after="60"/>
              <w:rPr>
                <w:sz w:val="18"/>
                <w:szCs w:val="18"/>
                <w:lang w:val="el-GR"/>
              </w:rPr>
            </w:pPr>
          </w:p>
        </w:tc>
        <w:tc>
          <w:tcPr>
            <w:tcW w:w="624" w:type="pct"/>
          </w:tcPr>
          <w:p w14:paraId="69CD7335" w14:textId="77777777" w:rsidR="00907FAD" w:rsidRPr="00840707" w:rsidRDefault="00907FAD" w:rsidP="00842CDC">
            <w:pPr>
              <w:keepNext/>
              <w:keepLines/>
              <w:spacing w:before="60" w:after="60"/>
              <w:rPr>
                <w:sz w:val="18"/>
                <w:szCs w:val="18"/>
                <w:lang w:val="el-GR"/>
              </w:rPr>
            </w:pPr>
          </w:p>
        </w:tc>
        <w:tc>
          <w:tcPr>
            <w:tcW w:w="624" w:type="pct"/>
            <w:vAlign w:val="center"/>
          </w:tcPr>
          <w:p w14:paraId="09C99FCF" w14:textId="77777777" w:rsidR="00907FAD" w:rsidRPr="00840707" w:rsidRDefault="00907FAD" w:rsidP="00842CDC">
            <w:pPr>
              <w:keepNext/>
              <w:keepLines/>
              <w:spacing w:before="60" w:after="60"/>
              <w:rPr>
                <w:sz w:val="18"/>
                <w:szCs w:val="18"/>
                <w:lang w:val="el-GR"/>
              </w:rPr>
            </w:pPr>
          </w:p>
        </w:tc>
        <w:tc>
          <w:tcPr>
            <w:tcW w:w="626" w:type="pct"/>
            <w:vAlign w:val="center"/>
          </w:tcPr>
          <w:p w14:paraId="17047CBA" w14:textId="77777777" w:rsidR="00907FAD" w:rsidRPr="00840707" w:rsidRDefault="00907FAD" w:rsidP="00842CDC">
            <w:pPr>
              <w:keepNext/>
              <w:keepLines/>
              <w:spacing w:before="60" w:after="60"/>
              <w:rPr>
                <w:sz w:val="18"/>
                <w:szCs w:val="18"/>
                <w:lang w:val="el-GR"/>
              </w:rPr>
            </w:pPr>
          </w:p>
        </w:tc>
        <w:tc>
          <w:tcPr>
            <w:tcW w:w="624" w:type="pct"/>
            <w:vAlign w:val="center"/>
          </w:tcPr>
          <w:p w14:paraId="2231ABB6" w14:textId="77777777" w:rsidR="00907FAD" w:rsidRPr="00840707" w:rsidRDefault="00907FAD" w:rsidP="00842CDC">
            <w:pPr>
              <w:keepNext/>
              <w:keepLines/>
              <w:spacing w:before="60" w:after="60"/>
              <w:rPr>
                <w:sz w:val="18"/>
                <w:szCs w:val="18"/>
                <w:lang w:val="el-GR"/>
              </w:rPr>
            </w:pPr>
          </w:p>
        </w:tc>
      </w:tr>
      <w:tr w:rsidR="00842CDC" w:rsidRPr="00C4217E" w14:paraId="4EFE9D2E" w14:textId="77777777" w:rsidTr="00842CDC">
        <w:trPr>
          <w:trHeight w:val="284"/>
        </w:trPr>
        <w:tc>
          <w:tcPr>
            <w:tcW w:w="260" w:type="pct"/>
            <w:shd w:val="clear" w:color="auto" w:fill="A0A0A0"/>
            <w:vAlign w:val="center"/>
          </w:tcPr>
          <w:p w14:paraId="058AD901" w14:textId="77777777" w:rsidR="00842CDC" w:rsidRPr="00840707" w:rsidRDefault="00842CDC" w:rsidP="00C4217E">
            <w:pPr>
              <w:keepNext/>
              <w:keepLines/>
              <w:spacing w:before="60" w:after="60"/>
              <w:rPr>
                <w:sz w:val="18"/>
                <w:szCs w:val="18"/>
                <w:lang w:val="el-GR"/>
              </w:rPr>
            </w:pPr>
          </w:p>
        </w:tc>
        <w:tc>
          <w:tcPr>
            <w:tcW w:w="1618" w:type="pct"/>
            <w:shd w:val="clear" w:color="auto" w:fill="A0A0A0"/>
            <w:vAlign w:val="center"/>
          </w:tcPr>
          <w:p w14:paraId="3AB3A925" w14:textId="77777777" w:rsidR="00842CDC" w:rsidRPr="00840707" w:rsidRDefault="00842CDC" w:rsidP="00C4217E">
            <w:pPr>
              <w:pStyle w:val="afe"/>
              <w:keepNext/>
              <w:keepLines/>
              <w:spacing w:before="60" w:after="60"/>
              <w:rPr>
                <w:b/>
                <w:sz w:val="18"/>
                <w:szCs w:val="18"/>
                <w:lang w:val="el-GR"/>
              </w:rPr>
            </w:pPr>
            <w:r w:rsidRPr="00840707">
              <w:rPr>
                <w:b/>
                <w:sz w:val="18"/>
                <w:szCs w:val="18"/>
                <w:lang w:val="el-GR"/>
              </w:rPr>
              <w:t>ΓΕΝΙΚΟ ΣΥΝΟΛΟ</w:t>
            </w:r>
          </w:p>
        </w:tc>
        <w:tc>
          <w:tcPr>
            <w:tcW w:w="624" w:type="pct"/>
            <w:shd w:val="clear" w:color="auto" w:fill="A0A0A0"/>
          </w:tcPr>
          <w:p w14:paraId="5D59C4CE" w14:textId="77777777" w:rsidR="00842CDC" w:rsidRPr="00840707" w:rsidRDefault="00842CDC" w:rsidP="00C4217E">
            <w:pPr>
              <w:keepNext/>
              <w:keepLines/>
              <w:spacing w:before="60" w:after="60"/>
              <w:rPr>
                <w:sz w:val="18"/>
                <w:szCs w:val="18"/>
                <w:lang w:val="el-GR"/>
              </w:rPr>
            </w:pPr>
          </w:p>
        </w:tc>
        <w:tc>
          <w:tcPr>
            <w:tcW w:w="624" w:type="pct"/>
            <w:shd w:val="clear" w:color="auto" w:fill="A0A0A0"/>
          </w:tcPr>
          <w:p w14:paraId="65067460"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196CC99C" w14:textId="18AAA19B" w:rsidR="00842CDC" w:rsidRPr="00840707" w:rsidRDefault="00842CDC" w:rsidP="00C4217E">
            <w:pPr>
              <w:keepNext/>
              <w:keepLines/>
              <w:spacing w:before="60" w:after="60"/>
              <w:rPr>
                <w:sz w:val="18"/>
                <w:szCs w:val="18"/>
                <w:lang w:val="el-GR"/>
              </w:rPr>
            </w:pPr>
          </w:p>
        </w:tc>
        <w:tc>
          <w:tcPr>
            <w:tcW w:w="626" w:type="pct"/>
            <w:shd w:val="clear" w:color="auto" w:fill="A0A0A0"/>
            <w:vAlign w:val="center"/>
          </w:tcPr>
          <w:p w14:paraId="7D7F1EFD"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10D4CE64" w14:textId="77777777" w:rsidR="00842CDC" w:rsidRPr="00840707" w:rsidRDefault="00842CDC" w:rsidP="00C4217E">
            <w:pPr>
              <w:keepNext/>
              <w:keepLines/>
              <w:spacing w:before="60" w:after="60"/>
              <w:rPr>
                <w:sz w:val="18"/>
                <w:szCs w:val="18"/>
                <w:lang w:val="el-GR"/>
              </w:rPr>
            </w:pPr>
          </w:p>
        </w:tc>
      </w:tr>
    </w:tbl>
    <w:p w14:paraId="18E0D929" w14:textId="77777777" w:rsidR="00623457" w:rsidRPr="00840707" w:rsidRDefault="00623457" w:rsidP="00623457">
      <w:pPr>
        <w:rPr>
          <w:b/>
        </w:rPr>
      </w:pPr>
      <w:bookmarkStart w:id="514" w:name="_Ref104352863"/>
      <w:bookmarkStart w:id="515" w:name="_Ref104352865"/>
      <w:bookmarkStart w:id="516" w:name="_Ref104352990"/>
      <w:bookmarkStart w:id="517" w:name="_Toc240445883"/>
      <w:bookmarkStart w:id="518" w:name="_Toc366852704"/>
      <w:bookmarkStart w:id="519" w:name="_Toc10632755"/>
      <w:bookmarkStart w:id="520" w:name="_Toc42167522"/>
    </w:p>
    <w:bookmarkEnd w:id="514"/>
    <w:bookmarkEnd w:id="515"/>
    <w:bookmarkEnd w:id="516"/>
    <w:bookmarkEnd w:id="517"/>
    <w:bookmarkEnd w:id="518"/>
    <w:bookmarkEnd w:id="519"/>
    <w:bookmarkEnd w:id="520"/>
    <w:p w14:paraId="01322E35" w14:textId="77777777" w:rsidR="00623457" w:rsidRDefault="00623457" w:rsidP="00623457">
      <w:pPr>
        <w:rPr>
          <w:lang w:val="el-GR"/>
        </w:rPr>
      </w:pPr>
    </w:p>
    <w:p w14:paraId="6784A461" w14:textId="50845EB5" w:rsidR="0021584B" w:rsidRPr="00603221" w:rsidRDefault="0021584B" w:rsidP="00623457">
      <w:pPr>
        <w:rPr>
          <w:lang w:val="el-GR"/>
        </w:rPr>
        <w:sectPr w:rsidR="0021584B" w:rsidRPr="00603221" w:rsidSect="00DF02B0">
          <w:headerReference w:type="first" r:id="rId35"/>
          <w:pgSz w:w="11906" w:h="16838"/>
          <w:pgMar w:top="1134" w:right="1134" w:bottom="1134" w:left="1134" w:header="720" w:footer="709" w:gutter="0"/>
          <w:cols w:space="720"/>
          <w:titlePg/>
          <w:docGrid w:linePitch="360"/>
        </w:sectPr>
      </w:pPr>
    </w:p>
    <w:p w14:paraId="66A30802" w14:textId="77777777" w:rsidR="008338F0" w:rsidRPr="00603221" w:rsidRDefault="003355E7" w:rsidP="00842CDC">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521" w:name="_Ref494118533"/>
      <w:bookmarkStart w:id="522" w:name="_Ref40984039"/>
      <w:bookmarkStart w:id="523" w:name="_Toc97194386"/>
      <w:bookmarkStart w:id="524" w:name="_Toc97194490"/>
      <w:bookmarkStart w:id="525" w:name="_Toc128087129"/>
      <w:bookmarkStart w:id="526" w:name="_Hlk118712588"/>
      <w:r w:rsidRPr="00603221">
        <w:rPr>
          <w:rFonts w:cs="Tahoma"/>
          <w:lang w:val="el-GR"/>
        </w:rPr>
        <w:lastRenderedPageBreak/>
        <w:t xml:space="preserve">ΠΑΡΑΡΤΗΜΑ </w:t>
      </w:r>
      <w:r w:rsidRPr="00603221">
        <w:rPr>
          <w:rFonts w:cs="Tahoma"/>
        </w:rPr>
        <w:t>VI</w:t>
      </w:r>
      <w:r w:rsidRPr="00603221">
        <w:rPr>
          <w:rFonts w:cs="Tahoma"/>
          <w:lang w:val="el-GR"/>
        </w:rPr>
        <w:t xml:space="preserve">Ι – </w:t>
      </w:r>
      <w:r w:rsidR="006E4901" w:rsidRPr="00603221">
        <w:rPr>
          <w:rFonts w:cs="Tahoma"/>
          <w:lang w:val="el-GR"/>
        </w:rPr>
        <w:t>Άλλες Δηλώσεις</w:t>
      </w:r>
      <w:bookmarkEnd w:id="521"/>
      <w:bookmarkEnd w:id="522"/>
      <w:bookmarkEnd w:id="523"/>
      <w:bookmarkEnd w:id="524"/>
      <w:bookmarkEnd w:id="525"/>
      <w:r w:rsidR="00E1337D" w:rsidRPr="00603221">
        <w:rPr>
          <w:rFonts w:cs="Tahoma"/>
          <w:lang w:val="el-GR"/>
        </w:rPr>
        <w:t xml:space="preserve"> </w:t>
      </w:r>
    </w:p>
    <w:p w14:paraId="5984E1DF" w14:textId="77777777" w:rsidR="00CD4F51" w:rsidRPr="00842CDC" w:rsidRDefault="00CD4F51" w:rsidP="00CD4F51">
      <w:pPr>
        <w:rPr>
          <w:rFonts w:eastAsia="SimSun"/>
          <w:lang w:val="el-GR" w:eastAsia="el-GR" w:bidi="he-IL"/>
        </w:rPr>
      </w:pPr>
    </w:p>
    <w:p w14:paraId="22547C25" w14:textId="206E45F3" w:rsidR="00CD4F51" w:rsidRPr="00842CDC" w:rsidRDefault="00CD4F51" w:rsidP="00842CDC">
      <w:pPr>
        <w:jc w:val="center"/>
        <w:rPr>
          <w:rFonts w:eastAsia="SimSun"/>
          <w:bCs/>
          <w:lang w:val="el-GR" w:eastAsia="el-GR" w:bidi="he-IL"/>
        </w:rPr>
      </w:pPr>
      <w:r w:rsidRPr="00842C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E2B6C1D" w14:textId="77777777" w:rsidR="00CD4F51" w:rsidRPr="00842CDC" w:rsidRDefault="00CD4F51" w:rsidP="00CD4F51">
      <w:pPr>
        <w:rPr>
          <w:lang w:val="el-GR"/>
        </w:rPr>
      </w:pPr>
    </w:p>
    <w:p w14:paraId="4C501BF3" w14:textId="77777777" w:rsidR="00CD4F51" w:rsidRPr="00842CDC" w:rsidRDefault="00CD4F51" w:rsidP="00CD4F51">
      <w:pPr>
        <w:pStyle w:val="Default"/>
        <w:spacing w:before="120" w:after="120"/>
        <w:jc w:val="both"/>
        <w:rPr>
          <w:rFonts w:ascii="Tahoma" w:hAnsi="Tahoma" w:cs="Tahoma"/>
          <w:color w:val="auto"/>
          <w:sz w:val="22"/>
          <w:szCs w:val="22"/>
          <w:lang w:eastAsia="el-GR" w:bidi="he-IL"/>
        </w:rPr>
      </w:pPr>
      <w:r w:rsidRPr="00842CDC">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842CDC">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384D1405" w14:textId="77777777" w:rsidR="00CD4F51" w:rsidRPr="00842CDC" w:rsidRDefault="00CD4F51">
      <w:pPr>
        <w:pStyle w:val="aff"/>
        <w:numPr>
          <w:ilvl w:val="0"/>
          <w:numId w:val="2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0005CD07" w14:textId="77777777" w:rsidR="00CD4F51" w:rsidRPr="00842CDC" w:rsidRDefault="00CD4F51">
      <w:pPr>
        <w:pStyle w:val="aff"/>
        <w:numPr>
          <w:ilvl w:val="0"/>
          <w:numId w:val="2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79972469" w14:textId="77777777" w:rsidR="00CD4F51" w:rsidRPr="00842CDC" w:rsidRDefault="00CD4F51">
      <w:pPr>
        <w:pStyle w:val="aff"/>
        <w:numPr>
          <w:ilvl w:val="0"/>
          <w:numId w:val="2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65CCA0E" w14:textId="77777777" w:rsidR="00CD4F51" w:rsidRPr="00842CDC" w:rsidRDefault="00CD4F51">
      <w:pPr>
        <w:pStyle w:val="aff"/>
        <w:numPr>
          <w:ilvl w:val="0"/>
          <w:numId w:val="27"/>
        </w:numPr>
        <w:suppressAutoHyphens w:val="0"/>
        <w:spacing w:before="120"/>
        <w:ind w:left="714" w:hanging="357"/>
        <w:contextualSpacing w:val="0"/>
        <w:rPr>
          <w:lang w:val="el-GR"/>
        </w:rPr>
      </w:pPr>
      <w:r w:rsidRPr="00842CDC">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526"/>
    <w:p w14:paraId="17772EB6" w14:textId="77777777" w:rsidR="008338F0" w:rsidRPr="00603221" w:rsidRDefault="008338F0">
      <w:pPr>
        <w:rPr>
          <w:lang w:val="el-GR"/>
        </w:rPr>
      </w:pPr>
    </w:p>
    <w:p w14:paraId="3A57A655" w14:textId="77777777" w:rsidR="00CD4F51" w:rsidRDefault="00CD4F51">
      <w:pPr>
        <w:suppressAutoHyphens w:val="0"/>
        <w:spacing w:after="0"/>
        <w:jc w:val="left"/>
        <w:rPr>
          <w:b/>
          <w:color w:val="002060"/>
          <w:lang w:val="el-GR"/>
        </w:rPr>
      </w:pPr>
      <w:bookmarkStart w:id="527" w:name="_Ref496623895"/>
      <w:bookmarkStart w:id="528" w:name="_Ref496624676"/>
      <w:bookmarkStart w:id="529" w:name="_Ref496625135"/>
      <w:bookmarkStart w:id="530" w:name="_Toc97194387"/>
      <w:bookmarkStart w:id="531" w:name="_Toc97194491"/>
      <w:r>
        <w:rPr>
          <w:lang w:val="el-GR"/>
        </w:rPr>
        <w:br w:type="page"/>
      </w:r>
    </w:p>
    <w:p w14:paraId="5247CADE" w14:textId="51CF01DA" w:rsidR="008338F0" w:rsidRPr="003329FF" w:rsidRDefault="003355E7" w:rsidP="003329FF">
      <w:pPr>
        <w:pStyle w:val="2"/>
        <w:numPr>
          <w:ilvl w:val="0"/>
          <w:numId w:val="0"/>
        </w:numPr>
        <w:ind w:left="576" w:hanging="576"/>
        <w:rPr>
          <w:rFonts w:cs="Tahoma"/>
          <w:lang w:val="el-GR"/>
        </w:rPr>
      </w:pPr>
      <w:bookmarkStart w:id="532" w:name="_Toc128087130"/>
      <w:r w:rsidRPr="003329FF">
        <w:rPr>
          <w:rFonts w:cs="Tahoma"/>
          <w:lang w:val="el-GR"/>
        </w:rPr>
        <w:lastRenderedPageBreak/>
        <w:t xml:space="preserve">ΠΑΡΑΡΤΗΜΑ </w:t>
      </w:r>
      <w:r w:rsidRPr="00603221">
        <w:rPr>
          <w:rFonts w:cs="Tahoma"/>
        </w:rPr>
        <w:t>VIII</w:t>
      </w:r>
      <w:r w:rsidRPr="003329FF">
        <w:rPr>
          <w:rFonts w:cs="Tahoma"/>
          <w:lang w:val="el-GR"/>
        </w:rPr>
        <w:t xml:space="preserve"> – Υποδείγματα Εγγυητικών Επιστολών</w:t>
      </w:r>
      <w:bookmarkEnd w:id="527"/>
      <w:bookmarkEnd w:id="528"/>
      <w:bookmarkEnd w:id="529"/>
      <w:bookmarkEnd w:id="530"/>
      <w:bookmarkEnd w:id="531"/>
      <w:bookmarkEnd w:id="532"/>
      <w:r w:rsidRPr="003329FF">
        <w:rPr>
          <w:rFonts w:cs="Tahoma"/>
          <w:lang w:val="el-GR"/>
        </w:rPr>
        <w:t xml:space="preserve"> </w:t>
      </w:r>
    </w:p>
    <w:p w14:paraId="273E7CD1" w14:textId="77777777" w:rsidR="009B6AAD" w:rsidRPr="00603221" w:rsidRDefault="009B6AAD">
      <w:pPr>
        <w:pStyle w:val="3"/>
        <w:numPr>
          <w:ilvl w:val="0"/>
          <w:numId w:val="8"/>
        </w:numPr>
        <w:rPr>
          <w:rFonts w:cs="Tahoma"/>
          <w:szCs w:val="22"/>
          <w:u w:val="single"/>
          <w:lang w:val="el-GR"/>
        </w:rPr>
      </w:pPr>
      <w:bookmarkStart w:id="533" w:name="_Toc43634808"/>
      <w:bookmarkStart w:id="534" w:name="_Toc44821188"/>
      <w:bookmarkStart w:id="535" w:name="_Toc48552980"/>
      <w:bookmarkStart w:id="536" w:name="_Toc49073807"/>
      <w:bookmarkStart w:id="537" w:name="_Toc62559079"/>
      <w:bookmarkStart w:id="538" w:name="_Toc487799701"/>
      <w:bookmarkStart w:id="539" w:name="_Toc97194388"/>
      <w:bookmarkStart w:id="540" w:name="_Toc97194492"/>
      <w:bookmarkStart w:id="541" w:name="_Toc128087131"/>
      <w:r w:rsidRPr="00603221">
        <w:rPr>
          <w:rFonts w:cs="Tahoma"/>
          <w:szCs w:val="22"/>
          <w:u w:val="single"/>
          <w:lang w:val="el-GR"/>
        </w:rPr>
        <w:t>Εγγυητική Επιστολή Συμμετοχής</w:t>
      </w:r>
      <w:bookmarkEnd w:id="533"/>
      <w:bookmarkEnd w:id="534"/>
      <w:bookmarkEnd w:id="535"/>
      <w:bookmarkEnd w:id="536"/>
      <w:bookmarkEnd w:id="537"/>
      <w:bookmarkEnd w:id="538"/>
      <w:bookmarkEnd w:id="539"/>
      <w:bookmarkEnd w:id="540"/>
      <w:bookmarkEnd w:id="541"/>
    </w:p>
    <w:p w14:paraId="2347336C" w14:textId="77777777" w:rsidR="007A7DCA" w:rsidRPr="00603221" w:rsidRDefault="007A7DCA" w:rsidP="009B6AAD">
      <w:pPr>
        <w:rPr>
          <w:lang w:val="el-GR" w:eastAsia="el-GR"/>
        </w:rPr>
      </w:pPr>
    </w:p>
    <w:p w14:paraId="7D8C735F"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0330C1C" w14:textId="77777777" w:rsidR="009B6AAD" w:rsidRPr="00603221" w:rsidRDefault="009B6AAD" w:rsidP="009B6AAD">
      <w:pPr>
        <w:jc w:val="right"/>
        <w:rPr>
          <w:lang w:val="el-GR" w:eastAsia="el-GR"/>
        </w:rPr>
      </w:pPr>
      <w:r w:rsidRPr="00603221">
        <w:rPr>
          <w:lang w:val="el-GR" w:eastAsia="el-GR"/>
        </w:rPr>
        <w:t>Ημερομηνία έκδοσης...........................</w:t>
      </w:r>
    </w:p>
    <w:p w14:paraId="116446BF" w14:textId="2E9CC045"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7D508EFD" w14:textId="77777777" w:rsidR="00483953" w:rsidRPr="00603221" w:rsidRDefault="00483953" w:rsidP="00483953">
      <w:pPr>
        <w:rPr>
          <w:lang w:val="el-GR" w:eastAsia="el-GR"/>
        </w:rPr>
      </w:pPr>
      <w:r>
        <w:rPr>
          <w:color w:val="000000"/>
          <w:lang w:val="el-GR"/>
        </w:rPr>
        <w:t>Λεωφ. Συγγρού 194, 176 71 Καλλιθέα Αθήνα</w:t>
      </w:r>
    </w:p>
    <w:p w14:paraId="0591C6C7" w14:textId="77777777" w:rsidR="009B6AAD" w:rsidRPr="00603221" w:rsidRDefault="009B6AAD" w:rsidP="009B6AAD">
      <w:pPr>
        <w:rPr>
          <w:lang w:val="el-GR" w:eastAsia="el-GR"/>
        </w:rPr>
      </w:pPr>
      <w:r w:rsidRPr="00603221">
        <w:rPr>
          <w:lang w:val="el-GR" w:eastAsia="el-GR"/>
        </w:rPr>
        <w:t xml:space="preserve">Εγγύηση μας υπ’ αριθμ. ……………….. ποσού ………………….……. ευρώ </w:t>
      </w:r>
    </w:p>
    <w:p w14:paraId="448381A1" w14:textId="77777777" w:rsidR="009B6AAD" w:rsidRPr="00603221" w:rsidRDefault="009B6AAD" w:rsidP="009B6AAD">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0410E651"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7606953"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8B55BF5"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095B8CC"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5ADF2813"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E11430F"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7466E57" w14:textId="77777777" w:rsidR="009B6AAD" w:rsidRPr="00603221" w:rsidRDefault="009B6AAD" w:rsidP="009B6AAD">
      <w:pPr>
        <w:rPr>
          <w:lang w:val="el-GR" w:eastAsia="el-GR"/>
        </w:rPr>
      </w:pPr>
      <w:r w:rsidRPr="0060322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403DBEB"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09EDE186"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05F175F3"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651515C3"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542" w:name="_Hlk67671899"/>
      <w:r w:rsidRPr="00603221">
        <w:rPr>
          <w:lang w:val="el-GR" w:eastAsia="el-GR"/>
        </w:rPr>
        <w:t xml:space="preserve">σύμφωνα </w:t>
      </w:r>
      <w:r w:rsidRPr="00603221">
        <w:rPr>
          <w:highlight w:val="yellow"/>
          <w:lang w:val="el-GR" w:eastAsia="el-GR"/>
        </w:rPr>
        <w:t xml:space="preserve">με την παρ. </w:t>
      </w:r>
      <w:r w:rsidR="004A3382" w:rsidRPr="00603221">
        <w:rPr>
          <w:b/>
          <w:bCs/>
          <w:lang w:val="el-GR"/>
        </w:rPr>
        <w:fldChar w:fldCharType="begin"/>
      </w:r>
      <w:r w:rsidR="004A3382" w:rsidRPr="00603221">
        <w:rPr>
          <w:highlight w:val="yellow"/>
          <w:lang w:val="el-GR" w:eastAsia="el-GR"/>
        </w:rPr>
        <w:instrText xml:space="preserve"> REF _Ref496542081 \r \h </w:instrText>
      </w:r>
      <w:r w:rsidR="00DF02B0" w:rsidRPr="006719D5">
        <w:rPr>
          <w:b/>
          <w:bCs/>
          <w:lang w:val="el-GR"/>
        </w:rPr>
        <w:instrText xml:space="preserve"> \* MERGEFORMAT </w:instrText>
      </w:r>
      <w:r w:rsidR="004A3382" w:rsidRPr="00603221">
        <w:rPr>
          <w:b/>
          <w:bCs/>
          <w:lang w:val="el-GR"/>
        </w:rPr>
      </w:r>
      <w:r w:rsidR="004A3382" w:rsidRPr="00603221">
        <w:rPr>
          <w:b/>
          <w:bCs/>
          <w:lang w:val="el-GR"/>
        </w:rPr>
        <w:fldChar w:fldCharType="separate"/>
      </w:r>
      <w:r w:rsidR="000C0A1F">
        <w:rPr>
          <w:highlight w:val="yellow"/>
          <w:lang w:val="el-GR" w:eastAsia="el-GR"/>
        </w:rPr>
        <w:t>2.2.2</w:t>
      </w:r>
      <w:r w:rsidR="004A3382" w:rsidRPr="00603221">
        <w:rPr>
          <w:b/>
          <w:bCs/>
          <w:lang w:val="el-GR"/>
        </w:rPr>
        <w:fldChar w:fldCharType="end"/>
      </w:r>
      <w:r w:rsidR="004A3382" w:rsidRPr="00603221">
        <w:rPr>
          <w:highlight w:val="yellow"/>
          <w:lang w:val="el-GR" w:eastAsia="el-GR"/>
        </w:rPr>
        <w:t xml:space="preserve"> της παρούσας </w:t>
      </w:r>
      <w:r w:rsidRPr="00603221">
        <w:rPr>
          <w:lang w:val="el-GR" w:eastAsia="el-GR"/>
        </w:rPr>
        <w:t xml:space="preserve">, </w:t>
      </w:r>
      <w:bookmarkEnd w:id="542"/>
      <w:r w:rsidRPr="00603221">
        <w:rPr>
          <w:lang w:val="el-GR" w:eastAsia="el-GR"/>
        </w:rPr>
        <w:t xml:space="preserve">με την προϋπόθεση ότι το σχετικό αίτημά σας θα μας υποβληθεί πριν από την ημερομηνία λήξης της. </w:t>
      </w:r>
    </w:p>
    <w:p w14:paraId="7EC6A979"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26607C39" w14:textId="77777777" w:rsidR="009B6AAD" w:rsidRPr="00603221" w:rsidRDefault="009B6AAD" w:rsidP="00F82A8D">
      <w:pPr>
        <w:jc w:val="right"/>
        <w:rPr>
          <w:lang w:val="el-GR"/>
        </w:rPr>
      </w:pPr>
      <w:r w:rsidRPr="00603221">
        <w:rPr>
          <w:lang w:eastAsia="el-GR"/>
        </w:rPr>
        <w:lastRenderedPageBreak/>
        <w:t>(Εξουσιοδοτημένη υπογραφή)</w:t>
      </w:r>
    </w:p>
    <w:p w14:paraId="5E8A5485" w14:textId="77777777" w:rsidR="007A7DCA" w:rsidRPr="00603221" w:rsidRDefault="007A7DCA">
      <w:pPr>
        <w:suppressAutoHyphens w:val="0"/>
        <w:spacing w:after="0"/>
        <w:jc w:val="left"/>
        <w:rPr>
          <w:lang w:val="el-GR"/>
        </w:rPr>
      </w:pPr>
    </w:p>
    <w:p w14:paraId="7BD96CE5" w14:textId="77777777" w:rsidR="007A7DCA" w:rsidRPr="00603221" w:rsidRDefault="007A7DCA">
      <w:pPr>
        <w:pStyle w:val="3"/>
        <w:numPr>
          <w:ilvl w:val="0"/>
          <w:numId w:val="8"/>
        </w:numPr>
        <w:rPr>
          <w:rFonts w:cs="Tahoma"/>
          <w:szCs w:val="22"/>
          <w:u w:val="single"/>
          <w:lang w:val="el-GR"/>
        </w:rPr>
      </w:pPr>
      <w:bookmarkStart w:id="543" w:name="_Toc97194389"/>
      <w:bookmarkStart w:id="544" w:name="_Toc97194493"/>
      <w:bookmarkStart w:id="545" w:name="_Toc128087132"/>
      <w:r w:rsidRPr="00603221">
        <w:rPr>
          <w:rFonts w:cs="Tahoma"/>
          <w:szCs w:val="22"/>
          <w:u w:val="single"/>
          <w:lang w:val="el-GR"/>
        </w:rPr>
        <w:t>Εγγυητική Επιστολή Καλής Εκτέλεσης</w:t>
      </w:r>
      <w:bookmarkEnd w:id="543"/>
      <w:bookmarkEnd w:id="544"/>
      <w:bookmarkEnd w:id="545"/>
      <w:r w:rsidRPr="00603221">
        <w:rPr>
          <w:rFonts w:cs="Tahoma"/>
          <w:szCs w:val="22"/>
          <w:u w:val="single"/>
          <w:lang w:val="el-GR"/>
        </w:rPr>
        <w:t xml:space="preserve"> </w:t>
      </w:r>
    </w:p>
    <w:p w14:paraId="5F3393B0" w14:textId="77777777" w:rsidR="009B6AAD" w:rsidRPr="00603221" w:rsidRDefault="009B6AAD">
      <w:pPr>
        <w:suppressAutoHyphens w:val="0"/>
        <w:spacing w:after="0"/>
        <w:jc w:val="left"/>
        <w:rPr>
          <w:lang w:val="el-GR"/>
        </w:rPr>
      </w:pPr>
    </w:p>
    <w:p w14:paraId="58B5A293" w14:textId="77777777" w:rsidR="007A7DCA" w:rsidRPr="00603221" w:rsidRDefault="007A7DCA" w:rsidP="007A7DCA">
      <w:pPr>
        <w:rPr>
          <w:lang w:val="el-GR"/>
        </w:rPr>
      </w:pPr>
      <w:bookmarkStart w:id="546" w:name="_Toc336420407"/>
      <w:r w:rsidRPr="00603221">
        <w:rPr>
          <w:lang w:val="el-GR"/>
        </w:rPr>
        <w:t>ΕΚΔΟΤΗΣ (Πλήρης επωνυμία).......................................................................</w:t>
      </w:r>
      <w:bookmarkEnd w:id="546"/>
    </w:p>
    <w:p w14:paraId="4B2AC0DC" w14:textId="77777777" w:rsidR="007A7DCA" w:rsidRPr="00603221" w:rsidRDefault="007A7DCA" w:rsidP="007A7DCA">
      <w:pPr>
        <w:jc w:val="right"/>
        <w:rPr>
          <w:lang w:val="el-GR"/>
        </w:rPr>
      </w:pPr>
      <w:r w:rsidRPr="00603221">
        <w:rPr>
          <w:lang w:val="el-GR"/>
        </w:rPr>
        <w:t>Ημερομηνία έκδοσης...........................</w:t>
      </w:r>
    </w:p>
    <w:p w14:paraId="4235A17F" w14:textId="43A1C628"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33FC6F5C" w14:textId="77777777" w:rsidR="00483953" w:rsidRPr="00603221" w:rsidRDefault="00483953" w:rsidP="00483953">
      <w:pPr>
        <w:rPr>
          <w:lang w:val="el-GR" w:eastAsia="el-GR"/>
        </w:rPr>
      </w:pPr>
      <w:r>
        <w:rPr>
          <w:color w:val="000000"/>
          <w:lang w:val="el-GR"/>
        </w:rPr>
        <w:t>Λεωφ. Συγγρού 194, 176 71 Καλλιθέα Αθήνα</w:t>
      </w:r>
    </w:p>
    <w:p w14:paraId="63C0D304" w14:textId="77777777" w:rsidR="007A7DCA" w:rsidRPr="00603221" w:rsidRDefault="007A7DCA" w:rsidP="007A7DCA">
      <w:pPr>
        <w:rPr>
          <w:lang w:val="el-GR"/>
        </w:rPr>
      </w:pPr>
    </w:p>
    <w:p w14:paraId="776C36FD" w14:textId="77777777" w:rsidR="007A7DCA" w:rsidRPr="00603221" w:rsidRDefault="007A7DCA" w:rsidP="007A7DCA">
      <w:pPr>
        <w:rPr>
          <w:lang w:val="el-GR"/>
        </w:rPr>
      </w:pPr>
      <w:r w:rsidRPr="00603221">
        <w:rPr>
          <w:lang w:val="el-GR"/>
        </w:rPr>
        <w:t xml:space="preserve">Εγγύηση μας υπ’ αριθμ. ……………….. ποσού ………………….……. ευρώ </w:t>
      </w:r>
    </w:p>
    <w:p w14:paraId="0D866F64" w14:textId="77777777" w:rsidR="007A7DCA" w:rsidRPr="00603221" w:rsidRDefault="007A7DCA" w:rsidP="007A7DCA">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796BFCF5"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ED43498"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DF29324"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E03C9D0"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4261DC3F"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F4B32C1"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2E6F619" w14:textId="77777777" w:rsidR="007A7DCA" w:rsidRPr="00603221" w:rsidRDefault="007A7DCA" w:rsidP="007A7DCA">
      <w:pPr>
        <w:rPr>
          <w:lang w:val="el-GR"/>
        </w:rPr>
      </w:pPr>
      <w:r w:rsidRPr="0060322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17BEAB5" w14:textId="77777777" w:rsidR="007A7DCA" w:rsidRPr="00603221" w:rsidRDefault="007A7DCA" w:rsidP="007A7DCA">
      <w:pPr>
        <w:rPr>
          <w:lang w:val="el-GR"/>
        </w:rPr>
      </w:pPr>
      <w:r w:rsidRPr="00603221">
        <w:rPr>
          <w:lang w:val="el-GR"/>
        </w:rPr>
        <w:t>για την καλή εκτέλεση της υπ αριθ ..... σύμβασης “(τίτλος σύμβασης)”, σύμφωνα με την (αριθμό/ημερομηνία) ........................ Διακήρυξη</w:t>
      </w:r>
      <w:r w:rsidR="003153CD" w:rsidRPr="00603221">
        <w:rPr>
          <w:lang w:val="el-GR"/>
        </w:rPr>
        <w:t>ς</w:t>
      </w:r>
      <w:r w:rsidRPr="00603221">
        <w:rPr>
          <w:lang w:val="el-GR"/>
        </w:rPr>
        <w:t>.</w:t>
      </w:r>
    </w:p>
    <w:p w14:paraId="79E8027C"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54B43BFE" w14:textId="51174E90" w:rsidR="007A7DCA" w:rsidRPr="00603221" w:rsidRDefault="007A7DCA" w:rsidP="007A7DCA">
      <w:pPr>
        <w:rPr>
          <w:lang w:val="el-GR"/>
        </w:rPr>
      </w:pPr>
      <w:r w:rsidRPr="00603221">
        <w:rPr>
          <w:lang w:val="el-GR"/>
        </w:rPr>
        <w:t xml:space="preserve">Η παρούσα ισχύει μέχρι και την ............... </w:t>
      </w:r>
      <w:bookmarkStart w:id="547"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0C0A1F">
        <w:rPr>
          <w:b/>
          <w:lang w:val="el-GR"/>
        </w:rPr>
        <w:t>4.1</w:t>
      </w:r>
      <w:r w:rsidR="00061ADD" w:rsidRPr="00603221">
        <w:rPr>
          <w:b/>
          <w:lang w:val="el-GR"/>
        </w:rPr>
        <w:fldChar w:fldCharType="end"/>
      </w:r>
      <w:r w:rsidR="00CA6082" w:rsidRPr="00603221">
        <w:rPr>
          <w:b/>
          <w:color w:val="000000" w:themeColor="text1"/>
          <w:lang w:val="el-GR"/>
        </w:rPr>
        <w:t xml:space="preserve"> της παρούσας</w:t>
      </w:r>
      <w:r w:rsidRPr="00603221">
        <w:rPr>
          <w:lang w:val="el-GR"/>
        </w:rPr>
        <w:t>)</w:t>
      </w:r>
    </w:p>
    <w:bookmarkEnd w:id="547"/>
    <w:p w14:paraId="216E5D50"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603221" w:rsidRDefault="007A7DCA" w:rsidP="007A7DCA">
      <w:pPr>
        <w:jc w:val="right"/>
        <w:rPr>
          <w:lang w:val="el-GR"/>
        </w:rPr>
      </w:pPr>
    </w:p>
    <w:p w14:paraId="3A4D1785" w14:textId="77777777" w:rsidR="007A7DCA" w:rsidRPr="00C622A6" w:rsidRDefault="007A7DCA" w:rsidP="007A7DCA">
      <w:pPr>
        <w:jc w:val="right"/>
        <w:rPr>
          <w:lang w:val="el-GR"/>
        </w:rPr>
      </w:pPr>
      <w:r w:rsidRPr="00C622A6">
        <w:rPr>
          <w:lang w:val="el-GR" w:eastAsia="el-GR"/>
        </w:rPr>
        <w:t>(Εξουσιοδοτημένη υπογραφή)</w:t>
      </w:r>
    </w:p>
    <w:p w14:paraId="3A8C2C86" w14:textId="77777777" w:rsidR="00DA2A67" w:rsidRPr="00603221" w:rsidRDefault="00DA2A67">
      <w:pPr>
        <w:suppressAutoHyphens w:val="0"/>
        <w:spacing w:after="0"/>
        <w:jc w:val="left"/>
        <w:rPr>
          <w:b/>
          <w:bCs/>
          <w:lang w:val="el-GR"/>
        </w:rPr>
      </w:pPr>
      <w:r w:rsidRPr="00603221">
        <w:rPr>
          <w:lang w:val="el-GR"/>
        </w:rPr>
        <w:br w:type="page"/>
      </w:r>
    </w:p>
    <w:p w14:paraId="2743ECB8" w14:textId="09BFCCA9" w:rsidR="00E75240" w:rsidRPr="00A93898" w:rsidRDefault="00754574" w:rsidP="00CF1C2C">
      <w:pPr>
        <w:pStyle w:val="2"/>
        <w:numPr>
          <w:ilvl w:val="0"/>
          <w:numId w:val="0"/>
        </w:numPr>
        <w:ind w:left="576" w:hanging="576"/>
        <w:rPr>
          <w:rFonts w:cs="Tahoma"/>
          <w:lang w:val="el-GR"/>
        </w:rPr>
      </w:pPr>
      <w:bookmarkStart w:id="548" w:name="_Toc97194393"/>
      <w:bookmarkStart w:id="549" w:name="_Toc97194497"/>
      <w:bookmarkStart w:id="550" w:name="_Toc128087133"/>
      <w:r>
        <w:rPr>
          <w:rFonts w:cs="Tahoma"/>
          <w:lang w:val="el-GR"/>
        </w:rPr>
        <w:lastRenderedPageBreak/>
        <w:t xml:space="preserve">ΠΑΡΑΡΤΗΜΑ </w:t>
      </w:r>
      <w:r w:rsidRPr="00CF1C2C">
        <w:rPr>
          <w:rFonts w:cs="Tahoma"/>
          <w:lang w:val="el-GR"/>
        </w:rPr>
        <w:t>IX</w:t>
      </w:r>
      <w:r w:rsidR="00E75240" w:rsidRPr="00A93898">
        <w:rPr>
          <w:rFonts w:cs="Tahoma"/>
          <w:lang w:val="el-GR"/>
        </w:rPr>
        <w:t>– ΕΝΗΜΕΡΩΣΗ ΓΙΑ ΤΗΝ ΕΠΕΞΕΡΓΑΣΙΑ ΠΡΟΣΩΠΙΚΩΝ ΔΕΔΟΜΕΝΩΝ</w:t>
      </w:r>
      <w:bookmarkEnd w:id="548"/>
      <w:bookmarkEnd w:id="549"/>
      <w:bookmarkEnd w:id="550"/>
      <w:r w:rsidR="00E75240" w:rsidRPr="00A93898">
        <w:rPr>
          <w:rFonts w:cs="Tahoma"/>
          <w:lang w:val="el-GR"/>
        </w:rPr>
        <w:t xml:space="preserve"> </w:t>
      </w:r>
    </w:p>
    <w:p w14:paraId="73DD0427"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0EC0787D" w14:textId="77777777" w:rsidR="00E75240" w:rsidRPr="00821852" w:rsidRDefault="00E75240" w:rsidP="00E75240">
      <w:pPr>
        <w:rPr>
          <w:lang w:val="el-GR"/>
        </w:rPr>
      </w:pPr>
      <w:r w:rsidRPr="0082185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8DAFEA6"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26F56BC"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Default="006C03D6">
      <w:pPr>
        <w:suppressAutoHyphens w:val="0"/>
        <w:spacing w:after="0"/>
        <w:jc w:val="left"/>
        <w:rPr>
          <w:lang w:val="el-GR"/>
        </w:rPr>
      </w:pPr>
      <w:r>
        <w:rPr>
          <w:lang w:val="el-GR"/>
        </w:rPr>
        <w:br w:type="page"/>
      </w:r>
    </w:p>
    <w:p w14:paraId="60779322" w14:textId="7E1BD8DD" w:rsidR="006C03D6" w:rsidRPr="006C03D6" w:rsidRDefault="006C03D6" w:rsidP="006C03D6">
      <w:pPr>
        <w:pStyle w:val="2"/>
        <w:numPr>
          <w:ilvl w:val="0"/>
          <w:numId w:val="0"/>
        </w:numPr>
        <w:pBdr>
          <w:top w:val="none" w:sz="0" w:space="0" w:color="auto"/>
          <w:left w:val="none" w:sz="0" w:space="0" w:color="auto"/>
          <w:bottom w:val="none" w:sz="0" w:space="0" w:color="auto"/>
          <w:right w:val="none" w:sz="0" w:space="0" w:color="auto"/>
        </w:pBdr>
        <w:ind w:left="576" w:hanging="576"/>
        <w:rPr>
          <w:lang w:val="el-GR"/>
        </w:rPr>
      </w:pPr>
      <w:bookmarkStart w:id="551" w:name="_Ref118477993"/>
      <w:bookmarkStart w:id="552" w:name="_Toc128087134"/>
      <w:bookmarkStart w:id="553" w:name="_Hlk118481870"/>
      <w:r w:rsidRPr="00C0415C">
        <w:rPr>
          <w:lang w:val="el-GR"/>
        </w:rPr>
        <w:lastRenderedPageBreak/>
        <w:t>ΠΑΡΑΡΤΗΜΑ</w:t>
      </w:r>
      <w:r w:rsidRPr="002A51E1">
        <w:rPr>
          <w:lang w:val="el-GR"/>
        </w:rPr>
        <w:t xml:space="preserve"> </w:t>
      </w:r>
      <w:r>
        <w:t>X</w:t>
      </w:r>
      <w:r w:rsidRPr="002A51E1">
        <w:rPr>
          <w:lang w:val="el-GR"/>
        </w:rPr>
        <w:t xml:space="preserve"> – </w:t>
      </w:r>
      <w:r>
        <w:rPr>
          <w:lang w:val="el-GR"/>
        </w:rPr>
        <w:t>Ρήτρα Ακεραιότητας</w:t>
      </w:r>
      <w:bookmarkEnd w:id="551"/>
      <w:bookmarkEnd w:id="552"/>
      <w:r>
        <w:rPr>
          <w:lang w:val="el-GR"/>
        </w:rPr>
        <w:t xml:space="preserve"> </w:t>
      </w:r>
    </w:p>
    <w:p w14:paraId="66546ED8"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02D3919"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71F44BBF"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77777777" w:rsidR="006C03D6" w:rsidRPr="00E532F8" w:rsidRDefault="006C03D6" w:rsidP="006C03D6">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77777777" w:rsidR="006C03D6" w:rsidRPr="00E532F8" w:rsidRDefault="006C03D6" w:rsidP="006C03D6">
      <w:pPr>
        <w:spacing w:line="276" w:lineRule="auto"/>
        <w:rPr>
          <w:lang w:val="el-GR"/>
        </w:rPr>
      </w:pPr>
      <w:r w:rsidRPr="00E532F8">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CE17754"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0ABD1B8" w14:textId="77777777" w:rsidR="006C03D6" w:rsidRPr="00E532F8" w:rsidRDefault="006C03D6" w:rsidP="006C03D6">
      <w:pPr>
        <w:spacing w:line="276" w:lineRule="auto"/>
        <w:rPr>
          <w:lang w:val="el-GR"/>
        </w:rPr>
      </w:pPr>
      <w:r w:rsidRPr="00E532F8">
        <w:rPr>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w:t>
      </w:r>
      <w:r w:rsidRPr="00E532F8">
        <w:rPr>
          <w:lang w:val="el-GR"/>
        </w:rPr>
        <w:lastRenderedPageBreak/>
        <w:t>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A995196" w14:textId="77777777" w:rsidR="006C03D6" w:rsidRPr="00E532F8" w:rsidRDefault="006C03D6" w:rsidP="006C03D6">
      <w:pPr>
        <w:spacing w:line="276" w:lineRule="auto"/>
        <w:rPr>
          <w:lang w:val="el-GR"/>
        </w:rPr>
      </w:pPr>
    </w:p>
    <w:p w14:paraId="66DBEE36" w14:textId="77777777"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553"/>
    <w:p w14:paraId="1E4E7E3D" w14:textId="77777777" w:rsidR="006C03D6" w:rsidRPr="002A51E1" w:rsidRDefault="006C03D6" w:rsidP="006C03D6">
      <w:pPr>
        <w:rPr>
          <w:lang w:val="el-GR"/>
        </w:rPr>
      </w:pPr>
    </w:p>
    <w:p w14:paraId="26595BC7" w14:textId="77777777" w:rsidR="006C03D6" w:rsidRPr="00603221" w:rsidRDefault="006C03D6" w:rsidP="00AE28D7">
      <w:pPr>
        <w:rPr>
          <w:lang w:val="el-GR"/>
        </w:rPr>
      </w:pPr>
    </w:p>
    <w:sectPr w:rsidR="006C03D6" w:rsidRPr="00603221" w:rsidSect="0031778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427CE" w14:textId="77777777" w:rsidR="00AF3703" w:rsidRDefault="00AF3703">
      <w:pPr>
        <w:spacing w:after="0"/>
      </w:pPr>
      <w:r>
        <w:separator/>
      </w:r>
    </w:p>
  </w:endnote>
  <w:endnote w:type="continuationSeparator" w:id="0">
    <w:p w14:paraId="251D91A8" w14:textId="77777777" w:rsidR="00AF3703" w:rsidRDefault="00AF370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Arial Unicode MS"/>
    <w:charset w:val="00"/>
    <w:family w:val="auto"/>
    <w:pitch w:val="default"/>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45E08389" w14:textId="77777777" w:rsidTr="003366E9">
      <w:tc>
        <w:tcPr>
          <w:tcW w:w="8747" w:type="dxa"/>
          <w:tcBorders>
            <w:top w:val="single" w:sz="4" w:space="0" w:color="auto"/>
          </w:tcBorders>
        </w:tcPr>
        <w:p w14:paraId="3B6D278A" w14:textId="77777777" w:rsidR="00F1538B" w:rsidRPr="001E54F6" w:rsidRDefault="00F1538B"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6592A568" w14:textId="77777777" w:rsidR="00F1538B" w:rsidRPr="001E54F6" w:rsidRDefault="00F1538B" w:rsidP="001E54F6">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sidR="0081422D">
            <w:rPr>
              <w:rStyle w:val="a3"/>
              <w:rFonts w:cs="Tahoma"/>
              <w:noProof/>
              <w:sz w:val="20"/>
            </w:rPr>
            <w:t>16</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sidR="0081422D">
            <w:rPr>
              <w:rStyle w:val="a3"/>
              <w:rFonts w:cs="Tahoma"/>
              <w:noProof/>
              <w:sz w:val="20"/>
            </w:rPr>
            <w:t>113</w:t>
          </w:r>
          <w:r w:rsidRPr="001E54F6">
            <w:rPr>
              <w:rStyle w:val="a3"/>
              <w:rFonts w:cs="Tahoma"/>
              <w:sz w:val="20"/>
            </w:rPr>
            <w:fldChar w:fldCharType="end"/>
          </w:r>
        </w:p>
      </w:tc>
    </w:tr>
  </w:tbl>
  <w:p w14:paraId="5123092B" w14:textId="77777777" w:rsidR="00F1538B" w:rsidRPr="00603221" w:rsidRDefault="00F1538B">
    <w:pPr>
      <w:pStyle w:val="af2"/>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994167" w:rsidRPr="00994167" w14:paraId="653895B2" w14:textId="77777777" w:rsidTr="0099341F">
      <w:trPr>
        <w:jc w:val="center"/>
      </w:trPr>
      <w:tc>
        <w:tcPr>
          <w:tcW w:w="8505" w:type="dxa"/>
          <w:tcBorders>
            <w:top w:val="single" w:sz="4" w:space="0" w:color="auto"/>
          </w:tcBorders>
        </w:tcPr>
        <w:p w14:paraId="4B6685C5" w14:textId="77777777" w:rsidR="00994167" w:rsidRPr="00994167" w:rsidRDefault="00994167" w:rsidP="00994167">
          <w:pPr>
            <w:spacing w:after="0" w:line="288" w:lineRule="auto"/>
            <w:rPr>
              <w:rFonts w:cs="Calibri"/>
              <w:szCs w:val="24"/>
              <w:lang w:val="el-GR"/>
            </w:rPr>
          </w:pPr>
          <w:r w:rsidRPr="00994167">
            <w:rPr>
              <w:rFonts w:cs="Calibri"/>
              <w:szCs w:val="24"/>
              <w:lang w:val="el-GR"/>
            </w:rPr>
            <w:t xml:space="preserve">Κοινωνία της Πληροφορίας Μ.Α.Ε. </w:t>
          </w:r>
        </w:p>
      </w:tc>
      <w:tc>
        <w:tcPr>
          <w:tcW w:w="1350" w:type="dxa"/>
          <w:tcBorders>
            <w:top w:val="single" w:sz="4" w:space="0" w:color="auto"/>
          </w:tcBorders>
        </w:tcPr>
        <w:p w14:paraId="3726C3F6" w14:textId="77777777" w:rsidR="00994167" w:rsidRPr="00994167" w:rsidRDefault="00994167" w:rsidP="00994167">
          <w:pPr>
            <w:spacing w:after="0" w:line="288" w:lineRule="auto"/>
            <w:jc w:val="right"/>
            <w:rPr>
              <w:rFonts w:cs="Calibri"/>
              <w:szCs w:val="24"/>
              <w:lang w:val="el-GR"/>
            </w:rPr>
          </w:pPr>
          <w:r w:rsidRPr="00994167">
            <w:rPr>
              <w:rFonts w:cs="Calibri"/>
              <w:szCs w:val="24"/>
            </w:rPr>
            <w:fldChar w:fldCharType="begin"/>
          </w:r>
          <w:r w:rsidRPr="00994167">
            <w:rPr>
              <w:rFonts w:cs="Calibri"/>
              <w:szCs w:val="24"/>
            </w:rPr>
            <w:instrText xml:space="preserve"> PAGE </w:instrText>
          </w:r>
          <w:r w:rsidRPr="00994167">
            <w:rPr>
              <w:rFonts w:cs="Calibri"/>
              <w:szCs w:val="24"/>
            </w:rPr>
            <w:fldChar w:fldCharType="separate"/>
          </w:r>
          <w:r w:rsidRPr="00994167">
            <w:rPr>
              <w:rFonts w:cs="Calibri"/>
              <w:noProof/>
              <w:szCs w:val="24"/>
            </w:rPr>
            <w:t>1</w:t>
          </w:r>
          <w:r w:rsidRPr="00994167">
            <w:rPr>
              <w:rFonts w:cs="Calibri"/>
              <w:szCs w:val="24"/>
            </w:rPr>
            <w:fldChar w:fldCharType="end"/>
          </w:r>
          <w:r w:rsidRPr="00994167">
            <w:rPr>
              <w:rFonts w:cs="Calibri"/>
              <w:szCs w:val="24"/>
            </w:rPr>
            <w:t xml:space="preserve"> - </w:t>
          </w:r>
          <w:r w:rsidRPr="00994167">
            <w:rPr>
              <w:rFonts w:cs="Calibri"/>
              <w:noProof/>
              <w:szCs w:val="24"/>
            </w:rPr>
            <w:fldChar w:fldCharType="begin"/>
          </w:r>
          <w:r w:rsidRPr="00994167">
            <w:rPr>
              <w:rFonts w:cs="Calibri"/>
              <w:noProof/>
              <w:szCs w:val="24"/>
            </w:rPr>
            <w:instrText xml:space="preserve"> NUMPAGES   \* MERGEFORMAT </w:instrText>
          </w:r>
          <w:r w:rsidRPr="00994167">
            <w:rPr>
              <w:rFonts w:cs="Calibri"/>
              <w:noProof/>
              <w:szCs w:val="24"/>
            </w:rPr>
            <w:fldChar w:fldCharType="separate"/>
          </w:r>
          <w:r w:rsidRPr="00994167">
            <w:rPr>
              <w:rFonts w:cs="Calibri"/>
              <w:noProof/>
              <w:szCs w:val="24"/>
            </w:rPr>
            <w:t>111</w:t>
          </w:r>
          <w:r w:rsidRPr="00994167">
            <w:rPr>
              <w:rFonts w:cs="Calibri"/>
              <w:noProof/>
              <w:szCs w:val="24"/>
            </w:rPr>
            <w:fldChar w:fldCharType="end"/>
          </w:r>
        </w:p>
      </w:tc>
    </w:tr>
  </w:tbl>
  <w:p w14:paraId="2D0E0305" w14:textId="77777777" w:rsidR="00994167" w:rsidRDefault="00994167">
    <w:pPr>
      <w:pStyle w:val="a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1F69B" w14:textId="77777777" w:rsidR="00F1538B" w:rsidRDefault="00F1538B">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630EFE35" w14:textId="77777777" w:rsidTr="003366E9">
      <w:tc>
        <w:tcPr>
          <w:tcW w:w="8747" w:type="dxa"/>
          <w:tcBorders>
            <w:top w:val="single" w:sz="4" w:space="0" w:color="auto"/>
          </w:tcBorders>
        </w:tcPr>
        <w:p w14:paraId="3F9E6FC0" w14:textId="1EEDBCC6" w:rsidR="00F1538B" w:rsidRPr="003329FF" w:rsidRDefault="00F1538B"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sidR="003A0B33">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3C31F19E" w14:textId="77777777" w:rsidR="00F1538B" w:rsidRPr="003329FF" w:rsidRDefault="00F1538B" w:rsidP="003329FF">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sidR="00160FCE">
            <w:rPr>
              <w:rStyle w:val="a3"/>
              <w:rFonts w:cs="Tahoma"/>
              <w:noProof/>
              <w:sz w:val="20"/>
            </w:rPr>
            <w:t>108</w:t>
          </w:r>
          <w:r w:rsidRPr="003329FF">
            <w:rPr>
              <w:rStyle w:val="a3"/>
              <w:rFonts w:cs="Tahoma"/>
              <w:sz w:val="20"/>
            </w:rPr>
            <w:fldChar w:fldCharType="end"/>
          </w:r>
          <w:r w:rsidRPr="003329FF">
            <w:rPr>
              <w:rStyle w:val="a3"/>
              <w:rFonts w:cs="Tahoma"/>
              <w:sz w:val="20"/>
            </w:rPr>
            <w:t xml:space="preserve"> - </w:t>
          </w:r>
          <w:r w:rsidRPr="003329FF">
            <w:rPr>
              <w:rStyle w:val="a3"/>
              <w:rFonts w:cs="Tahoma"/>
              <w:sz w:val="20"/>
            </w:rPr>
            <w:fldChar w:fldCharType="begin"/>
          </w:r>
          <w:r w:rsidRPr="003329FF">
            <w:rPr>
              <w:rStyle w:val="a3"/>
              <w:rFonts w:cs="Tahoma"/>
              <w:sz w:val="20"/>
            </w:rPr>
            <w:instrText xml:space="preserve"> NUMPAGES </w:instrText>
          </w:r>
          <w:r w:rsidRPr="003329FF">
            <w:rPr>
              <w:rStyle w:val="a3"/>
              <w:rFonts w:cs="Tahoma"/>
              <w:sz w:val="20"/>
            </w:rPr>
            <w:fldChar w:fldCharType="separate"/>
          </w:r>
          <w:r w:rsidR="00160FCE">
            <w:rPr>
              <w:rStyle w:val="a3"/>
              <w:rFonts w:cs="Tahoma"/>
              <w:noProof/>
              <w:sz w:val="20"/>
            </w:rPr>
            <w:t>113</w:t>
          </w:r>
          <w:r w:rsidRPr="003329FF">
            <w:rPr>
              <w:rStyle w:val="a3"/>
              <w:rFonts w:cs="Tahoma"/>
              <w:sz w:val="20"/>
            </w:rPr>
            <w:fldChar w:fldCharType="end"/>
          </w:r>
        </w:p>
      </w:tc>
    </w:tr>
  </w:tbl>
  <w:p w14:paraId="513B1FDA" w14:textId="77777777" w:rsidR="00F1538B" w:rsidRDefault="00F1538B"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D48C5" w14:textId="77777777" w:rsidR="00AF3703" w:rsidRDefault="00AF3703">
      <w:pPr>
        <w:spacing w:after="0"/>
      </w:pPr>
      <w:r>
        <w:separator/>
      </w:r>
    </w:p>
  </w:footnote>
  <w:footnote w:type="continuationSeparator" w:id="0">
    <w:p w14:paraId="1BE25551" w14:textId="77777777" w:rsidR="00AF3703" w:rsidRDefault="00AF3703">
      <w:pPr>
        <w:spacing w:after="0"/>
      </w:pPr>
      <w:r>
        <w:continuationSeparator/>
      </w:r>
    </w:p>
  </w:footnote>
  <w:footnote w:id="1">
    <w:p w14:paraId="43D17F2B" w14:textId="77777777" w:rsidR="00F1538B" w:rsidRPr="006B2C94" w:rsidRDefault="00F1538B" w:rsidP="00F64037">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2">
    <w:p w14:paraId="5708749A" w14:textId="77777777" w:rsidR="00F1538B" w:rsidRPr="00BD65F6" w:rsidRDefault="00F1538B" w:rsidP="00F64037">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3">
    <w:p w14:paraId="7A6E2BEE" w14:textId="77777777" w:rsidR="00F1538B" w:rsidRPr="0029307B" w:rsidRDefault="00F1538B" w:rsidP="00C0210C">
      <w:pPr>
        <w:pStyle w:val="af4"/>
        <w:rPr>
          <w:lang w:val="el-GR"/>
        </w:rPr>
      </w:pPr>
      <w:r>
        <w:rPr>
          <w:rStyle w:val="ab"/>
        </w:rPr>
        <w:footnoteRef/>
      </w:r>
      <w:r w:rsidRPr="0029307B">
        <w:rPr>
          <w:lang w:val="el-GR"/>
        </w:rPr>
        <w:t xml:space="preserve"> </w:t>
      </w:r>
      <w:r>
        <w:rPr>
          <w:lang w:val="el-GR"/>
        </w:rPr>
        <w:tab/>
      </w:r>
      <w:r w:rsidRPr="002127C4">
        <w:rPr>
          <w:color w:val="FF0000"/>
          <w:lang w:val="el-GR"/>
        </w:rPr>
        <w:t xml:space="preserve">Για </w:t>
      </w:r>
      <w:r>
        <w:rPr>
          <w:color w:val="FF0000"/>
          <w:lang w:val="el-GR"/>
        </w:rPr>
        <w:t>τον χρόνο έκδοσης και ισχύος των αποδεικτικών μέσων, πρβλ</w:t>
      </w:r>
      <w:r w:rsidRPr="002127C4">
        <w:rPr>
          <w:color w:val="FF0000"/>
          <w:lang w:val="el-GR"/>
        </w:rPr>
        <w:t xml:space="preserve"> </w:t>
      </w:r>
      <w:r>
        <w:rPr>
          <w:color w:val="FF0000"/>
          <w:lang w:val="el-GR"/>
        </w:rPr>
        <w:t xml:space="preserve">και το </w:t>
      </w:r>
      <w:r w:rsidRPr="002127C4">
        <w:rPr>
          <w:color w:val="FF0000"/>
          <w:lang w:val="el-GR"/>
        </w:rPr>
        <w:t>με αρ πρωτ</w:t>
      </w:r>
      <w:r>
        <w:rPr>
          <w:color w:val="FF0000"/>
          <w:lang w:val="el-GR"/>
        </w:rPr>
        <w:t xml:space="preserve"> 2210/19-04-2019</w:t>
      </w:r>
      <w:r w:rsidRPr="002127C4">
        <w:rPr>
          <w:color w:val="FF0000"/>
          <w:lang w:val="el-GR"/>
        </w:rPr>
        <w:t xml:space="preserve"> (ΑΔΑ </w:t>
      </w:r>
      <w:r>
        <w:rPr>
          <w:color w:val="FF0000"/>
          <w:lang w:val="el-GR"/>
        </w:rPr>
        <w:t>: 66ΓΠΟΞΤΒ-Ζ9Κ</w:t>
      </w:r>
      <w:r w:rsidRPr="002127C4">
        <w:rPr>
          <w:color w:val="FF0000"/>
          <w:lang w:val="el-GR"/>
        </w:rPr>
        <w:t>) έγγραφο της ΕΑΑΔΗΣΥ</w:t>
      </w:r>
      <w:r>
        <w:rPr>
          <w:color w:val="FF0000"/>
          <w:lang w:val="el-GR"/>
        </w:rPr>
        <w:t xml:space="preserve">. </w:t>
      </w:r>
    </w:p>
  </w:footnote>
  <w:footnote w:id="4">
    <w:p w14:paraId="6F98508E" w14:textId="77777777" w:rsidR="00F1538B" w:rsidRPr="005B2FD1" w:rsidRDefault="00F1538B" w:rsidP="00C27CEC">
      <w:pPr>
        <w:pStyle w:val="af4"/>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5">
    <w:p w14:paraId="4157449B" w14:textId="77777777" w:rsidR="00F1538B" w:rsidRPr="006B2C94" w:rsidRDefault="00F1538B" w:rsidP="002B2F6A">
      <w:pPr>
        <w:pStyle w:val="af4"/>
        <w:rPr>
          <w:lang w:val="el-GR"/>
        </w:rPr>
      </w:pPr>
      <w:r>
        <w:rPr>
          <w:rStyle w:val="a4"/>
        </w:rPr>
        <w:footnoteRef/>
      </w:r>
      <w:r>
        <w:rPr>
          <w:lang w:val="el-GR"/>
        </w:rPr>
        <w:tab/>
        <w:t>Άρθρο 96, παρ. 7 του ν. 4412/2016</w:t>
      </w:r>
    </w:p>
  </w:footnote>
  <w:footnote w:id="6">
    <w:p w14:paraId="4BEFD33D" w14:textId="77777777" w:rsidR="00F1538B" w:rsidRPr="009C1E20" w:rsidRDefault="00F1538B" w:rsidP="002B2F6A">
      <w:pPr>
        <w:pStyle w:val="af4"/>
        <w:rPr>
          <w:lang w:val="el-GR"/>
        </w:rPr>
      </w:pPr>
      <w:r>
        <w:rPr>
          <w:rStyle w:val="ab"/>
        </w:rPr>
        <w:footnoteRef/>
      </w:r>
      <w:r w:rsidRPr="009C1E20">
        <w:rPr>
          <w:lang w:val="el-GR"/>
        </w:rPr>
        <w:t xml:space="preserve">  </w:t>
      </w:r>
      <w:r>
        <w:rPr>
          <w:lang w:val="el-GR"/>
        </w:rPr>
        <w:t xml:space="preserve">    Άρθρο 15 ΚΥΑ ΕΣΗΔΗΣ Προμήθειες και Υπηρεσίες</w:t>
      </w:r>
    </w:p>
  </w:footnote>
  <w:footnote w:id="7">
    <w:p w14:paraId="4A879856" w14:textId="77777777" w:rsidR="00F1538B" w:rsidRPr="00F93782" w:rsidRDefault="00F1538B" w:rsidP="00486D17">
      <w:pPr>
        <w:pStyle w:val="af4"/>
        <w:rPr>
          <w:lang w:val="el-GR"/>
        </w:rPr>
      </w:pPr>
      <w:r>
        <w:rPr>
          <w:rStyle w:val="ab"/>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8">
    <w:p w14:paraId="02D477BF" w14:textId="77777777" w:rsidR="00F1538B" w:rsidRPr="00FF4138" w:rsidRDefault="00F1538B" w:rsidP="00FE0D21">
      <w:pPr>
        <w:pStyle w:val="af4"/>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9">
    <w:p w14:paraId="7AE6537D" w14:textId="77777777" w:rsidR="00F1538B" w:rsidRPr="00C622A6" w:rsidRDefault="00F1538B" w:rsidP="005052FB">
      <w:pPr>
        <w:pStyle w:val="af4"/>
        <w:rPr>
          <w:ins w:id="372" w:author="Συντάκτης"/>
          <w:del w:id="373" w:author="Συντάκτης"/>
          <w:lang w:val="en-US"/>
        </w:rPr>
      </w:pPr>
      <w:r w:rsidRPr="00022C43">
        <w:rPr>
          <w:rStyle w:val="0"/>
        </w:rPr>
        <w:footnoteRef/>
      </w:r>
      <w:r w:rsidRPr="00C622A6">
        <w:rPr>
          <w:lang w:val="en-US"/>
        </w:rPr>
        <w:t xml:space="preserve">  </w:t>
      </w:r>
      <w:r w:rsidRPr="00C622A6">
        <w:rPr>
          <w:lang w:val="en-US"/>
        </w:rPr>
        <w:tab/>
      </w:r>
      <w:r>
        <w:rPr>
          <w:lang w:val="el-GR"/>
        </w:rPr>
        <w:t>Ά</w:t>
      </w:r>
      <w:r w:rsidRPr="00022C43">
        <w:rPr>
          <w:lang w:val="el-GR"/>
        </w:rPr>
        <w:t>ρθρο</w:t>
      </w:r>
      <w:r w:rsidRPr="00C622A6">
        <w:rPr>
          <w:lang w:val="en-US"/>
        </w:rPr>
        <w:t xml:space="preserve"> 205</w:t>
      </w:r>
      <w:r w:rsidRPr="00022C43">
        <w:rPr>
          <w:lang w:val="el-GR"/>
        </w:rPr>
        <w:t>Α</w:t>
      </w:r>
      <w:r w:rsidRPr="00C622A6">
        <w:rPr>
          <w:lang w:val="en-US"/>
        </w:rPr>
        <w:t xml:space="preserve"> </w:t>
      </w:r>
      <w:r w:rsidRPr="00022C43">
        <w:rPr>
          <w:lang w:val="el-GR"/>
        </w:rPr>
        <w:t>του</w:t>
      </w:r>
      <w:r w:rsidRPr="00C622A6">
        <w:rPr>
          <w:lang w:val="en-US"/>
        </w:rPr>
        <w:t xml:space="preserve"> </w:t>
      </w:r>
      <w:r w:rsidRPr="00022C43">
        <w:rPr>
          <w:lang w:val="el-GR"/>
        </w:rPr>
        <w:t>ν</w:t>
      </w:r>
      <w:r w:rsidRPr="00C622A6">
        <w:rPr>
          <w:lang w:val="en-US"/>
        </w:rPr>
        <w:t>. 4412/2016</w:t>
      </w:r>
    </w:p>
  </w:footnote>
  <w:footnote w:id="10">
    <w:p w14:paraId="711DD93E" w14:textId="77777777" w:rsidR="00F1538B" w:rsidRPr="00EE7F42" w:rsidRDefault="00F1538B"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83109" w14:textId="73D42DD5" w:rsidR="00994167" w:rsidRPr="00C82832" w:rsidRDefault="00994167" w:rsidP="003E1CBC">
    <w:pPr>
      <w:pBdr>
        <w:bottom w:val="single" w:sz="4" w:space="1" w:color="auto"/>
      </w:pBdr>
      <w:rPr>
        <w:i/>
        <w:iCs/>
        <w:sz w:val="20"/>
        <w:lang w:val="el-GR"/>
      </w:rPr>
    </w:pPr>
    <w:r w:rsidRPr="006F0660">
      <w:rPr>
        <w:sz w:val="20"/>
        <w:szCs w:val="20"/>
        <w:lang w:val="el-GR"/>
      </w:rPr>
      <w:t xml:space="preserve">Ηλεκτρονικός Ανοικτός Διαγωνισμός Κάτω των Ορίων για το Έργο </w:t>
    </w:r>
    <w:r w:rsidRPr="008063A1">
      <w:rPr>
        <w:b/>
        <w:bCs/>
        <w:sz w:val="20"/>
        <w:szCs w:val="20"/>
        <w:lang w:val="el-GR"/>
      </w:rPr>
      <w:t>«</w:t>
    </w:r>
    <w:r w:rsidR="008063A1" w:rsidRPr="008063A1">
      <w:rPr>
        <w:b/>
        <w:bCs/>
        <w:sz w:val="20"/>
        <w:szCs w:val="20"/>
        <w:lang w:val="el-GR"/>
      </w:rPr>
      <w:t>Υπηρεσίες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των πολιτών για τις ανάγκες του Προγράμματος «Χορήγηση οικονομικής ενίσχυσης με σκοπό την κάλυψη μέρους του αυξημένου κόστους αγορών ειδών διατροφής λόγω της σημαντικής αύξησης του δείκτη τιμών (MARKET PASS)</w:t>
    </w:r>
    <w:r w:rsidRPr="008063A1">
      <w:rPr>
        <w:b/>
        <w:bCs/>
        <w:sz w:val="20"/>
        <w:szCs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6426"/>
    </w:tblGrid>
    <w:tr w:rsidR="00C82DB4" w:rsidRPr="000C0A1F" w14:paraId="3AF52D6E" w14:textId="77777777" w:rsidTr="0099341F">
      <w:trPr>
        <w:trHeight w:val="417"/>
      </w:trPr>
      <w:tc>
        <w:tcPr>
          <w:tcW w:w="3104" w:type="dxa"/>
          <w:vMerge w:val="restart"/>
          <w:tcBorders>
            <w:top w:val="nil"/>
            <w:left w:val="nil"/>
            <w:bottom w:val="nil"/>
            <w:right w:val="nil"/>
          </w:tcBorders>
        </w:tcPr>
        <w:p w14:paraId="252F5C47" w14:textId="2A74A1C5" w:rsidR="00C82DB4" w:rsidRPr="00C82DB4" w:rsidRDefault="00C82DB4" w:rsidP="00C82DB4">
          <w:pPr>
            <w:ind w:right="-442"/>
            <w:rPr>
              <w:rFonts w:ascii="Calibri" w:hAnsi="Calibri"/>
              <w:b/>
              <w:lang w:val="en-US" w:eastAsia="en-US"/>
            </w:rPr>
          </w:pPr>
          <w:r w:rsidRPr="00C82DB4">
            <w:rPr>
              <w:rFonts w:ascii="Calibri" w:hAnsi="Calibri"/>
              <w:b/>
              <w:noProof/>
              <w:lang w:val="el-GR" w:eastAsia="el-GR"/>
            </w:rPr>
            <w:drawing>
              <wp:inline distT="0" distB="0" distL="0" distR="0" wp14:anchorId="05C6581F" wp14:editId="0F54274E">
                <wp:extent cx="1558925" cy="492125"/>
                <wp:effectExtent l="0" t="0" r="3175"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8925" cy="492125"/>
                        </a:xfrm>
                        <a:prstGeom prst="rect">
                          <a:avLst/>
                        </a:prstGeom>
                        <a:noFill/>
                        <a:ln>
                          <a:noFill/>
                        </a:ln>
                      </pic:spPr>
                    </pic:pic>
                  </a:graphicData>
                </a:graphic>
              </wp:inline>
            </w:drawing>
          </w:r>
        </w:p>
      </w:tc>
      <w:tc>
        <w:tcPr>
          <w:tcW w:w="6426" w:type="dxa"/>
          <w:tcBorders>
            <w:top w:val="nil"/>
            <w:left w:val="nil"/>
            <w:right w:val="nil"/>
          </w:tcBorders>
          <w:vAlign w:val="center"/>
        </w:tcPr>
        <w:p w14:paraId="24F3E06B" w14:textId="77777777" w:rsidR="00C82DB4" w:rsidRPr="00C82DB4" w:rsidRDefault="00C82DB4" w:rsidP="00C82DB4">
          <w:pPr>
            <w:tabs>
              <w:tab w:val="right" w:pos="8306"/>
            </w:tabs>
            <w:spacing w:before="80"/>
            <w:ind w:right="-104"/>
            <w:jc w:val="center"/>
            <w:rPr>
              <w:rFonts w:ascii="Calibri" w:hAnsi="Calibri"/>
              <w:sz w:val="16"/>
              <w:szCs w:val="16"/>
              <w:lang w:val="el-GR" w:eastAsia="en-US"/>
            </w:rPr>
          </w:pPr>
          <w:r w:rsidRPr="00C82DB4">
            <w:rPr>
              <w:rFonts w:ascii="Calibri" w:hAnsi="Calibri"/>
              <w:noProof/>
              <w:sz w:val="16"/>
              <w:szCs w:val="16"/>
              <w:lang w:val="el-GR" w:eastAsia="en-US"/>
            </w:rPr>
            <w:t>Λεωφ.Συγγρού 194, 176 71 - Καλλιθέα (Αττική)  • Τηλ.: 213 1300 700  •  Fax: 213 1300 800-1</w:t>
          </w:r>
        </w:p>
      </w:tc>
    </w:tr>
    <w:tr w:rsidR="00C82DB4" w:rsidRPr="00C82DB4" w14:paraId="746EBFA4" w14:textId="77777777" w:rsidTr="0099341F">
      <w:tc>
        <w:tcPr>
          <w:tcW w:w="3104" w:type="dxa"/>
          <w:vMerge/>
          <w:tcBorders>
            <w:left w:val="nil"/>
            <w:bottom w:val="nil"/>
            <w:right w:val="nil"/>
          </w:tcBorders>
        </w:tcPr>
        <w:p w14:paraId="6ADCB684" w14:textId="77777777" w:rsidR="00C82DB4" w:rsidRPr="00C82DB4" w:rsidRDefault="00C82DB4" w:rsidP="00C82DB4">
          <w:pPr>
            <w:ind w:right="-442"/>
            <w:rPr>
              <w:rFonts w:ascii="Calibri" w:hAnsi="Calibri"/>
              <w:b/>
              <w:lang w:val="el-GR" w:eastAsia="en-US"/>
            </w:rPr>
          </w:pPr>
        </w:p>
      </w:tc>
      <w:tc>
        <w:tcPr>
          <w:tcW w:w="6426" w:type="dxa"/>
          <w:tcBorders>
            <w:left w:val="nil"/>
            <w:bottom w:val="nil"/>
            <w:right w:val="nil"/>
          </w:tcBorders>
          <w:vAlign w:val="center"/>
        </w:tcPr>
        <w:p w14:paraId="3052D2D3" w14:textId="77777777" w:rsidR="00C82DB4" w:rsidRPr="00C82DB4" w:rsidRDefault="00C82DB4" w:rsidP="00C82DB4">
          <w:pPr>
            <w:tabs>
              <w:tab w:val="center" w:pos="4153"/>
              <w:tab w:val="right" w:pos="8306"/>
            </w:tabs>
            <w:spacing w:before="80"/>
            <w:ind w:right="-261"/>
            <w:jc w:val="center"/>
            <w:rPr>
              <w:rFonts w:ascii="Calibri" w:hAnsi="Calibri"/>
              <w:noProof/>
              <w:sz w:val="16"/>
              <w:szCs w:val="16"/>
              <w:lang w:val="it-IT" w:eastAsia="en-US"/>
            </w:rPr>
          </w:pPr>
          <w:r w:rsidRPr="00C82DB4">
            <w:rPr>
              <w:rFonts w:ascii="Calibri" w:hAnsi="Calibri"/>
              <w:noProof/>
              <w:sz w:val="16"/>
              <w:szCs w:val="16"/>
              <w:lang w:val="it-IT" w:eastAsia="en-US"/>
            </w:rPr>
            <w:t xml:space="preserve">http://www.ktpae.gr </w:t>
          </w:r>
          <w:r w:rsidRPr="00C82DB4">
            <w:rPr>
              <w:rFonts w:ascii="Calibri" w:hAnsi="Calibri"/>
              <w:noProof/>
              <w:sz w:val="16"/>
              <w:szCs w:val="16"/>
              <w:lang w:eastAsia="en-US"/>
            </w:rPr>
            <w:sym w:font="Symbol" w:char="F0B7"/>
          </w:r>
          <w:r w:rsidRPr="00C82DB4">
            <w:rPr>
              <w:rFonts w:ascii="Calibri" w:hAnsi="Calibri"/>
              <w:noProof/>
              <w:sz w:val="16"/>
              <w:szCs w:val="16"/>
              <w:lang w:val="it-IT" w:eastAsia="en-US"/>
            </w:rPr>
            <w:t xml:space="preserve"> e-mail: </w:t>
          </w:r>
          <w:hyperlink r:id="rId2" w:history="1">
            <w:r w:rsidRPr="00C82DB4">
              <w:rPr>
                <w:rFonts w:ascii="Calibri" w:hAnsi="Calibri"/>
                <w:noProof/>
                <w:color w:val="0000FF"/>
                <w:sz w:val="16"/>
                <w:szCs w:val="16"/>
                <w:u w:val="single"/>
                <w:lang w:val="it-IT" w:eastAsia="en-US"/>
              </w:rPr>
              <w:t>info@ktpae.gr</w:t>
            </w:r>
          </w:hyperlink>
        </w:p>
      </w:tc>
    </w:tr>
    <w:tr w:rsidR="00C82DB4" w:rsidRPr="000C0A1F" w14:paraId="5CCF905B" w14:textId="77777777" w:rsidTr="0099341F">
      <w:trPr>
        <w:trHeight w:val="301"/>
      </w:trPr>
      <w:tc>
        <w:tcPr>
          <w:tcW w:w="3104" w:type="dxa"/>
          <w:vMerge/>
          <w:tcBorders>
            <w:left w:val="nil"/>
            <w:bottom w:val="nil"/>
            <w:right w:val="nil"/>
          </w:tcBorders>
        </w:tcPr>
        <w:p w14:paraId="57BAF25C" w14:textId="77777777" w:rsidR="00C82DB4" w:rsidRPr="00C82DB4" w:rsidRDefault="00C82DB4" w:rsidP="00C82DB4">
          <w:pPr>
            <w:ind w:right="-442"/>
            <w:rPr>
              <w:rFonts w:ascii="Calibri" w:hAnsi="Calibri"/>
              <w:b/>
              <w:lang w:val="it-IT" w:eastAsia="en-US"/>
            </w:rPr>
          </w:pPr>
        </w:p>
      </w:tc>
      <w:tc>
        <w:tcPr>
          <w:tcW w:w="6426" w:type="dxa"/>
          <w:tcBorders>
            <w:top w:val="nil"/>
            <w:left w:val="nil"/>
            <w:bottom w:val="nil"/>
            <w:right w:val="nil"/>
          </w:tcBorders>
          <w:vAlign w:val="center"/>
        </w:tcPr>
        <w:p w14:paraId="39F08FF6" w14:textId="77777777" w:rsidR="00C82DB4" w:rsidRPr="00C82DB4" w:rsidRDefault="00C82DB4" w:rsidP="00C82DB4">
          <w:pPr>
            <w:tabs>
              <w:tab w:val="center" w:pos="4153"/>
              <w:tab w:val="right" w:pos="8306"/>
            </w:tabs>
            <w:spacing w:before="80"/>
            <w:ind w:right="-261"/>
            <w:jc w:val="center"/>
            <w:rPr>
              <w:rFonts w:ascii="Calibri" w:hAnsi="Calibri"/>
              <w:noProof/>
              <w:sz w:val="16"/>
              <w:szCs w:val="16"/>
              <w:lang w:val="el-GR" w:eastAsia="en-US"/>
            </w:rPr>
          </w:pPr>
          <w:r w:rsidRPr="00C82DB4">
            <w:rPr>
              <w:rFonts w:ascii="Calibri" w:hAnsi="Calibri"/>
              <w:noProof/>
              <w:sz w:val="16"/>
              <w:szCs w:val="16"/>
              <w:lang w:val="el-GR" w:eastAsia="en-US"/>
            </w:rPr>
            <w:t xml:space="preserve">ΝΠΙΔ Μη Κερδοσκοπικό </w:t>
          </w:r>
          <w:r w:rsidRPr="00C82DB4">
            <w:rPr>
              <w:rFonts w:ascii="Calibri" w:hAnsi="Calibri"/>
              <w:noProof/>
              <w:sz w:val="16"/>
              <w:szCs w:val="16"/>
              <w:lang w:eastAsia="en-US"/>
            </w:rPr>
            <w:sym w:font="Symbol" w:char="F0B7"/>
          </w:r>
          <w:r w:rsidRPr="00C82DB4">
            <w:rPr>
              <w:rFonts w:ascii="Calibri" w:hAnsi="Calibri"/>
              <w:noProof/>
              <w:sz w:val="16"/>
              <w:szCs w:val="16"/>
              <w:lang w:val="el-GR" w:eastAsia="en-US"/>
            </w:rPr>
            <w:t xml:space="preserve"> Αρ. ΓΕΜΗ: </w:t>
          </w:r>
          <w:r w:rsidRPr="00C82DB4">
            <w:rPr>
              <w:rFonts w:ascii="Calibri" w:hAnsi="Calibri"/>
              <w:sz w:val="16"/>
              <w:szCs w:val="16"/>
              <w:lang w:val="el-GR" w:eastAsia="en-US"/>
            </w:rPr>
            <w:t>004261201000</w:t>
          </w:r>
        </w:p>
      </w:tc>
    </w:tr>
  </w:tbl>
  <w:p w14:paraId="6EAAB63A" w14:textId="641B3D55" w:rsidR="006D3DA7" w:rsidRPr="006D3DA7" w:rsidRDefault="006D3DA7" w:rsidP="006D3DA7">
    <w:pPr>
      <w:pStyle w:val="af3"/>
      <w:pBdr>
        <w:bottom w:val="single" w:sz="4" w:space="1" w:color="auto"/>
      </w:pBdr>
      <w:rPr>
        <w:i/>
        <w:iCs/>
        <w:sz w:val="20"/>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F0F9E" w14:textId="4BDB01F9" w:rsidR="003E1CBC" w:rsidRPr="006D3DA7" w:rsidRDefault="003E1CBC" w:rsidP="003E1CBC">
    <w:pPr>
      <w:pBdr>
        <w:bottom w:val="single" w:sz="4" w:space="1" w:color="auto"/>
      </w:pBdr>
      <w:rPr>
        <w:i/>
        <w:iCs/>
        <w:sz w:val="20"/>
        <w:lang w:val="el-GR"/>
      </w:rPr>
    </w:pPr>
    <w:r w:rsidRPr="006F0660">
      <w:rPr>
        <w:sz w:val="20"/>
        <w:szCs w:val="20"/>
        <w:lang w:val="el-GR"/>
      </w:rPr>
      <w:t xml:space="preserve">Ηλεκτρονικός Ανοικτός Διαγωνισμός Κάτω των Ορίων για το Έργο </w:t>
    </w:r>
    <w:r w:rsidRPr="006F0660">
      <w:rPr>
        <w:b/>
        <w:bCs/>
        <w:sz w:val="20"/>
        <w:szCs w:val="20"/>
        <w:lang w:val="el-GR"/>
      </w:rPr>
      <w:t>«</w:t>
    </w:r>
    <w:r w:rsidR="008063A1" w:rsidRPr="008063A1">
      <w:rPr>
        <w:b/>
        <w:bCs/>
        <w:sz w:val="20"/>
        <w:szCs w:val="20"/>
        <w:lang w:val="el-GR"/>
      </w:rPr>
      <w:t>Υπηρεσίες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των πολιτών για τις ανάγκες του Προγράμματος «Χορήγηση οικονομικής ενίσχυσης με σκοπό την κάλυψη μέρους του αυξημένου κόστους αγορών ειδών διατροφής λόγω της σημαντικής αύξησης του δείκτη τιμών (MARKET PASS)</w:t>
    </w:r>
    <w:r w:rsidRPr="006F0660">
      <w:rPr>
        <w:b/>
        <w:bCs/>
        <w:iCs/>
        <w:sz w:val="20"/>
        <w:szCs w:val="20"/>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1FD3A" w14:textId="17F35187" w:rsidR="00AE28D7" w:rsidRPr="003E609D" w:rsidRDefault="003E609D" w:rsidP="003E609D">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7C4F19">
      <w:rPr>
        <w:i/>
        <w:iCs/>
        <w:sz w:val="20"/>
        <w:lang w:val="el-GR"/>
      </w:rPr>
      <w:t xml:space="preserve">Κάτω </w:t>
    </w:r>
    <w:r w:rsidRPr="006E6191">
      <w:rPr>
        <w:i/>
        <w:iCs/>
        <w:sz w:val="20"/>
        <w:lang w:val="el-GR"/>
      </w:rPr>
      <w:t xml:space="preserve"> των Ορίων Διαγωνισμού για το Έργο «</w:t>
    </w:r>
    <w:r w:rsidR="00B92A37" w:rsidRPr="008063A1">
      <w:rPr>
        <w:b/>
        <w:bCs/>
        <w:sz w:val="20"/>
        <w:szCs w:val="20"/>
        <w:lang w:val="el-GR"/>
      </w:rPr>
      <w:t>Υπηρεσίες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των πολιτών για τις ανάγκες του Προγράμματος «Χορήγηση οικονομικής ενίσχυσης με σκοπό την κάλυψη μέρους του αυξημένου κόστους αγορών ειδών διατροφής λόγω της σημαντικής αύξησης του δείκτη τιμών (MARKET PASS)</w:t>
    </w:r>
    <w:r w:rsidRPr="006E6191">
      <w:rPr>
        <w:i/>
        <w:iCs/>
        <w:sz w:val="20"/>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B2D2D" w14:textId="27475CB4" w:rsidR="00F1538B" w:rsidRPr="003E609D" w:rsidRDefault="003E609D" w:rsidP="003E609D">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7C4F19">
      <w:rPr>
        <w:i/>
        <w:iCs/>
        <w:sz w:val="20"/>
        <w:lang w:val="el-GR"/>
      </w:rPr>
      <w:t xml:space="preserve">Κάτω </w:t>
    </w:r>
    <w:r w:rsidRPr="006E6191">
      <w:rPr>
        <w:i/>
        <w:iCs/>
        <w:sz w:val="20"/>
        <w:lang w:val="el-GR"/>
      </w:rPr>
      <w:t xml:space="preserve"> των Ορίων Διαγωνισμού για το Έργο «</w:t>
    </w:r>
    <w:r w:rsidR="00B92A37" w:rsidRPr="008063A1">
      <w:rPr>
        <w:b/>
        <w:bCs/>
        <w:sz w:val="20"/>
        <w:szCs w:val="20"/>
        <w:lang w:val="el-GR"/>
      </w:rPr>
      <w:t>Υπηρεσίες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των πολιτών για τις ανάγκες του Προγράμματος «Χορήγηση οικονομικής ενίσχυσης με σκοπό την κάλυψη μέρους του αυξημένου κόστους αγορών ειδών διατροφής λόγω της σημαντικής αύξησης του δείκτη τιμών (MARKET PASS)</w:t>
    </w:r>
    <w:r w:rsidRPr="006E6191">
      <w:rPr>
        <w:i/>
        <w:iCs/>
        <w:sz w:val="20"/>
        <w:lang w:val="el-GR"/>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F0E39" w14:textId="503F01BE" w:rsidR="00F1538B" w:rsidRPr="003E609D" w:rsidRDefault="003E609D" w:rsidP="003E609D">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7C4F19">
      <w:rPr>
        <w:i/>
        <w:iCs/>
        <w:sz w:val="20"/>
        <w:lang w:val="el-GR"/>
      </w:rPr>
      <w:t xml:space="preserve">Κάτω </w:t>
    </w:r>
    <w:r w:rsidRPr="006E6191">
      <w:rPr>
        <w:i/>
        <w:iCs/>
        <w:sz w:val="20"/>
        <w:lang w:val="el-GR"/>
      </w:rPr>
      <w:t xml:space="preserve"> των Ορίων Διαγωνισμού για το Έργο «</w:t>
    </w:r>
    <w:r w:rsidR="00B92A37" w:rsidRPr="008063A1">
      <w:rPr>
        <w:b/>
        <w:bCs/>
        <w:sz w:val="20"/>
        <w:szCs w:val="20"/>
        <w:lang w:val="el-GR"/>
      </w:rPr>
      <w:t>Υπηρεσίες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των πολιτών για τις ανάγκες του Προγράμματος «Χορήγηση οικονομικής ενίσχυσης με σκοπό την κάλυψη μέρους του αυξημένου κόστους αγορών ειδών διατροφής λόγω της σημαντικής αύξησης του δείκτη τιμών (MARKET PASS)</w:t>
    </w:r>
    <w:r w:rsidRPr="006E6191">
      <w:rPr>
        <w:i/>
        <w:iCs/>
        <w:sz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61207A7"/>
    <w:multiLevelType w:val="hybridMultilevel"/>
    <w:tmpl w:val="53F66E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07BC6327"/>
    <w:multiLevelType w:val="multilevel"/>
    <w:tmpl w:val="8100576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81C56D8"/>
    <w:multiLevelType w:val="multilevel"/>
    <w:tmpl w:val="0E74B72E"/>
    <w:lvl w:ilvl="0">
      <w:start w:val="1"/>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5"/>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5" w15:restartNumberingAfterBreak="0">
    <w:nsid w:val="12340E9D"/>
    <w:multiLevelType w:val="multilevel"/>
    <w:tmpl w:val="3334AD20"/>
    <w:numStyleLink w:val="Style4"/>
  </w:abstractNum>
  <w:abstractNum w:abstractNumId="16"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7C060EC"/>
    <w:multiLevelType w:val="hybridMultilevel"/>
    <w:tmpl w:val="ED72B1CC"/>
    <w:lvl w:ilvl="0" w:tplc="08090001">
      <w:start w:val="1"/>
      <w:numFmt w:val="bullet"/>
      <w:lvlText w:val=""/>
      <w:lvlJc w:val="left"/>
      <w:pPr>
        <w:ind w:left="717" w:hanging="360"/>
      </w:pPr>
      <w:rPr>
        <w:rFonts w:ascii="Symbol" w:hAnsi="Symbol" w:hint="default"/>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8"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2CD3595E"/>
    <w:multiLevelType w:val="multilevel"/>
    <w:tmpl w:val="79F069F6"/>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864" w:hanging="864"/>
      </w:pPr>
    </w:lvl>
    <w:lvl w:ilvl="4">
      <w:start w:val="1"/>
      <w:numFmt w:val="decimal"/>
      <w:pStyle w:val="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4"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3FF26E96"/>
    <w:multiLevelType w:val="hybridMultilevel"/>
    <w:tmpl w:val="7D885E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27" w15:restartNumberingAfterBreak="0">
    <w:nsid w:val="418558FD"/>
    <w:multiLevelType w:val="hybridMultilevel"/>
    <w:tmpl w:val="4456EB4C"/>
    <w:lvl w:ilvl="0" w:tplc="55A6199E">
      <w:start w:val="2"/>
      <w:numFmt w:val="bullet"/>
      <w:lvlText w:val="-"/>
      <w:lvlJc w:val="left"/>
      <w:pPr>
        <w:ind w:left="360" w:hanging="360"/>
      </w:pPr>
      <w:rPr>
        <w:rFonts w:ascii="Calibri" w:eastAsia="Arial"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9"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0" w15:restartNumberingAfterBreak="0">
    <w:nsid w:val="4C15773E"/>
    <w:multiLevelType w:val="hybridMultilevel"/>
    <w:tmpl w:val="C116DFA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7B2198"/>
    <w:multiLevelType w:val="hybridMultilevel"/>
    <w:tmpl w:val="109687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5D500194"/>
    <w:multiLevelType w:val="hybridMultilevel"/>
    <w:tmpl w:val="4FB8ADB8"/>
    <w:lvl w:ilvl="0" w:tplc="04080005">
      <w:start w:val="1"/>
      <w:numFmt w:val="bullet"/>
      <w:lvlText w:val=""/>
      <w:lvlJc w:val="left"/>
      <w:pPr>
        <w:ind w:left="720" w:hanging="72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77A80B80">
      <w:numFmt w:val="bullet"/>
      <w:lvlText w:val="-"/>
      <w:lvlJc w:val="left"/>
      <w:pPr>
        <w:ind w:left="3600" w:hanging="720"/>
      </w:pPr>
      <w:rPr>
        <w:rFonts w:ascii="Calibri" w:eastAsia="Times New Roman" w:hAnsi="Calibri" w:cs="Calibri"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6"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7"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738F74AD"/>
    <w:multiLevelType w:val="hybridMultilevel"/>
    <w:tmpl w:val="E144A26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1412079">
    <w:abstractNumId w:val="1"/>
  </w:num>
  <w:num w:numId="2" w16cid:durableId="726075817">
    <w:abstractNumId w:val="3"/>
  </w:num>
  <w:num w:numId="3" w16cid:durableId="1045103065">
    <w:abstractNumId w:val="4"/>
  </w:num>
  <w:num w:numId="4" w16cid:durableId="2024472700">
    <w:abstractNumId w:val="8"/>
  </w:num>
  <w:num w:numId="5" w16cid:durableId="914824837">
    <w:abstractNumId w:val="9"/>
  </w:num>
  <w:num w:numId="6" w16cid:durableId="1435127114">
    <w:abstractNumId w:val="38"/>
  </w:num>
  <w:num w:numId="7" w16cid:durableId="313485463">
    <w:abstractNumId w:val="40"/>
  </w:num>
  <w:num w:numId="8" w16cid:durableId="605237122">
    <w:abstractNumId w:val="20"/>
  </w:num>
  <w:num w:numId="9" w16cid:durableId="1300720310">
    <w:abstractNumId w:val="32"/>
  </w:num>
  <w:num w:numId="10" w16cid:durableId="462308385">
    <w:abstractNumId w:val="23"/>
  </w:num>
  <w:num w:numId="11" w16cid:durableId="453914364">
    <w:abstractNumId w:val="16"/>
  </w:num>
  <w:num w:numId="12" w16cid:durableId="1123307480">
    <w:abstractNumId w:val="37"/>
  </w:num>
  <w:num w:numId="13" w16cid:durableId="1451170884">
    <w:abstractNumId w:val="42"/>
  </w:num>
  <w:num w:numId="14" w16cid:durableId="416292648">
    <w:abstractNumId w:val="29"/>
  </w:num>
  <w:num w:numId="15" w16cid:durableId="1696033305">
    <w:abstractNumId w:val="18"/>
  </w:num>
  <w:num w:numId="16" w16cid:durableId="1359700348">
    <w:abstractNumId w:val="26"/>
  </w:num>
  <w:num w:numId="17" w16cid:durableId="1593975839">
    <w:abstractNumId w:val="24"/>
  </w:num>
  <w:num w:numId="18" w16cid:durableId="640691960">
    <w:abstractNumId w:val="15"/>
  </w:num>
  <w:num w:numId="19" w16cid:durableId="16699464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83630262">
    <w:abstractNumId w:val="21"/>
  </w:num>
  <w:num w:numId="21" w16cid:durableId="1966036465">
    <w:abstractNumId w:val="2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16cid:durableId="2109421997">
    <w:abstractNumId w:val="28"/>
  </w:num>
  <w:num w:numId="23" w16cid:durableId="2004817948">
    <w:abstractNumId w:val="31"/>
  </w:num>
  <w:num w:numId="24" w16cid:durableId="1322656694">
    <w:abstractNumId w:val="36"/>
  </w:num>
  <w:num w:numId="25" w16cid:durableId="1391339948">
    <w:abstractNumId w:val="41"/>
  </w:num>
  <w:num w:numId="26" w16cid:durableId="1961640555">
    <w:abstractNumId w:val="22"/>
  </w:num>
  <w:num w:numId="27" w16cid:durableId="1149325577">
    <w:abstractNumId w:val="19"/>
  </w:num>
  <w:num w:numId="28" w16cid:durableId="865102802">
    <w:abstractNumId w:val="33"/>
  </w:num>
  <w:num w:numId="29" w16cid:durableId="1813447264">
    <w:abstractNumId w:val="35"/>
  </w:num>
  <w:num w:numId="30" w16cid:durableId="1213151024">
    <w:abstractNumId w:val="14"/>
  </w:num>
  <w:num w:numId="31" w16cid:durableId="1478762088">
    <w:abstractNumId w:val="17"/>
  </w:num>
  <w:num w:numId="32" w16cid:durableId="1340742860">
    <w:abstractNumId w:val="12"/>
  </w:num>
  <w:num w:numId="33" w16cid:durableId="2102025460">
    <w:abstractNumId w:val="25"/>
  </w:num>
  <w:num w:numId="34" w16cid:durableId="1145127871">
    <w:abstractNumId w:val="34"/>
  </w:num>
  <w:num w:numId="35" w16cid:durableId="923227122">
    <w:abstractNumId w:val="30"/>
  </w:num>
  <w:num w:numId="36" w16cid:durableId="1014696309">
    <w:abstractNumId w:val="27"/>
  </w:num>
  <w:num w:numId="37" w16cid:durableId="273486221">
    <w:abstractNumId w:val="39"/>
  </w:num>
  <w:num w:numId="38" w16cid:durableId="2145538170">
    <w:abstractNumId w:val="1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proofState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5F5C"/>
    <w:rsid w:val="000062FA"/>
    <w:rsid w:val="0000716D"/>
    <w:rsid w:val="0001217D"/>
    <w:rsid w:val="0001375B"/>
    <w:rsid w:val="00013A52"/>
    <w:rsid w:val="00014410"/>
    <w:rsid w:val="00014F48"/>
    <w:rsid w:val="000152A8"/>
    <w:rsid w:val="00015953"/>
    <w:rsid w:val="00015A9D"/>
    <w:rsid w:val="00015F06"/>
    <w:rsid w:val="00022569"/>
    <w:rsid w:val="000244B8"/>
    <w:rsid w:val="00025B9C"/>
    <w:rsid w:val="00025CD5"/>
    <w:rsid w:val="00026667"/>
    <w:rsid w:val="0002765E"/>
    <w:rsid w:val="000303BF"/>
    <w:rsid w:val="000309DB"/>
    <w:rsid w:val="000326F6"/>
    <w:rsid w:val="00032A9F"/>
    <w:rsid w:val="00032BBA"/>
    <w:rsid w:val="0003389C"/>
    <w:rsid w:val="00033BA0"/>
    <w:rsid w:val="00034E19"/>
    <w:rsid w:val="00034FF1"/>
    <w:rsid w:val="00035295"/>
    <w:rsid w:val="00035C19"/>
    <w:rsid w:val="000364F3"/>
    <w:rsid w:val="00036CBD"/>
    <w:rsid w:val="00037B97"/>
    <w:rsid w:val="00041C07"/>
    <w:rsid w:val="00042DB8"/>
    <w:rsid w:val="00043D44"/>
    <w:rsid w:val="00043F27"/>
    <w:rsid w:val="00045DCF"/>
    <w:rsid w:val="00046044"/>
    <w:rsid w:val="00046293"/>
    <w:rsid w:val="0004724C"/>
    <w:rsid w:val="00047C57"/>
    <w:rsid w:val="000527FB"/>
    <w:rsid w:val="0005488E"/>
    <w:rsid w:val="00055804"/>
    <w:rsid w:val="0005614B"/>
    <w:rsid w:val="0005617B"/>
    <w:rsid w:val="00057BBA"/>
    <w:rsid w:val="00057F4A"/>
    <w:rsid w:val="000610D4"/>
    <w:rsid w:val="00061ADD"/>
    <w:rsid w:val="00061DF4"/>
    <w:rsid w:val="000631F7"/>
    <w:rsid w:val="00063FB6"/>
    <w:rsid w:val="0006490A"/>
    <w:rsid w:val="000650A9"/>
    <w:rsid w:val="000653F1"/>
    <w:rsid w:val="00067067"/>
    <w:rsid w:val="000674D2"/>
    <w:rsid w:val="00067655"/>
    <w:rsid w:val="0006771D"/>
    <w:rsid w:val="000705D7"/>
    <w:rsid w:val="000706B1"/>
    <w:rsid w:val="00070731"/>
    <w:rsid w:val="00072601"/>
    <w:rsid w:val="000738BC"/>
    <w:rsid w:val="00074865"/>
    <w:rsid w:val="0008087C"/>
    <w:rsid w:val="00084419"/>
    <w:rsid w:val="00086782"/>
    <w:rsid w:val="00087FEA"/>
    <w:rsid w:val="00092ADB"/>
    <w:rsid w:val="00092F07"/>
    <w:rsid w:val="00094D2D"/>
    <w:rsid w:val="000953E4"/>
    <w:rsid w:val="00095840"/>
    <w:rsid w:val="0009738D"/>
    <w:rsid w:val="000A4A55"/>
    <w:rsid w:val="000A60A0"/>
    <w:rsid w:val="000A7747"/>
    <w:rsid w:val="000B187C"/>
    <w:rsid w:val="000B236D"/>
    <w:rsid w:val="000B3A30"/>
    <w:rsid w:val="000B6F4E"/>
    <w:rsid w:val="000B7FA2"/>
    <w:rsid w:val="000C04E3"/>
    <w:rsid w:val="000C0A1F"/>
    <w:rsid w:val="000C1AAF"/>
    <w:rsid w:val="000C2316"/>
    <w:rsid w:val="000C4648"/>
    <w:rsid w:val="000C4B25"/>
    <w:rsid w:val="000C59AD"/>
    <w:rsid w:val="000C5D2B"/>
    <w:rsid w:val="000D2ED0"/>
    <w:rsid w:val="000D5FB8"/>
    <w:rsid w:val="000D6DFD"/>
    <w:rsid w:val="000D6E10"/>
    <w:rsid w:val="000E04A1"/>
    <w:rsid w:val="000E0B6C"/>
    <w:rsid w:val="000E12F1"/>
    <w:rsid w:val="000E178C"/>
    <w:rsid w:val="000E1C5E"/>
    <w:rsid w:val="000E2020"/>
    <w:rsid w:val="000E2462"/>
    <w:rsid w:val="000E27C3"/>
    <w:rsid w:val="000E3C4E"/>
    <w:rsid w:val="000E6B11"/>
    <w:rsid w:val="000E6DC6"/>
    <w:rsid w:val="000F0E29"/>
    <w:rsid w:val="000F62F0"/>
    <w:rsid w:val="000F6FD9"/>
    <w:rsid w:val="000F7CF2"/>
    <w:rsid w:val="00100156"/>
    <w:rsid w:val="00103061"/>
    <w:rsid w:val="00105242"/>
    <w:rsid w:val="00105367"/>
    <w:rsid w:val="00105FBE"/>
    <w:rsid w:val="001061A0"/>
    <w:rsid w:val="00111D5A"/>
    <w:rsid w:val="00114833"/>
    <w:rsid w:val="00115643"/>
    <w:rsid w:val="001201B6"/>
    <w:rsid w:val="001202D5"/>
    <w:rsid w:val="001222C1"/>
    <w:rsid w:val="00122891"/>
    <w:rsid w:val="00123153"/>
    <w:rsid w:val="001253B5"/>
    <w:rsid w:val="00125BF8"/>
    <w:rsid w:val="001308CC"/>
    <w:rsid w:val="00130942"/>
    <w:rsid w:val="001312AF"/>
    <w:rsid w:val="0013350B"/>
    <w:rsid w:val="00133814"/>
    <w:rsid w:val="00133E0F"/>
    <w:rsid w:val="00135A3A"/>
    <w:rsid w:val="00137A93"/>
    <w:rsid w:val="00137DAA"/>
    <w:rsid w:val="0014064C"/>
    <w:rsid w:val="00140781"/>
    <w:rsid w:val="00140CA7"/>
    <w:rsid w:val="00141E27"/>
    <w:rsid w:val="00143040"/>
    <w:rsid w:val="001452C0"/>
    <w:rsid w:val="00146631"/>
    <w:rsid w:val="00147AA3"/>
    <w:rsid w:val="00147B71"/>
    <w:rsid w:val="0015041D"/>
    <w:rsid w:val="00151DC8"/>
    <w:rsid w:val="00153F0B"/>
    <w:rsid w:val="00154368"/>
    <w:rsid w:val="00154623"/>
    <w:rsid w:val="0015499C"/>
    <w:rsid w:val="00155375"/>
    <w:rsid w:val="0015675F"/>
    <w:rsid w:val="00157F39"/>
    <w:rsid w:val="00160FCE"/>
    <w:rsid w:val="00163311"/>
    <w:rsid w:val="00163845"/>
    <w:rsid w:val="001649E0"/>
    <w:rsid w:val="001652F4"/>
    <w:rsid w:val="0016530B"/>
    <w:rsid w:val="001665DD"/>
    <w:rsid w:val="00166662"/>
    <w:rsid w:val="00166AA6"/>
    <w:rsid w:val="00167F10"/>
    <w:rsid w:val="00170B30"/>
    <w:rsid w:val="00170CA8"/>
    <w:rsid w:val="001732D9"/>
    <w:rsid w:val="00175FFA"/>
    <w:rsid w:val="00177F66"/>
    <w:rsid w:val="001811C1"/>
    <w:rsid w:val="00181C40"/>
    <w:rsid w:val="00182529"/>
    <w:rsid w:val="001852F3"/>
    <w:rsid w:val="001859FA"/>
    <w:rsid w:val="00186621"/>
    <w:rsid w:val="001867FF"/>
    <w:rsid w:val="001869A5"/>
    <w:rsid w:val="00186BF5"/>
    <w:rsid w:val="00187D66"/>
    <w:rsid w:val="00194C49"/>
    <w:rsid w:val="00195A7F"/>
    <w:rsid w:val="001962F3"/>
    <w:rsid w:val="00196E2A"/>
    <w:rsid w:val="001971AE"/>
    <w:rsid w:val="00197834"/>
    <w:rsid w:val="001A317F"/>
    <w:rsid w:val="001A61D3"/>
    <w:rsid w:val="001A6CEB"/>
    <w:rsid w:val="001B0443"/>
    <w:rsid w:val="001B235A"/>
    <w:rsid w:val="001B2758"/>
    <w:rsid w:val="001B41E5"/>
    <w:rsid w:val="001B4860"/>
    <w:rsid w:val="001B55ED"/>
    <w:rsid w:val="001B56F1"/>
    <w:rsid w:val="001B585C"/>
    <w:rsid w:val="001B5981"/>
    <w:rsid w:val="001B5CA2"/>
    <w:rsid w:val="001B65F9"/>
    <w:rsid w:val="001C3012"/>
    <w:rsid w:val="001C4403"/>
    <w:rsid w:val="001C44A3"/>
    <w:rsid w:val="001C6408"/>
    <w:rsid w:val="001C673F"/>
    <w:rsid w:val="001D06AA"/>
    <w:rsid w:val="001D0C1B"/>
    <w:rsid w:val="001D0D7B"/>
    <w:rsid w:val="001D0F05"/>
    <w:rsid w:val="001D6B30"/>
    <w:rsid w:val="001E0711"/>
    <w:rsid w:val="001E11F9"/>
    <w:rsid w:val="001E3887"/>
    <w:rsid w:val="001E38A4"/>
    <w:rsid w:val="001E3C20"/>
    <w:rsid w:val="001E4E76"/>
    <w:rsid w:val="001E54F6"/>
    <w:rsid w:val="001E5DE0"/>
    <w:rsid w:val="001E6103"/>
    <w:rsid w:val="001E64FE"/>
    <w:rsid w:val="001F11F8"/>
    <w:rsid w:val="001F40A2"/>
    <w:rsid w:val="001F4428"/>
    <w:rsid w:val="001F455A"/>
    <w:rsid w:val="001F500A"/>
    <w:rsid w:val="001F5F4A"/>
    <w:rsid w:val="00200224"/>
    <w:rsid w:val="00201A77"/>
    <w:rsid w:val="00201E03"/>
    <w:rsid w:val="00202AF8"/>
    <w:rsid w:val="00203D78"/>
    <w:rsid w:val="00207A57"/>
    <w:rsid w:val="002124D4"/>
    <w:rsid w:val="0021350B"/>
    <w:rsid w:val="00213B08"/>
    <w:rsid w:val="002145A1"/>
    <w:rsid w:val="00214DD7"/>
    <w:rsid w:val="0021584B"/>
    <w:rsid w:val="00215C1A"/>
    <w:rsid w:val="002165C3"/>
    <w:rsid w:val="00220C6B"/>
    <w:rsid w:val="00221291"/>
    <w:rsid w:val="0022772A"/>
    <w:rsid w:val="00230684"/>
    <w:rsid w:val="00231358"/>
    <w:rsid w:val="002333E4"/>
    <w:rsid w:val="0023731E"/>
    <w:rsid w:val="002373E7"/>
    <w:rsid w:val="00240449"/>
    <w:rsid w:val="0024279E"/>
    <w:rsid w:val="00243C69"/>
    <w:rsid w:val="00243F84"/>
    <w:rsid w:val="00244A68"/>
    <w:rsid w:val="00244E0C"/>
    <w:rsid w:val="0024503F"/>
    <w:rsid w:val="002456B2"/>
    <w:rsid w:val="00245754"/>
    <w:rsid w:val="00246172"/>
    <w:rsid w:val="00246973"/>
    <w:rsid w:val="0025005A"/>
    <w:rsid w:val="00250252"/>
    <w:rsid w:val="00250B80"/>
    <w:rsid w:val="00252398"/>
    <w:rsid w:val="00252498"/>
    <w:rsid w:val="00253F52"/>
    <w:rsid w:val="002548C3"/>
    <w:rsid w:val="002554B6"/>
    <w:rsid w:val="00255F74"/>
    <w:rsid w:val="00256BF4"/>
    <w:rsid w:val="002604B4"/>
    <w:rsid w:val="00261171"/>
    <w:rsid w:val="002616A3"/>
    <w:rsid w:val="002618B8"/>
    <w:rsid w:val="00263C2C"/>
    <w:rsid w:val="00263FBB"/>
    <w:rsid w:val="002654F7"/>
    <w:rsid w:val="00265688"/>
    <w:rsid w:val="00270326"/>
    <w:rsid w:val="00272B7A"/>
    <w:rsid w:val="00272CAD"/>
    <w:rsid w:val="00272F1F"/>
    <w:rsid w:val="00274473"/>
    <w:rsid w:val="002768B4"/>
    <w:rsid w:val="00277F8F"/>
    <w:rsid w:val="0028077E"/>
    <w:rsid w:val="00280B8B"/>
    <w:rsid w:val="00280E79"/>
    <w:rsid w:val="00281EC3"/>
    <w:rsid w:val="00282306"/>
    <w:rsid w:val="00284AD3"/>
    <w:rsid w:val="002858E5"/>
    <w:rsid w:val="00286B99"/>
    <w:rsid w:val="0028724A"/>
    <w:rsid w:val="002906DD"/>
    <w:rsid w:val="00290B29"/>
    <w:rsid w:val="00293891"/>
    <w:rsid w:val="00294393"/>
    <w:rsid w:val="0029545C"/>
    <w:rsid w:val="00295C2E"/>
    <w:rsid w:val="00295FEE"/>
    <w:rsid w:val="0029613C"/>
    <w:rsid w:val="00296F4A"/>
    <w:rsid w:val="002A0196"/>
    <w:rsid w:val="002A0D47"/>
    <w:rsid w:val="002A332A"/>
    <w:rsid w:val="002A3476"/>
    <w:rsid w:val="002A37B5"/>
    <w:rsid w:val="002A5438"/>
    <w:rsid w:val="002A63C2"/>
    <w:rsid w:val="002A65B3"/>
    <w:rsid w:val="002A7C7B"/>
    <w:rsid w:val="002B04BB"/>
    <w:rsid w:val="002B2EA7"/>
    <w:rsid w:val="002B2F6A"/>
    <w:rsid w:val="002B33C9"/>
    <w:rsid w:val="002B7D7E"/>
    <w:rsid w:val="002C068B"/>
    <w:rsid w:val="002C263A"/>
    <w:rsid w:val="002C36B6"/>
    <w:rsid w:val="002C42F5"/>
    <w:rsid w:val="002C4383"/>
    <w:rsid w:val="002C50EB"/>
    <w:rsid w:val="002C6FF8"/>
    <w:rsid w:val="002C7E9A"/>
    <w:rsid w:val="002D0CD6"/>
    <w:rsid w:val="002D0D70"/>
    <w:rsid w:val="002D1817"/>
    <w:rsid w:val="002D1A70"/>
    <w:rsid w:val="002D20D2"/>
    <w:rsid w:val="002D24F8"/>
    <w:rsid w:val="002D2A70"/>
    <w:rsid w:val="002D3880"/>
    <w:rsid w:val="002D4295"/>
    <w:rsid w:val="002D42B9"/>
    <w:rsid w:val="002D63D3"/>
    <w:rsid w:val="002E1FDE"/>
    <w:rsid w:val="002E219D"/>
    <w:rsid w:val="002E3CAD"/>
    <w:rsid w:val="002E6472"/>
    <w:rsid w:val="002E65F4"/>
    <w:rsid w:val="002E6C04"/>
    <w:rsid w:val="002F15FA"/>
    <w:rsid w:val="002F2BED"/>
    <w:rsid w:val="002F2E92"/>
    <w:rsid w:val="002F337B"/>
    <w:rsid w:val="002F345D"/>
    <w:rsid w:val="002F5250"/>
    <w:rsid w:val="002F5759"/>
    <w:rsid w:val="002F59C9"/>
    <w:rsid w:val="002F59FE"/>
    <w:rsid w:val="002F6676"/>
    <w:rsid w:val="002F718F"/>
    <w:rsid w:val="002F74B3"/>
    <w:rsid w:val="003061E3"/>
    <w:rsid w:val="0030791E"/>
    <w:rsid w:val="003103DA"/>
    <w:rsid w:val="00310A95"/>
    <w:rsid w:val="0031166C"/>
    <w:rsid w:val="0031232C"/>
    <w:rsid w:val="00312F18"/>
    <w:rsid w:val="00313255"/>
    <w:rsid w:val="00313E31"/>
    <w:rsid w:val="0031449B"/>
    <w:rsid w:val="00314687"/>
    <w:rsid w:val="00314AB5"/>
    <w:rsid w:val="0031527A"/>
    <w:rsid w:val="003153CD"/>
    <w:rsid w:val="0031590C"/>
    <w:rsid w:val="00317788"/>
    <w:rsid w:val="0032146B"/>
    <w:rsid w:val="003218ED"/>
    <w:rsid w:val="00322BC3"/>
    <w:rsid w:val="00325734"/>
    <w:rsid w:val="00325C93"/>
    <w:rsid w:val="003260E1"/>
    <w:rsid w:val="00331981"/>
    <w:rsid w:val="00332192"/>
    <w:rsid w:val="00332416"/>
    <w:rsid w:val="003329FF"/>
    <w:rsid w:val="0033462B"/>
    <w:rsid w:val="00334AD6"/>
    <w:rsid w:val="00334FCA"/>
    <w:rsid w:val="003352C8"/>
    <w:rsid w:val="003355E7"/>
    <w:rsid w:val="003366E9"/>
    <w:rsid w:val="00336E40"/>
    <w:rsid w:val="00340645"/>
    <w:rsid w:val="00341581"/>
    <w:rsid w:val="0034186C"/>
    <w:rsid w:val="00341F6A"/>
    <w:rsid w:val="003423F4"/>
    <w:rsid w:val="00343BB2"/>
    <w:rsid w:val="00344FB9"/>
    <w:rsid w:val="0034647E"/>
    <w:rsid w:val="00346ADE"/>
    <w:rsid w:val="00346EFF"/>
    <w:rsid w:val="00347430"/>
    <w:rsid w:val="00352231"/>
    <w:rsid w:val="003528AF"/>
    <w:rsid w:val="00353589"/>
    <w:rsid w:val="0035781F"/>
    <w:rsid w:val="00357CEB"/>
    <w:rsid w:val="00363799"/>
    <w:rsid w:val="00365129"/>
    <w:rsid w:val="0036512D"/>
    <w:rsid w:val="00366319"/>
    <w:rsid w:val="0036645B"/>
    <w:rsid w:val="00367AD5"/>
    <w:rsid w:val="00370D99"/>
    <w:rsid w:val="00370EB2"/>
    <w:rsid w:val="00371877"/>
    <w:rsid w:val="00372204"/>
    <w:rsid w:val="00372DB8"/>
    <w:rsid w:val="00373B83"/>
    <w:rsid w:val="003744A8"/>
    <w:rsid w:val="00375FD8"/>
    <w:rsid w:val="00376A3A"/>
    <w:rsid w:val="00377A13"/>
    <w:rsid w:val="00380F25"/>
    <w:rsid w:val="003822A5"/>
    <w:rsid w:val="003844DC"/>
    <w:rsid w:val="00385477"/>
    <w:rsid w:val="003859F5"/>
    <w:rsid w:val="00387954"/>
    <w:rsid w:val="00390733"/>
    <w:rsid w:val="0039187D"/>
    <w:rsid w:val="00393C7F"/>
    <w:rsid w:val="00394616"/>
    <w:rsid w:val="00395A63"/>
    <w:rsid w:val="00395B4A"/>
    <w:rsid w:val="003967C9"/>
    <w:rsid w:val="003A0B33"/>
    <w:rsid w:val="003A109E"/>
    <w:rsid w:val="003A206A"/>
    <w:rsid w:val="003A4033"/>
    <w:rsid w:val="003A58A3"/>
    <w:rsid w:val="003A5AAC"/>
    <w:rsid w:val="003B04C4"/>
    <w:rsid w:val="003B0E89"/>
    <w:rsid w:val="003B13AE"/>
    <w:rsid w:val="003B188D"/>
    <w:rsid w:val="003B211F"/>
    <w:rsid w:val="003B2FC7"/>
    <w:rsid w:val="003B3131"/>
    <w:rsid w:val="003B4D3A"/>
    <w:rsid w:val="003B51C3"/>
    <w:rsid w:val="003B5439"/>
    <w:rsid w:val="003C0732"/>
    <w:rsid w:val="003C0ACD"/>
    <w:rsid w:val="003C2BEF"/>
    <w:rsid w:val="003C5B37"/>
    <w:rsid w:val="003D0035"/>
    <w:rsid w:val="003D047E"/>
    <w:rsid w:val="003D0692"/>
    <w:rsid w:val="003D154A"/>
    <w:rsid w:val="003D1750"/>
    <w:rsid w:val="003D21DA"/>
    <w:rsid w:val="003D3032"/>
    <w:rsid w:val="003D4CA7"/>
    <w:rsid w:val="003D5F3C"/>
    <w:rsid w:val="003D5F82"/>
    <w:rsid w:val="003D60E4"/>
    <w:rsid w:val="003E1CBC"/>
    <w:rsid w:val="003E1DB4"/>
    <w:rsid w:val="003E289C"/>
    <w:rsid w:val="003E3336"/>
    <w:rsid w:val="003E34BF"/>
    <w:rsid w:val="003E35FD"/>
    <w:rsid w:val="003E366C"/>
    <w:rsid w:val="003E4177"/>
    <w:rsid w:val="003E44A9"/>
    <w:rsid w:val="003E4A7B"/>
    <w:rsid w:val="003E5239"/>
    <w:rsid w:val="003E609D"/>
    <w:rsid w:val="003E787A"/>
    <w:rsid w:val="003F02EE"/>
    <w:rsid w:val="003F0D9A"/>
    <w:rsid w:val="003F29C4"/>
    <w:rsid w:val="003F2A53"/>
    <w:rsid w:val="003F3008"/>
    <w:rsid w:val="003F6F09"/>
    <w:rsid w:val="003F7D30"/>
    <w:rsid w:val="00400357"/>
    <w:rsid w:val="004004AE"/>
    <w:rsid w:val="00401C3F"/>
    <w:rsid w:val="0040268E"/>
    <w:rsid w:val="00402DA7"/>
    <w:rsid w:val="0040438A"/>
    <w:rsid w:val="00404A12"/>
    <w:rsid w:val="00405943"/>
    <w:rsid w:val="00405F8E"/>
    <w:rsid w:val="00407351"/>
    <w:rsid w:val="004076A7"/>
    <w:rsid w:val="004119B6"/>
    <w:rsid w:val="0041248A"/>
    <w:rsid w:val="00413294"/>
    <w:rsid w:val="00413CF0"/>
    <w:rsid w:val="00414212"/>
    <w:rsid w:val="004143A0"/>
    <w:rsid w:val="004143F5"/>
    <w:rsid w:val="00414507"/>
    <w:rsid w:val="0041770C"/>
    <w:rsid w:val="00417984"/>
    <w:rsid w:val="00417A19"/>
    <w:rsid w:val="00421C3D"/>
    <w:rsid w:val="00422D27"/>
    <w:rsid w:val="00423C09"/>
    <w:rsid w:val="004251B0"/>
    <w:rsid w:val="004255F2"/>
    <w:rsid w:val="00433D32"/>
    <w:rsid w:val="00433E35"/>
    <w:rsid w:val="004355E9"/>
    <w:rsid w:val="004379F5"/>
    <w:rsid w:val="00437CE2"/>
    <w:rsid w:val="004415F3"/>
    <w:rsid w:val="00441D66"/>
    <w:rsid w:val="004443B1"/>
    <w:rsid w:val="00451F31"/>
    <w:rsid w:val="004552CB"/>
    <w:rsid w:val="00456381"/>
    <w:rsid w:val="00457061"/>
    <w:rsid w:val="00457DC9"/>
    <w:rsid w:val="00460746"/>
    <w:rsid w:val="00460F51"/>
    <w:rsid w:val="00461CF6"/>
    <w:rsid w:val="004629AE"/>
    <w:rsid w:val="0046383D"/>
    <w:rsid w:val="00464FB8"/>
    <w:rsid w:val="00465DC2"/>
    <w:rsid w:val="004717A5"/>
    <w:rsid w:val="0047223E"/>
    <w:rsid w:val="0047274B"/>
    <w:rsid w:val="0047394F"/>
    <w:rsid w:val="004754F1"/>
    <w:rsid w:val="004819F3"/>
    <w:rsid w:val="00482B15"/>
    <w:rsid w:val="00482D88"/>
    <w:rsid w:val="00483340"/>
    <w:rsid w:val="004836C9"/>
    <w:rsid w:val="00483953"/>
    <w:rsid w:val="00483F87"/>
    <w:rsid w:val="00485456"/>
    <w:rsid w:val="0048569A"/>
    <w:rsid w:val="00485A0C"/>
    <w:rsid w:val="00485DD7"/>
    <w:rsid w:val="00486D17"/>
    <w:rsid w:val="00486E56"/>
    <w:rsid w:val="00487AA2"/>
    <w:rsid w:val="00487AA3"/>
    <w:rsid w:val="00490EA5"/>
    <w:rsid w:val="0049242C"/>
    <w:rsid w:val="00493846"/>
    <w:rsid w:val="0049631E"/>
    <w:rsid w:val="004963E3"/>
    <w:rsid w:val="00497512"/>
    <w:rsid w:val="00497D35"/>
    <w:rsid w:val="00497D93"/>
    <w:rsid w:val="004A1634"/>
    <w:rsid w:val="004A23B9"/>
    <w:rsid w:val="004A3382"/>
    <w:rsid w:val="004A4285"/>
    <w:rsid w:val="004A5344"/>
    <w:rsid w:val="004A6155"/>
    <w:rsid w:val="004A7BC0"/>
    <w:rsid w:val="004B162A"/>
    <w:rsid w:val="004B24A7"/>
    <w:rsid w:val="004B29C9"/>
    <w:rsid w:val="004B44F4"/>
    <w:rsid w:val="004B5E49"/>
    <w:rsid w:val="004B759E"/>
    <w:rsid w:val="004B7E25"/>
    <w:rsid w:val="004C0510"/>
    <w:rsid w:val="004C145A"/>
    <w:rsid w:val="004C19BF"/>
    <w:rsid w:val="004C3A66"/>
    <w:rsid w:val="004C3BBE"/>
    <w:rsid w:val="004C402D"/>
    <w:rsid w:val="004C4576"/>
    <w:rsid w:val="004C54F8"/>
    <w:rsid w:val="004C64D0"/>
    <w:rsid w:val="004C72B8"/>
    <w:rsid w:val="004D042A"/>
    <w:rsid w:val="004D0444"/>
    <w:rsid w:val="004D19FB"/>
    <w:rsid w:val="004D1C23"/>
    <w:rsid w:val="004E084D"/>
    <w:rsid w:val="004E09FF"/>
    <w:rsid w:val="004E0B63"/>
    <w:rsid w:val="004E1D73"/>
    <w:rsid w:val="004E23FC"/>
    <w:rsid w:val="004E36A7"/>
    <w:rsid w:val="004E3E33"/>
    <w:rsid w:val="004E4A59"/>
    <w:rsid w:val="004E4D0D"/>
    <w:rsid w:val="004E535D"/>
    <w:rsid w:val="004E5A48"/>
    <w:rsid w:val="004E704A"/>
    <w:rsid w:val="004E79B7"/>
    <w:rsid w:val="004E7E09"/>
    <w:rsid w:val="004F0985"/>
    <w:rsid w:val="004F101E"/>
    <w:rsid w:val="004F203B"/>
    <w:rsid w:val="004F34C6"/>
    <w:rsid w:val="004F4B28"/>
    <w:rsid w:val="004F5F72"/>
    <w:rsid w:val="004F7472"/>
    <w:rsid w:val="004F75FA"/>
    <w:rsid w:val="004F7C52"/>
    <w:rsid w:val="00501A34"/>
    <w:rsid w:val="00501C7A"/>
    <w:rsid w:val="0050219F"/>
    <w:rsid w:val="00504020"/>
    <w:rsid w:val="00505022"/>
    <w:rsid w:val="005052DB"/>
    <w:rsid w:val="005052FB"/>
    <w:rsid w:val="00505BF7"/>
    <w:rsid w:val="00507584"/>
    <w:rsid w:val="00510D76"/>
    <w:rsid w:val="005117CA"/>
    <w:rsid w:val="0051184D"/>
    <w:rsid w:val="00512083"/>
    <w:rsid w:val="00514DAC"/>
    <w:rsid w:val="005158F1"/>
    <w:rsid w:val="0051599E"/>
    <w:rsid w:val="0052070F"/>
    <w:rsid w:val="0052106E"/>
    <w:rsid w:val="00523863"/>
    <w:rsid w:val="00523EEE"/>
    <w:rsid w:val="00523F26"/>
    <w:rsid w:val="005252D6"/>
    <w:rsid w:val="00527ABB"/>
    <w:rsid w:val="00527CB1"/>
    <w:rsid w:val="00527CC2"/>
    <w:rsid w:val="005314D0"/>
    <w:rsid w:val="00533BF0"/>
    <w:rsid w:val="00535BFB"/>
    <w:rsid w:val="00536181"/>
    <w:rsid w:val="0054025C"/>
    <w:rsid w:val="0054042A"/>
    <w:rsid w:val="005407F4"/>
    <w:rsid w:val="00540A73"/>
    <w:rsid w:val="00542030"/>
    <w:rsid w:val="00542891"/>
    <w:rsid w:val="00542FD1"/>
    <w:rsid w:val="00544548"/>
    <w:rsid w:val="00544615"/>
    <w:rsid w:val="00544A26"/>
    <w:rsid w:val="005450AE"/>
    <w:rsid w:val="005452CE"/>
    <w:rsid w:val="00545346"/>
    <w:rsid w:val="00550040"/>
    <w:rsid w:val="005502CE"/>
    <w:rsid w:val="00550D8B"/>
    <w:rsid w:val="0055409C"/>
    <w:rsid w:val="005550B0"/>
    <w:rsid w:val="00556A23"/>
    <w:rsid w:val="00560C7F"/>
    <w:rsid w:val="0056181D"/>
    <w:rsid w:val="0056194A"/>
    <w:rsid w:val="005632FF"/>
    <w:rsid w:val="00565241"/>
    <w:rsid w:val="00567706"/>
    <w:rsid w:val="00567915"/>
    <w:rsid w:val="005709FC"/>
    <w:rsid w:val="0057126B"/>
    <w:rsid w:val="00571890"/>
    <w:rsid w:val="00573F8E"/>
    <w:rsid w:val="00574DB6"/>
    <w:rsid w:val="0057514C"/>
    <w:rsid w:val="00576767"/>
    <w:rsid w:val="00580BCD"/>
    <w:rsid w:val="0058155F"/>
    <w:rsid w:val="005818CF"/>
    <w:rsid w:val="00582A95"/>
    <w:rsid w:val="0058394A"/>
    <w:rsid w:val="00585042"/>
    <w:rsid w:val="00586C4A"/>
    <w:rsid w:val="005875C2"/>
    <w:rsid w:val="00592A37"/>
    <w:rsid w:val="00592BCD"/>
    <w:rsid w:val="00592F60"/>
    <w:rsid w:val="00594441"/>
    <w:rsid w:val="00594FE8"/>
    <w:rsid w:val="00596075"/>
    <w:rsid w:val="00597F8A"/>
    <w:rsid w:val="005A0ACC"/>
    <w:rsid w:val="005A1609"/>
    <w:rsid w:val="005A1CDF"/>
    <w:rsid w:val="005A1E91"/>
    <w:rsid w:val="005A3530"/>
    <w:rsid w:val="005A402F"/>
    <w:rsid w:val="005A4339"/>
    <w:rsid w:val="005A6D1D"/>
    <w:rsid w:val="005A6D30"/>
    <w:rsid w:val="005A74FF"/>
    <w:rsid w:val="005B1089"/>
    <w:rsid w:val="005B1D5A"/>
    <w:rsid w:val="005B2CE7"/>
    <w:rsid w:val="005B2FB9"/>
    <w:rsid w:val="005B3BD5"/>
    <w:rsid w:val="005B4566"/>
    <w:rsid w:val="005B57E8"/>
    <w:rsid w:val="005B6E69"/>
    <w:rsid w:val="005B7E5E"/>
    <w:rsid w:val="005C1119"/>
    <w:rsid w:val="005C3380"/>
    <w:rsid w:val="005C5855"/>
    <w:rsid w:val="005D123B"/>
    <w:rsid w:val="005D1542"/>
    <w:rsid w:val="005D1B15"/>
    <w:rsid w:val="005D22D7"/>
    <w:rsid w:val="005D2713"/>
    <w:rsid w:val="005D3218"/>
    <w:rsid w:val="005D3E33"/>
    <w:rsid w:val="005D3F14"/>
    <w:rsid w:val="005D47EF"/>
    <w:rsid w:val="005D5446"/>
    <w:rsid w:val="005D6014"/>
    <w:rsid w:val="005D675C"/>
    <w:rsid w:val="005D73ED"/>
    <w:rsid w:val="005D780B"/>
    <w:rsid w:val="005E36D8"/>
    <w:rsid w:val="005E433F"/>
    <w:rsid w:val="005E5336"/>
    <w:rsid w:val="005E7812"/>
    <w:rsid w:val="005E7CFF"/>
    <w:rsid w:val="005F1735"/>
    <w:rsid w:val="005F219A"/>
    <w:rsid w:val="005F6BF2"/>
    <w:rsid w:val="005F6FEE"/>
    <w:rsid w:val="00600A42"/>
    <w:rsid w:val="00601749"/>
    <w:rsid w:val="00602A33"/>
    <w:rsid w:val="006030F1"/>
    <w:rsid w:val="00603221"/>
    <w:rsid w:val="00603A43"/>
    <w:rsid w:val="00605A3F"/>
    <w:rsid w:val="00606D5A"/>
    <w:rsid w:val="00606EF6"/>
    <w:rsid w:val="006116B0"/>
    <w:rsid w:val="006119DB"/>
    <w:rsid w:val="00611C19"/>
    <w:rsid w:val="006134D0"/>
    <w:rsid w:val="006137C2"/>
    <w:rsid w:val="00614898"/>
    <w:rsid w:val="00621A10"/>
    <w:rsid w:val="00621C15"/>
    <w:rsid w:val="00621EF0"/>
    <w:rsid w:val="00623457"/>
    <w:rsid w:val="00624353"/>
    <w:rsid w:val="006250CC"/>
    <w:rsid w:val="00626490"/>
    <w:rsid w:val="006266B1"/>
    <w:rsid w:val="00635DF7"/>
    <w:rsid w:val="0063694E"/>
    <w:rsid w:val="00636D5B"/>
    <w:rsid w:val="00641561"/>
    <w:rsid w:val="00641C65"/>
    <w:rsid w:val="0064201A"/>
    <w:rsid w:val="00643224"/>
    <w:rsid w:val="00643AB6"/>
    <w:rsid w:val="00644158"/>
    <w:rsid w:val="0064449A"/>
    <w:rsid w:val="00644670"/>
    <w:rsid w:val="006458F8"/>
    <w:rsid w:val="00646262"/>
    <w:rsid w:val="00647B24"/>
    <w:rsid w:val="0065188A"/>
    <w:rsid w:val="00651A97"/>
    <w:rsid w:val="00653F07"/>
    <w:rsid w:val="006559B4"/>
    <w:rsid w:val="006572C1"/>
    <w:rsid w:val="006607CE"/>
    <w:rsid w:val="00661F3B"/>
    <w:rsid w:val="00663A09"/>
    <w:rsid w:val="00670E43"/>
    <w:rsid w:val="006712BB"/>
    <w:rsid w:val="006712BF"/>
    <w:rsid w:val="006719D5"/>
    <w:rsid w:val="00671C2E"/>
    <w:rsid w:val="00671CE2"/>
    <w:rsid w:val="006726E4"/>
    <w:rsid w:val="00672C9B"/>
    <w:rsid w:val="00672DE1"/>
    <w:rsid w:val="00673490"/>
    <w:rsid w:val="00675282"/>
    <w:rsid w:val="006755FB"/>
    <w:rsid w:val="006771AF"/>
    <w:rsid w:val="00680005"/>
    <w:rsid w:val="0068041D"/>
    <w:rsid w:val="00683114"/>
    <w:rsid w:val="00683307"/>
    <w:rsid w:val="006838F7"/>
    <w:rsid w:val="00685B7D"/>
    <w:rsid w:val="00685FDF"/>
    <w:rsid w:val="0068732F"/>
    <w:rsid w:val="00687D77"/>
    <w:rsid w:val="00687F93"/>
    <w:rsid w:val="00692A78"/>
    <w:rsid w:val="0069435C"/>
    <w:rsid w:val="00694974"/>
    <w:rsid w:val="00695491"/>
    <w:rsid w:val="00697532"/>
    <w:rsid w:val="006A1396"/>
    <w:rsid w:val="006A37AB"/>
    <w:rsid w:val="006A3CA8"/>
    <w:rsid w:val="006A656C"/>
    <w:rsid w:val="006A67B9"/>
    <w:rsid w:val="006A6A63"/>
    <w:rsid w:val="006A6AE4"/>
    <w:rsid w:val="006A7951"/>
    <w:rsid w:val="006A7CB6"/>
    <w:rsid w:val="006B06BF"/>
    <w:rsid w:val="006B2319"/>
    <w:rsid w:val="006B3489"/>
    <w:rsid w:val="006B55CD"/>
    <w:rsid w:val="006B6AD9"/>
    <w:rsid w:val="006B7B33"/>
    <w:rsid w:val="006C03D6"/>
    <w:rsid w:val="006C055E"/>
    <w:rsid w:val="006C086E"/>
    <w:rsid w:val="006C0D33"/>
    <w:rsid w:val="006C38D8"/>
    <w:rsid w:val="006C47C8"/>
    <w:rsid w:val="006C5E8D"/>
    <w:rsid w:val="006C61C1"/>
    <w:rsid w:val="006D17B0"/>
    <w:rsid w:val="006D3DA7"/>
    <w:rsid w:val="006D523A"/>
    <w:rsid w:val="006D5EF5"/>
    <w:rsid w:val="006D70E7"/>
    <w:rsid w:val="006E092B"/>
    <w:rsid w:val="006E4901"/>
    <w:rsid w:val="006E4C2E"/>
    <w:rsid w:val="006E5AB3"/>
    <w:rsid w:val="006E5DB7"/>
    <w:rsid w:val="006E75EE"/>
    <w:rsid w:val="006E7ADD"/>
    <w:rsid w:val="006F0660"/>
    <w:rsid w:val="006F430F"/>
    <w:rsid w:val="006F4821"/>
    <w:rsid w:val="006F691A"/>
    <w:rsid w:val="00701BF0"/>
    <w:rsid w:val="00704D1F"/>
    <w:rsid w:val="007059C8"/>
    <w:rsid w:val="007060B5"/>
    <w:rsid w:val="007079D6"/>
    <w:rsid w:val="00707DC2"/>
    <w:rsid w:val="0071259E"/>
    <w:rsid w:val="0071303E"/>
    <w:rsid w:val="00715492"/>
    <w:rsid w:val="00716C59"/>
    <w:rsid w:val="007173E9"/>
    <w:rsid w:val="0071754A"/>
    <w:rsid w:val="007201B2"/>
    <w:rsid w:val="00720790"/>
    <w:rsid w:val="00720EE6"/>
    <w:rsid w:val="00722D14"/>
    <w:rsid w:val="00723994"/>
    <w:rsid w:val="00725FEA"/>
    <w:rsid w:val="00726084"/>
    <w:rsid w:val="0072750F"/>
    <w:rsid w:val="00730200"/>
    <w:rsid w:val="00730982"/>
    <w:rsid w:val="00730E2E"/>
    <w:rsid w:val="00730FB9"/>
    <w:rsid w:val="00732902"/>
    <w:rsid w:val="00732AD2"/>
    <w:rsid w:val="007340CA"/>
    <w:rsid w:val="00734BF4"/>
    <w:rsid w:val="00740870"/>
    <w:rsid w:val="0074334B"/>
    <w:rsid w:val="00743848"/>
    <w:rsid w:val="00745634"/>
    <w:rsid w:val="00747739"/>
    <w:rsid w:val="0075145D"/>
    <w:rsid w:val="0075191E"/>
    <w:rsid w:val="007541C6"/>
    <w:rsid w:val="00754574"/>
    <w:rsid w:val="00754F62"/>
    <w:rsid w:val="00755711"/>
    <w:rsid w:val="007574C4"/>
    <w:rsid w:val="00760738"/>
    <w:rsid w:val="007611FF"/>
    <w:rsid w:val="00762389"/>
    <w:rsid w:val="007662F0"/>
    <w:rsid w:val="00766AC6"/>
    <w:rsid w:val="00767047"/>
    <w:rsid w:val="00767D08"/>
    <w:rsid w:val="007702DC"/>
    <w:rsid w:val="00770BE5"/>
    <w:rsid w:val="00770F53"/>
    <w:rsid w:val="00772112"/>
    <w:rsid w:val="00772723"/>
    <w:rsid w:val="00774C51"/>
    <w:rsid w:val="007800C1"/>
    <w:rsid w:val="00780173"/>
    <w:rsid w:val="007848FB"/>
    <w:rsid w:val="00784CFD"/>
    <w:rsid w:val="0078594A"/>
    <w:rsid w:val="00786855"/>
    <w:rsid w:val="007879F0"/>
    <w:rsid w:val="0079396E"/>
    <w:rsid w:val="00793D43"/>
    <w:rsid w:val="007951BC"/>
    <w:rsid w:val="00796046"/>
    <w:rsid w:val="007A0404"/>
    <w:rsid w:val="007A0CF7"/>
    <w:rsid w:val="007A2205"/>
    <w:rsid w:val="007A29CC"/>
    <w:rsid w:val="007A36BD"/>
    <w:rsid w:val="007A3AC0"/>
    <w:rsid w:val="007A42C6"/>
    <w:rsid w:val="007A778C"/>
    <w:rsid w:val="007A7DCA"/>
    <w:rsid w:val="007B024B"/>
    <w:rsid w:val="007B453F"/>
    <w:rsid w:val="007B5925"/>
    <w:rsid w:val="007B62F5"/>
    <w:rsid w:val="007C009B"/>
    <w:rsid w:val="007C06F4"/>
    <w:rsid w:val="007C388C"/>
    <w:rsid w:val="007C3D4C"/>
    <w:rsid w:val="007C4F19"/>
    <w:rsid w:val="007C5598"/>
    <w:rsid w:val="007C6571"/>
    <w:rsid w:val="007C6CBD"/>
    <w:rsid w:val="007C6DF1"/>
    <w:rsid w:val="007C6E3D"/>
    <w:rsid w:val="007D167A"/>
    <w:rsid w:val="007D2CC2"/>
    <w:rsid w:val="007D3A48"/>
    <w:rsid w:val="007D679C"/>
    <w:rsid w:val="007D69F3"/>
    <w:rsid w:val="007D6FE2"/>
    <w:rsid w:val="007D792E"/>
    <w:rsid w:val="007E000B"/>
    <w:rsid w:val="007E243D"/>
    <w:rsid w:val="007E2EB5"/>
    <w:rsid w:val="007E61C0"/>
    <w:rsid w:val="007E6DF3"/>
    <w:rsid w:val="007E6FDE"/>
    <w:rsid w:val="007E73F5"/>
    <w:rsid w:val="007E74EC"/>
    <w:rsid w:val="007F03FD"/>
    <w:rsid w:val="007F07A4"/>
    <w:rsid w:val="007F2C74"/>
    <w:rsid w:val="007F3E46"/>
    <w:rsid w:val="007F7282"/>
    <w:rsid w:val="007F7398"/>
    <w:rsid w:val="00801202"/>
    <w:rsid w:val="00801521"/>
    <w:rsid w:val="008037A6"/>
    <w:rsid w:val="00803EC4"/>
    <w:rsid w:val="008063A1"/>
    <w:rsid w:val="00806C9F"/>
    <w:rsid w:val="0080736B"/>
    <w:rsid w:val="00810EBB"/>
    <w:rsid w:val="00811DEB"/>
    <w:rsid w:val="008129E2"/>
    <w:rsid w:val="0081422D"/>
    <w:rsid w:val="00814752"/>
    <w:rsid w:val="0081766D"/>
    <w:rsid w:val="0082043B"/>
    <w:rsid w:val="00821852"/>
    <w:rsid w:val="0082284D"/>
    <w:rsid w:val="008246E5"/>
    <w:rsid w:val="00824E13"/>
    <w:rsid w:val="00826E90"/>
    <w:rsid w:val="00827783"/>
    <w:rsid w:val="008277DE"/>
    <w:rsid w:val="00827C49"/>
    <w:rsid w:val="00827CEF"/>
    <w:rsid w:val="008306FF"/>
    <w:rsid w:val="008338F0"/>
    <w:rsid w:val="00833988"/>
    <w:rsid w:val="00833A04"/>
    <w:rsid w:val="00833DEA"/>
    <w:rsid w:val="00836A2B"/>
    <w:rsid w:val="00837145"/>
    <w:rsid w:val="008376F9"/>
    <w:rsid w:val="008379CC"/>
    <w:rsid w:val="00840707"/>
    <w:rsid w:val="008413C1"/>
    <w:rsid w:val="00842CDC"/>
    <w:rsid w:val="00843142"/>
    <w:rsid w:val="00843444"/>
    <w:rsid w:val="0084469B"/>
    <w:rsid w:val="0084517C"/>
    <w:rsid w:val="008457D8"/>
    <w:rsid w:val="00853A4C"/>
    <w:rsid w:val="00854F57"/>
    <w:rsid w:val="008617EB"/>
    <w:rsid w:val="00864DAA"/>
    <w:rsid w:val="00865C6A"/>
    <w:rsid w:val="00865C7D"/>
    <w:rsid w:val="00866D81"/>
    <w:rsid w:val="008679A7"/>
    <w:rsid w:val="00867A8D"/>
    <w:rsid w:val="008702D8"/>
    <w:rsid w:val="00872F65"/>
    <w:rsid w:val="0087631A"/>
    <w:rsid w:val="0087656E"/>
    <w:rsid w:val="0087763B"/>
    <w:rsid w:val="00877F68"/>
    <w:rsid w:val="008818C6"/>
    <w:rsid w:val="00881FDA"/>
    <w:rsid w:val="00882E06"/>
    <w:rsid w:val="00882E44"/>
    <w:rsid w:val="008833AE"/>
    <w:rsid w:val="00883EF7"/>
    <w:rsid w:val="0088463F"/>
    <w:rsid w:val="00885D8B"/>
    <w:rsid w:val="0088655F"/>
    <w:rsid w:val="00891776"/>
    <w:rsid w:val="008917A8"/>
    <w:rsid w:val="00892358"/>
    <w:rsid w:val="00892932"/>
    <w:rsid w:val="00893B0F"/>
    <w:rsid w:val="00893CDA"/>
    <w:rsid w:val="00893E05"/>
    <w:rsid w:val="008A116E"/>
    <w:rsid w:val="008A2615"/>
    <w:rsid w:val="008A3546"/>
    <w:rsid w:val="008A3DAA"/>
    <w:rsid w:val="008A3FC9"/>
    <w:rsid w:val="008A4C03"/>
    <w:rsid w:val="008B04E3"/>
    <w:rsid w:val="008B18E4"/>
    <w:rsid w:val="008B41C9"/>
    <w:rsid w:val="008B4966"/>
    <w:rsid w:val="008B546A"/>
    <w:rsid w:val="008B685D"/>
    <w:rsid w:val="008B6FE1"/>
    <w:rsid w:val="008B7637"/>
    <w:rsid w:val="008C00BE"/>
    <w:rsid w:val="008C0BF3"/>
    <w:rsid w:val="008C3823"/>
    <w:rsid w:val="008C4A29"/>
    <w:rsid w:val="008C6754"/>
    <w:rsid w:val="008C6F6A"/>
    <w:rsid w:val="008C7FFC"/>
    <w:rsid w:val="008D181B"/>
    <w:rsid w:val="008D1CFE"/>
    <w:rsid w:val="008D5706"/>
    <w:rsid w:val="008E0D66"/>
    <w:rsid w:val="008E0D9D"/>
    <w:rsid w:val="008E15CB"/>
    <w:rsid w:val="008E18C3"/>
    <w:rsid w:val="008E36D7"/>
    <w:rsid w:val="008E4236"/>
    <w:rsid w:val="008E42DA"/>
    <w:rsid w:val="008E43C4"/>
    <w:rsid w:val="008E444E"/>
    <w:rsid w:val="008E6BB8"/>
    <w:rsid w:val="008F1CDD"/>
    <w:rsid w:val="008F2472"/>
    <w:rsid w:val="008F30DE"/>
    <w:rsid w:val="008F3F57"/>
    <w:rsid w:val="008F4C61"/>
    <w:rsid w:val="008F55A6"/>
    <w:rsid w:val="008F5B72"/>
    <w:rsid w:val="008F63C5"/>
    <w:rsid w:val="008F654E"/>
    <w:rsid w:val="008F6735"/>
    <w:rsid w:val="008F7E20"/>
    <w:rsid w:val="009006B5"/>
    <w:rsid w:val="00900E81"/>
    <w:rsid w:val="00907FAD"/>
    <w:rsid w:val="009144E7"/>
    <w:rsid w:val="009152EB"/>
    <w:rsid w:val="00915939"/>
    <w:rsid w:val="00915C7C"/>
    <w:rsid w:val="00915DD9"/>
    <w:rsid w:val="00916110"/>
    <w:rsid w:val="00916AF6"/>
    <w:rsid w:val="009177D5"/>
    <w:rsid w:val="0092107C"/>
    <w:rsid w:val="00921082"/>
    <w:rsid w:val="00921670"/>
    <w:rsid w:val="00921D35"/>
    <w:rsid w:val="00922468"/>
    <w:rsid w:val="009237A9"/>
    <w:rsid w:val="00925636"/>
    <w:rsid w:val="00930E97"/>
    <w:rsid w:val="009325D7"/>
    <w:rsid w:val="00932CAD"/>
    <w:rsid w:val="009331B5"/>
    <w:rsid w:val="00933266"/>
    <w:rsid w:val="00934091"/>
    <w:rsid w:val="009354F1"/>
    <w:rsid w:val="00937DE5"/>
    <w:rsid w:val="00941CA2"/>
    <w:rsid w:val="00942D7E"/>
    <w:rsid w:val="009433B4"/>
    <w:rsid w:val="009449F8"/>
    <w:rsid w:val="009453B2"/>
    <w:rsid w:val="00946839"/>
    <w:rsid w:val="0094709E"/>
    <w:rsid w:val="00947DDB"/>
    <w:rsid w:val="00947FD2"/>
    <w:rsid w:val="00950000"/>
    <w:rsid w:val="009502E1"/>
    <w:rsid w:val="0095061E"/>
    <w:rsid w:val="00950927"/>
    <w:rsid w:val="009520E2"/>
    <w:rsid w:val="00952126"/>
    <w:rsid w:val="00953E50"/>
    <w:rsid w:val="009549C5"/>
    <w:rsid w:val="00955BDD"/>
    <w:rsid w:val="00955C56"/>
    <w:rsid w:val="009560E9"/>
    <w:rsid w:val="009567C7"/>
    <w:rsid w:val="00957117"/>
    <w:rsid w:val="00957A03"/>
    <w:rsid w:val="0096190B"/>
    <w:rsid w:val="00963A40"/>
    <w:rsid w:val="009649DC"/>
    <w:rsid w:val="00964D8C"/>
    <w:rsid w:val="009652BD"/>
    <w:rsid w:val="0096539B"/>
    <w:rsid w:val="009658D3"/>
    <w:rsid w:val="00966FED"/>
    <w:rsid w:val="00970864"/>
    <w:rsid w:val="009715CE"/>
    <w:rsid w:val="009732FC"/>
    <w:rsid w:val="00976CBB"/>
    <w:rsid w:val="00980FFC"/>
    <w:rsid w:val="0098350A"/>
    <w:rsid w:val="00983B09"/>
    <w:rsid w:val="00984A46"/>
    <w:rsid w:val="0098582F"/>
    <w:rsid w:val="00985ED9"/>
    <w:rsid w:val="00986151"/>
    <w:rsid w:val="00987460"/>
    <w:rsid w:val="009877DD"/>
    <w:rsid w:val="00990911"/>
    <w:rsid w:val="00991490"/>
    <w:rsid w:val="009914CC"/>
    <w:rsid w:val="0099331B"/>
    <w:rsid w:val="00993706"/>
    <w:rsid w:val="00994167"/>
    <w:rsid w:val="00996C3E"/>
    <w:rsid w:val="00997953"/>
    <w:rsid w:val="009A0F79"/>
    <w:rsid w:val="009A1C0F"/>
    <w:rsid w:val="009A284F"/>
    <w:rsid w:val="009A2B17"/>
    <w:rsid w:val="009A3D76"/>
    <w:rsid w:val="009A3E22"/>
    <w:rsid w:val="009A432C"/>
    <w:rsid w:val="009A656D"/>
    <w:rsid w:val="009A66CB"/>
    <w:rsid w:val="009B195F"/>
    <w:rsid w:val="009B1A8B"/>
    <w:rsid w:val="009B278A"/>
    <w:rsid w:val="009B5911"/>
    <w:rsid w:val="009B5E13"/>
    <w:rsid w:val="009B6AAD"/>
    <w:rsid w:val="009C0AFF"/>
    <w:rsid w:val="009C14A3"/>
    <w:rsid w:val="009C1885"/>
    <w:rsid w:val="009C1BEB"/>
    <w:rsid w:val="009C1F70"/>
    <w:rsid w:val="009C3C60"/>
    <w:rsid w:val="009C54A1"/>
    <w:rsid w:val="009C5EA6"/>
    <w:rsid w:val="009C6FF6"/>
    <w:rsid w:val="009C7D79"/>
    <w:rsid w:val="009D2AE7"/>
    <w:rsid w:val="009D2D0A"/>
    <w:rsid w:val="009D3802"/>
    <w:rsid w:val="009D3BDA"/>
    <w:rsid w:val="009D5082"/>
    <w:rsid w:val="009E1A71"/>
    <w:rsid w:val="009E2028"/>
    <w:rsid w:val="009E25A5"/>
    <w:rsid w:val="009E2813"/>
    <w:rsid w:val="009E2949"/>
    <w:rsid w:val="009E35AB"/>
    <w:rsid w:val="009E3BD5"/>
    <w:rsid w:val="009E58E5"/>
    <w:rsid w:val="009F0263"/>
    <w:rsid w:val="009F2455"/>
    <w:rsid w:val="009F473A"/>
    <w:rsid w:val="009F688B"/>
    <w:rsid w:val="00A00118"/>
    <w:rsid w:val="00A01EC2"/>
    <w:rsid w:val="00A03AC1"/>
    <w:rsid w:val="00A05069"/>
    <w:rsid w:val="00A06BE3"/>
    <w:rsid w:val="00A07192"/>
    <w:rsid w:val="00A12F7D"/>
    <w:rsid w:val="00A204F8"/>
    <w:rsid w:val="00A20DEF"/>
    <w:rsid w:val="00A22261"/>
    <w:rsid w:val="00A22456"/>
    <w:rsid w:val="00A22DAD"/>
    <w:rsid w:val="00A23DF2"/>
    <w:rsid w:val="00A23EAB"/>
    <w:rsid w:val="00A2526D"/>
    <w:rsid w:val="00A30F24"/>
    <w:rsid w:val="00A31B41"/>
    <w:rsid w:val="00A334BA"/>
    <w:rsid w:val="00A360F1"/>
    <w:rsid w:val="00A406A5"/>
    <w:rsid w:val="00A41B17"/>
    <w:rsid w:val="00A41E03"/>
    <w:rsid w:val="00A42B88"/>
    <w:rsid w:val="00A4342C"/>
    <w:rsid w:val="00A43B99"/>
    <w:rsid w:val="00A43E67"/>
    <w:rsid w:val="00A449C6"/>
    <w:rsid w:val="00A4737C"/>
    <w:rsid w:val="00A500B7"/>
    <w:rsid w:val="00A5214E"/>
    <w:rsid w:val="00A52A34"/>
    <w:rsid w:val="00A54AB4"/>
    <w:rsid w:val="00A5670E"/>
    <w:rsid w:val="00A57790"/>
    <w:rsid w:val="00A57BD8"/>
    <w:rsid w:val="00A57FE4"/>
    <w:rsid w:val="00A60B6C"/>
    <w:rsid w:val="00A6133A"/>
    <w:rsid w:val="00A6137F"/>
    <w:rsid w:val="00A613D1"/>
    <w:rsid w:val="00A61AA7"/>
    <w:rsid w:val="00A632B2"/>
    <w:rsid w:val="00A64408"/>
    <w:rsid w:val="00A651BA"/>
    <w:rsid w:val="00A6584E"/>
    <w:rsid w:val="00A659E1"/>
    <w:rsid w:val="00A66112"/>
    <w:rsid w:val="00A66378"/>
    <w:rsid w:val="00A66B44"/>
    <w:rsid w:val="00A70112"/>
    <w:rsid w:val="00A7258D"/>
    <w:rsid w:val="00A73BD3"/>
    <w:rsid w:val="00A7426F"/>
    <w:rsid w:val="00A74C33"/>
    <w:rsid w:val="00A75509"/>
    <w:rsid w:val="00A76253"/>
    <w:rsid w:val="00A817FC"/>
    <w:rsid w:val="00A81D32"/>
    <w:rsid w:val="00A81E32"/>
    <w:rsid w:val="00A82C89"/>
    <w:rsid w:val="00A82E78"/>
    <w:rsid w:val="00A8382B"/>
    <w:rsid w:val="00A848D1"/>
    <w:rsid w:val="00A84DDC"/>
    <w:rsid w:val="00A84FBC"/>
    <w:rsid w:val="00A8538B"/>
    <w:rsid w:val="00A85627"/>
    <w:rsid w:val="00A87CDA"/>
    <w:rsid w:val="00A9034C"/>
    <w:rsid w:val="00A90399"/>
    <w:rsid w:val="00A932BD"/>
    <w:rsid w:val="00A93898"/>
    <w:rsid w:val="00A9669D"/>
    <w:rsid w:val="00A96A46"/>
    <w:rsid w:val="00AA077B"/>
    <w:rsid w:val="00AA1BDA"/>
    <w:rsid w:val="00AA21D0"/>
    <w:rsid w:val="00AA2807"/>
    <w:rsid w:val="00AA2F17"/>
    <w:rsid w:val="00AA6688"/>
    <w:rsid w:val="00AB04E1"/>
    <w:rsid w:val="00AB0B86"/>
    <w:rsid w:val="00AB0E23"/>
    <w:rsid w:val="00AB12DA"/>
    <w:rsid w:val="00AB1716"/>
    <w:rsid w:val="00AB1DCF"/>
    <w:rsid w:val="00AB3462"/>
    <w:rsid w:val="00AB3750"/>
    <w:rsid w:val="00AB4EFC"/>
    <w:rsid w:val="00AC27B1"/>
    <w:rsid w:val="00AC2E76"/>
    <w:rsid w:val="00AC3AFC"/>
    <w:rsid w:val="00AC4C34"/>
    <w:rsid w:val="00AC5EFF"/>
    <w:rsid w:val="00AC6490"/>
    <w:rsid w:val="00AD2F7C"/>
    <w:rsid w:val="00AD3C9D"/>
    <w:rsid w:val="00AD558F"/>
    <w:rsid w:val="00AD6824"/>
    <w:rsid w:val="00AD70BB"/>
    <w:rsid w:val="00AD76E6"/>
    <w:rsid w:val="00AD7DFB"/>
    <w:rsid w:val="00AE09AD"/>
    <w:rsid w:val="00AE1240"/>
    <w:rsid w:val="00AE21AF"/>
    <w:rsid w:val="00AE2754"/>
    <w:rsid w:val="00AE28D7"/>
    <w:rsid w:val="00AE32CA"/>
    <w:rsid w:val="00AE3E98"/>
    <w:rsid w:val="00AE5595"/>
    <w:rsid w:val="00AE5B7C"/>
    <w:rsid w:val="00AF20F1"/>
    <w:rsid w:val="00AF2939"/>
    <w:rsid w:val="00AF3703"/>
    <w:rsid w:val="00AF4A90"/>
    <w:rsid w:val="00AF6BC2"/>
    <w:rsid w:val="00AF7640"/>
    <w:rsid w:val="00AF7A8A"/>
    <w:rsid w:val="00B00DE1"/>
    <w:rsid w:val="00B02D71"/>
    <w:rsid w:val="00B048E7"/>
    <w:rsid w:val="00B04AF3"/>
    <w:rsid w:val="00B04C97"/>
    <w:rsid w:val="00B05B5D"/>
    <w:rsid w:val="00B07864"/>
    <w:rsid w:val="00B07C02"/>
    <w:rsid w:val="00B11217"/>
    <w:rsid w:val="00B1145F"/>
    <w:rsid w:val="00B1259E"/>
    <w:rsid w:val="00B143DA"/>
    <w:rsid w:val="00B16B8B"/>
    <w:rsid w:val="00B20201"/>
    <w:rsid w:val="00B21041"/>
    <w:rsid w:val="00B21220"/>
    <w:rsid w:val="00B2164A"/>
    <w:rsid w:val="00B21B27"/>
    <w:rsid w:val="00B21E1B"/>
    <w:rsid w:val="00B21F56"/>
    <w:rsid w:val="00B22C3C"/>
    <w:rsid w:val="00B22F8D"/>
    <w:rsid w:val="00B23EC8"/>
    <w:rsid w:val="00B23FCC"/>
    <w:rsid w:val="00B256BC"/>
    <w:rsid w:val="00B25FEB"/>
    <w:rsid w:val="00B305B0"/>
    <w:rsid w:val="00B3313C"/>
    <w:rsid w:val="00B3322D"/>
    <w:rsid w:val="00B34884"/>
    <w:rsid w:val="00B3743C"/>
    <w:rsid w:val="00B3759B"/>
    <w:rsid w:val="00B37D0A"/>
    <w:rsid w:val="00B40363"/>
    <w:rsid w:val="00B40B33"/>
    <w:rsid w:val="00B411FF"/>
    <w:rsid w:val="00B42BA2"/>
    <w:rsid w:val="00B43BB4"/>
    <w:rsid w:val="00B44182"/>
    <w:rsid w:val="00B4656F"/>
    <w:rsid w:val="00B4685E"/>
    <w:rsid w:val="00B50C47"/>
    <w:rsid w:val="00B52059"/>
    <w:rsid w:val="00B530BB"/>
    <w:rsid w:val="00B53297"/>
    <w:rsid w:val="00B53859"/>
    <w:rsid w:val="00B55A34"/>
    <w:rsid w:val="00B55E73"/>
    <w:rsid w:val="00B56A76"/>
    <w:rsid w:val="00B6050E"/>
    <w:rsid w:val="00B6066A"/>
    <w:rsid w:val="00B60E7A"/>
    <w:rsid w:val="00B6180B"/>
    <w:rsid w:val="00B622FA"/>
    <w:rsid w:val="00B63602"/>
    <w:rsid w:val="00B64F94"/>
    <w:rsid w:val="00B6523D"/>
    <w:rsid w:val="00B65713"/>
    <w:rsid w:val="00B65D70"/>
    <w:rsid w:val="00B66786"/>
    <w:rsid w:val="00B736B9"/>
    <w:rsid w:val="00B739BB"/>
    <w:rsid w:val="00B765DD"/>
    <w:rsid w:val="00B802EF"/>
    <w:rsid w:val="00B8382F"/>
    <w:rsid w:val="00B842C8"/>
    <w:rsid w:val="00B8528C"/>
    <w:rsid w:val="00B852FB"/>
    <w:rsid w:val="00B8545D"/>
    <w:rsid w:val="00B86104"/>
    <w:rsid w:val="00B86703"/>
    <w:rsid w:val="00B8683B"/>
    <w:rsid w:val="00B86F1D"/>
    <w:rsid w:val="00B86F4B"/>
    <w:rsid w:val="00B90581"/>
    <w:rsid w:val="00B90B4B"/>
    <w:rsid w:val="00B9111A"/>
    <w:rsid w:val="00B92A37"/>
    <w:rsid w:val="00B94118"/>
    <w:rsid w:val="00B941FC"/>
    <w:rsid w:val="00B9437F"/>
    <w:rsid w:val="00B94EF9"/>
    <w:rsid w:val="00B96028"/>
    <w:rsid w:val="00B97398"/>
    <w:rsid w:val="00BA010E"/>
    <w:rsid w:val="00BA02D6"/>
    <w:rsid w:val="00BA0693"/>
    <w:rsid w:val="00BA1D8E"/>
    <w:rsid w:val="00BA2DC9"/>
    <w:rsid w:val="00BA6AC6"/>
    <w:rsid w:val="00BB14D1"/>
    <w:rsid w:val="00BB1FDA"/>
    <w:rsid w:val="00BB3801"/>
    <w:rsid w:val="00BB4613"/>
    <w:rsid w:val="00BB555C"/>
    <w:rsid w:val="00BB5BD6"/>
    <w:rsid w:val="00BB63F6"/>
    <w:rsid w:val="00BB7146"/>
    <w:rsid w:val="00BC373E"/>
    <w:rsid w:val="00BC485D"/>
    <w:rsid w:val="00BC4C83"/>
    <w:rsid w:val="00BC50F5"/>
    <w:rsid w:val="00BC5C8E"/>
    <w:rsid w:val="00BD0298"/>
    <w:rsid w:val="00BD15F9"/>
    <w:rsid w:val="00BD2017"/>
    <w:rsid w:val="00BD318C"/>
    <w:rsid w:val="00BD358F"/>
    <w:rsid w:val="00BD3F4C"/>
    <w:rsid w:val="00BD55C4"/>
    <w:rsid w:val="00BD5E53"/>
    <w:rsid w:val="00BD6D0B"/>
    <w:rsid w:val="00BE0328"/>
    <w:rsid w:val="00BE40FF"/>
    <w:rsid w:val="00BE6F4C"/>
    <w:rsid w:val="00BE73E8"/>
    <w:rsid w:val="00BE74F7"/>
    <w:rsid w:val="00BE779C"/>
    <w:rsid w:val="00BF1679"/>
    <w:rsid w:val="00BF1D2A"/>
    <w:rsid w:val="00BF6024"/>
    <w:rsid w:val="00BF6D67"/>
    <w:rsid w:val="00BF73B0"/>
    <w:rsid w:val="00C00860"/>
    <w:rsid w:val="00C00AC3"/>
    <w:rsid w:val="00C0210C"/>
    <w:rsid w:val="00C066AE"/>
    <w:rsid w:val="00C103BA"/>
    <w:rsid w:val="00C1135D"/>
    <w:rsid w:val="00C12ADD"/>
    <w:rsid w:val="00C131D0"/>
    <w:rsid w:val="00C148B6"/>
    <w:rsid w:val="00C15414"/>
    <w:rsid w:val="00C15797"/>
    <w:rsid w:val="00C15B52"/>
    <w:rsid w:val="00C16D10"/>
    <w:rsid w:val="00C20660"/>
    <w:rsid w:val="00C20AB1"/>
    <w:rsid w:val="00C20F40"/>
    <w:rsid w:val="00C22CC1"/>
    <w:rsid w:val="00C237A3"/>
    <w:rsid w:val="00C23EE8"/>
    <w:rsid w:val="00C24419"/>
    <w:rsid w:val="00C25AFF"/>
    <w:rsid w:val="00C267C9"/>
    <w:rsid w:val="00C277E3"/>
    <w:rsid w:val="00C27CEC"/>
    <w:rsid w:val="00C3073D"/>
    <w:rsid w:val="00C32872"/>
    <w:rsid w:val="00C32AE0"/>
    <w:rsid w:val="00C33C73"/>
    <w:rsid w:val="00C34B9F"/>
    <w:rsid w:val="00C35C21"/>
    <w:rsid w:val="00C3643F"/>
    <w:rsid w:val="00C36FBE"/>
    <w:rsid w:val="00C40EC3"/>
    <w:rsid w:val="00C40FB9"/>
    <w:rsid w:val="00C4217E"/>
    <w:rsid w:val="00C442A6"/>
    <w:rsid w:val="00C50319"/>
    <w:rsid w:val="00C52DD2"/>
    <w:rsid w:val="00C535AC"/>
    <w:rsid w:val="00C54C91"/>
    <w:rsid w:val="00C570AF"/>
    <w:rsid w:val="00C5722A"/>
    <w:rsid w:val="00C5749E"/>
    <w:rsid w:val="00C57BFF"/>
    <w:rsid w:val="00C622A6"/>
    <w:rsid w:val="00C6427F"/>
    <w:rsid w:val="00C6622B"/>
    <w:rsid w:val="00C66EE2"/>
    <w:rsid w:val="00C673A6"/>
    <w:rsid w:val="00C70979"/>
    <w:rsid w:val="00C70B7E"/>
    <w:rsid w:val="00C71236"/>
    <w:rsid w:val="00C71722"/>
    <w:rsid w:val="00C74072"/>
    <w:rsid w:val="00C7538D"/>
    <w:rsid w:val="00C77CBD"/>
    <w:rsid w:val="00C77D57"/>
    <w:rsid w:val="00C81258"/>
    <w:rsid w:val="00C82832"/>
    <w:rsid w:val="00C82DB4"/>
    <w:rsid w:val="00C8339C"/>
    <w:rsid w:val="00C837EE"/>
    <w:rsid w:val="00C843CA"/>
    <w:rsid w:val="00C84B11"/>
    <w:rsid w:val="00C86E94"/>
    <w:rsid w:val="00C87C2F"/>
    <w:rsid w:val="00C87DE9"/>
    <w:rsid w:val="00C908BD"/>
    <w:rsid w:val="00C90A04"/>
    <w:rsid w:val="00C91AA6"/>
    <w:rsid w:val="00C91ECC"/>
    <w:rsid w:val="00C92505"/>
    <w:rsid w:val="00C93069"/>
    <w:rsid w:val="00C931A2"/>
    <w:rsid w:val="00C93CF5"/>
    <w:rsid w:val="00C94338"/>
    <w:rsid w:val="00C946E9"/>
    <w:rsid w:val="00C95ACA"/>
    <w:rsid w:val="00C960CF"/>
    <w:rsid w:val="00C9729F"/>
    <w:rsid w:val="00C9790A"/>
    <w:rsid w:val="00CA107F"/>
    <w:rsid w:val="00CA11FB"/>
    <w:rsid w:val="00CA1F25"/>
    <w:rsid w:val="00CA2027"/>
    <w:rsid w:val="00CA2B84"/>
    <w:rsid w:val="00CA3ABC"/>
    <w:rsid w:val="00CA4C44"/>
    <w:rsid w:val="00CA50A3"/>
    <w:rsid w:val="00CA543A"/>
    <w:rsid w:val="00CA5BBB"/>
    <w:rsid w:val="00CA6082"/>
    <w:rsid w:val="00CA7AEF"/>
    <w:rsid w:val="00CA7CA9"/>
    <w:rsid w:val="00CB09B1"/>
    <w:rsid w:val="00CB1740"/>
    <w:rsid w:val="00CB27A7"/>
    <w:rsid w:val="00CB3073"/>
    <w:rsid w:val="00CB670F"/>
    <w:rsid w:val="00CC2818"/>
    <w:rsid w:val="00CC3540"/>
    <w:rsid w:val="00CC477D"/>
    <w:rsid w:val="00CC5353"/>
    <w:rsid w:val="00CC5F3F"/>
    <w:rsid w:val="00CD1C1F"/>
    <w:rsid w:val="00CD22D1"/>
    <w:rsid w:val="00CD2A7F"/>
    <w:rsid w:val="00CD3B0E"/>
    <w:rsid w:val="00CD3B97"/>
    <w:rsid w:val="00CD3BDA"/>
    <w:rsid w:val="00CD4F51"/>
    <w:rsid w:val="00CD5633"/>
    <w:rsid w:val="00CD776A"/>
    <w:rsid w:val="00CD7843"/>
    <w:rsid w:val="00CE0239"/>
    <w:rsid w:val="00CE12C7"/>
    <w:rsid w:val="00CE145E"/>
    <w:rsid w:val="00CE1C80"/>
    <w:rsid w:val="00CE2561"/>
    <w:rsid w:val="00CE28D5"/>
    <w:rsid w:val="00CE3230"/>
    <w:rsid w:val="00CE64F0"/>
    <w:rsid w:val="00CF092F"/>
    <w:rsid w:val="00CF0EAB"/>
    <w:rsid w:val="00CF1C2C"/>
    <w:rsid w:val="00CF3A5B"/>
    <w:rsid w:val="00CF3CCB"/>
    <w:rsid w:val="00CF6DA6"/>
    <w:rsid w:val="00CF74F2"/>
    <w:rsid w:val="00D00F43"/>
    <w:rsid w:val="00D04758"/>
    <w:rsid w:val="00D05559"/>
    <w:rsid w:val="00D05C7B"/>
    <w:rsid w:val="00D06422"/>
    <w:rsid w:val="00D06739"/>
    <w:rsid w:val="00D06965"/>
    <w:rsid w:val="00D06EDA"/>
    <w:rsid w:val="00D148A9"/>
    <w:rsid w:val="00D157B7"/>
    <w:rsid w:val="00D160E1"/>
    <w:rsid w:val="00D160EF"/>
    <w:rsid w:val="00D17DD0"/>
    <w:rsid w:val="00D204CA"/>
    <w:rsid w:val="00D2218E"/>
    <w:rsid w:val="00D22739"/>
    <w:rsid w:val="00D241A4"/>
    <w:rsid w:val="00D246C2"/>
    <w:rsid w:val="00D25C82"/>
    <w:rsid w:val="00D27608"/>
    <w:rsid w:val="00D30600"/>
    <w:rsid w:val="00D32087"/>
    <w:rsid w:val="00D322BC"/>
    <w:rsid w:val="00D3541D"/>
    <w:rsid w:val="00D370A8"/>
    <w:rsid w:val="00D37B8E"/>
    <w:rsid w:val="00D41480"/>
    <w:rsid w:val="00D415B7"/>
    <w:rsid w:val="00D4164C"/>
    <w:rsid w:val="00D4298A"/>
    <w:rsid w:val="00D44208"/>
    <w:rsid w:val="00D4442C"/>
    <w:rsid w:val="00D44A42"/>
    <w:rsid w:val="00D45753"/>
    <w:rsid w:val="00D45D61"/>
    <w:rsid w:val="00D472F0"/>
    <w:rsid w:val="00D50CDE"/>
    <w:rsid w:val="00D50D14"/>
    <w:rsid w:val="00D51954"/>
    <w:rsid w:val="00D5279B"/>
    <w:rsid w:val="00D52D6B"/>
    <w:rsid w:val="00D54321"/>
    <w:rsid w:val="00D54636"/>
    <w:rsid w:val="00D547CD"/>
    <w:rsid w:val="00D54FB9"/>
    <w:rsid w:val="00D56132"/>
    <w:rsid w:val="00D6202B"/>
    <w:rsid w:val="00D62ABC"/>
    <w:rsid w:val="00D62BA6"/>
    <w:rsid w:val="00D63113"/>
    <w:rsid w:val="00D633BE"/>
    <w:rsid w:val="00D670EE"/>
    <w:rsid w:val="00D705C7"/>
    <w:rsid w:val="00D70DF4"/>
    <w:rsid w:val="00D712DF"/>
    <w:rsid w:val="00D72C0C"/>
    <w:rsid w:val="00D743A6"/>
    <w:rsid w:val="00D75347"/>
    <w:rsid w:val="00D75A0F"/>
    <w:rsid w:val="00D76AD7"/>
    <w:rsid w:val="00D77616"/>
    <w:rsid w:val="00D820D3"/>
    <w:rsid w:val="00D82765"/>
    <w:rsid w:val="00D83E2D"/>
    <w:rsid w:val="00D86293"/>
    <w:rsid w:val="00D873EA"/>
    <w:rsid w:val="00D87E8F"/>
    <w:rsid w:val="00D92E5F"/>
    <w:rsid w:val="00D9353E"/>
    <w:rsid w:val="00D9390F"/>
    <w:rsid w:val="00D93C0C"/>
    <w:rsid w:val="00D9608C"/>
    <w:rsid w:val="00D97978"/>
    <w:rsid w:val="00DA0893"/>
    <w:rsid w:val="00DA0EE7"/>
    <w:rsid w:val="00DA1579"/>
    <w:rsid w:val="00DA2A67"/>
    <w:rsid w:val="00DA32CE"/>
    <w:rsid w:val="00DA360B"/>
    <w:rsid w:val="00DA4667"/>
    <w:rsid w:val="00DB024C"/>
    <w:rsid w:val="00DB125B"/>
    <w:rsid w:val="00DB13B2"/>
    <w:rsid w:val="00DB2700"/>
    <w:rsid w:val="00DB2BAF"/>
    <w:rsid w:val="00DB4A5E"/>
    <w:rsid w:val="00DB65C6"/>
    <w:rsid w:val="00DB6E4F"/>
    <w:rsid w:val="00DC11E3"/>
    <w:rsid w:val="00DC5139"/>
    <w:rsid w:val="00DC5735"/>
    <w:rsid w:val="00DC687B"/>
    <w:rsid w:val="00DD0F6F"/>
    <w:rsid w:val="00DD1A4B"/>
    <w:rsid w:val="00DD223D"/>
    <w:rsid w:val="00DD2BF2"/>
    <w:rsid w:val="00DD2EB2"/>
    <w:rsid w:val="00DD5DDD"/>
    <w:rsid w:val="00DD65EE"/>
    <w:rsid w:val="00DD72A9"/>
    <w:rsid w:val="00DD7305"/>
    <w:rsid w:val="00DD7432"/>
    <w:rsid w:val="00DE03FC"/>
    <w:rsid w:val="00DE2EF3"/>
    <w:rsid w:val="00DE2F1D"/>
    <w:rsid w:val="00DE31C0"/>
    <w:rsid w:val="00DE4869"/>
    <w:rsid w:val="00DE4E97"/>
    <w:rsid w:val="00DE60EF"/>
    <w:rsid w:val="00DE6525"/>
    <w:rsid w:val="00DE79D9"/>
    <w:rsid w:val="00DF02B0"/>
    <w:rsid w:val="00DF0C2D"/>
    <w:rsid w:val="00DF1C80"/>
    <w:rsid w:val="00DF2EE5"/>
    <w:rsid w:val="00DF3663"/>
    <w:rsid w:val="00DF4927"/>
    <w:rsid w:val="00DF6A45"/>
    <w:rsid w:val="00DF6A64"/>
    <w:rsid w:val="00E009C3"/>
    <w:rsid w:val="00E012D7"/>
    <w:rsid w:val="00E013E9"/>
    <w:rsid w:val="00E01F92"/>
    <w:rsid w:val="00E02986"/>
    <w:rsid w:val="00E03665"/>
    <w:rsid w:val="00E03D45"/>
    <w:rsid w:val="00E03D9F"/>
    <w:rsid w:val="00E049A1"/>
    <w:rsid w:val="00E05F03"/>
    <w:rsid w:val="00E05F3A"/>
    <w:rsid w:val="00E0686B"/>
    <w:rsid w:val="00E1000A"/>
    <w:rsid w:val="00E122D5"/>
    <w:rsid w:val="00E13273"/>
    <w:rsid w:val="00E1337D"/>
    <w:rsid w:val="00E1385D"/>
    <w:rsid w:val="00E14152"/>
    <w:rsid w:val="00E14418"/>
    <w:rsid w:val="00E14FF7"/>
    <w:rsid w:val="00E15015"/>
    <w:rsid w:val="00E15F1E"/>
    <w:rsid w:val="00E167C9"/>
    <w:rsid w:val="00E17CF3"/>
    <w:rsid w:val="00E17EA6"/>
    <w:rsid w:val="00E2271E"/>
    <w:rsid w:val="00E256F9"/>
    <w:rsid w:val="00E30ACC"/>
    <w:rsid w:val="00E30C75"/>
    <w:rsid w:val="00E32531"/>
    <w:rsid w:val="00E348B3"/>
    <w:rsid w:val="00E36548"/>
    <w:rsid w:val="00E403E0"/>
    <w:rsid w:val="00E4164C"/>
    <w:rsid w:val="00E4169B"/>
    <w:rsid w:val="00E41FE4"/>
    <w:rsid w:val="00E428EC"/>
    <w:rsid w:val="00E44F7C"/>
    <w:rsid w:val="00E45012"/>
    <w:rsid w:val="00E457A5"/>
    <w:rsid w:val="00E45842"/>
    <w:rsid w:val="00E4675B"/>
    <w:rsid w:val="00E46C13"/>
    <w:rsid w:val="00E46F8D"/>
    <w:rsid w:val="00E47160"/>
    <w:rsid w:val="00E5020E"/>
    <w:rsid w:val="00E50CFE"/>
    <w:rsid w:val="00E51A16"/>
    <w:rsid w:val="00E536F5"/>
    <w:rsid w:val="00E53D8A"/>
    <w:rsid w:val="00E57533"/>
    <w:rsid w:val="00E633B9"/>
    <w:rsid w:val="00E6373E"/>
    <w:rsid w:val="00E64237"/>
    <w:rsid w:val="00E6489A"/>
    <w:rsid w:val="00E67229"/>
    <w:rsid w:val="00E7277B"/>
    <w:rsid w:val="00E72FB5"/>
    <w:rsid w:val="00E73849"/>
    <w:rsid w:val="00E75240"/>
    <w:rsid w:val="00E757DA"/>
    <w:rsid w:val="00E817D9"/>
    <w:rsid w:val="00E83D26"/>
    <w:rsid w:val="00E848F0"/>
    <w:rsid w:val="00E87A4F"/>
    <w:rsid w:val="00E87EA9"/>
    <w:rsid w:val="00E90691"/>
    <w:rsid w:val="00E9143D"/>
    <w:rsid w:val="00E931A1"/>
    <w:rsid w:val="00E942FD"/>
    <w:rsid w:val="00E9706C"/>
    <w:rsid w:val="00E975FD"/>
    <w:rsid w:val="00E97689"/>
    <w:rsid w:val="00E97E4D"/>
    <w:rsid w:val="00EA086C"/>
    <w:rsid w:val="00EA090F"/>
    <w:rsid w:val="00EA149B"/>
    <w:rsid w:val="00EA3400"/>
    <w:rsid w:val="00EA6A06"/>
    <w:rsid w:val="00EA7814"/>
    <w:rsid w:val="00EA7E9C"/>
    <w:rsid w:val="00EB0718"/>
    <w:rsid w:val="00EB0ADB"/>
    <w:rsid w:val="00EB11B7"/>
    <w:rsid w:val="00EB1543"/>
    <w:rsid w:val="00EB2712"/>
    <w:rsid w:val="00EB4107"/>
    <w:rsid w:val="00EB4B2B"/>
    <w:rsid w:val="00EB57EE"/>
    <w:rsid w:val="00EB68A5"/>
    <w:rsid w:val="00EB736E"/>
    <w:rsid w:val="00EC271F"/>
    <w:rsid w:val="00EC2CA4"/>
    <w:rsid w:val="00EC381F"/>
    <w:rsid w:val="00EC5F01"/>
    <w:rsid w:val="00EC638C"/>
    <w:rsid w:val="00EC678C"/>
    <w:rsid w:val="00EC71C5"/>
    <w:rsid w:val="00ED0CBA"/>
    <w:rsid w:val="00ED44A8"/>
    <w:rsid w:val="00ED4715"/>
    <w:rsid w:val="00ED783C"/>
    <w:rsid w:val="00EE109D"/>
    <w:rsid w:val="00EE1E0B"/>
    <w:rsid w:val="00EE2614"/>
    <w:rsid w:val="00EE2684"/>
    <w:rsid w:val="00EE40A0"/>
    <w:rsid w:val="00EE7F42"/>
    <w:rsid w:val="00EF0725"/>
    <w:rsid w:val="00EF2204"/>
    <w:rsid w:val="00EF6F6E"/>
    <w:rsid w:val="00F005B4"/>
    <w:rsid w:val="00F05738"/>
    <w:rsid w:val="00F07A67"/>
    <w:rsid w:val="00F10040"/>
    <w:rsid w:val="00F109E1"/>
    <w:rsid w:val="00F11417"/>
    <w:rsid w:val="00F148CE"/>
    <w:rsid w:val="00F14ACB"/>
    <w:rsid w:val="00F152D3"/>
    <w:rsid w:val="00F1538B"/>
    <w:rsid w:val="00F158EB"/>
    <w:rsid w:val="00F1622E"/>
    <w:rsid w:val="00F170CA"/>
    <w:rsid w:val="00F205C3"/>
    <w:rsid w:val="00F21C80"/>
    <w:rsid w:val="00F21EE1"/>
    <w:rsid w:val="00F23046"/>
    <w:rsid w:val="00F242FC"/>
    <w:rsid w:val="00F24EB5"/>
    <w:rsid w:val="00F26D6D"/>
    <w:rsid w:val="00F30CA3"/>
    <w:rsid w:val="00F33E70"/>
    <w:rsid w:val="00F371B3"/>
    <w:rsid w:val="00F37A74"/>
    <w:rsid w:val="00F41119"/>
    <w:rsid w:val="00F41A21"/>
    <w:rsid w:val="00F41DF5"/>
    <w:rsid w:val="00F423FA"/>
    <w:rsid w:val="00F42E1F"/>
    <w:rsid w:val="00F43A71"/>
    <w:rsid w:val="00F4407D"/>
    <w:rsid w:val="00F457A7"/>
    <w:rsid w:val="00F50D0A"/>
    <w:rsid w:val="00F524BD"/>
    <w:rsid w:val="00F525CA"/>
    <w:rsid w:val="00F52CBD"/>
    <w:rsid w:val="00F5475A"/>
    <w:rsid w:val="00F573D8"/>
    <w:rsid w:val="00F6060F"/>
    <w:rsid w:val="00F60D4F"/>
    <w:rsid w:val="00F60DA7"/>
    <w:rsid w:val="00F610B7"/>
    <w:rsid w:val="00F61A10"/>
    <w:rsid w:val="00F6207A"/>
    <w:rsid w:val="00F62DB8"/>
    <w:rsid w:val="00F64037"/>
    <w:rsid w:val="00F66A19"/>
    <w:rsid w:val="00F73196"/>
    <w:rsid w:val="00F745C2"/>
    <w:rsid w:val="00F76019"/>
    <w:rsid w:val="00F77E5B"/>
    <w:rsid w:val="00F80923"/>
    <w:rsid w:val="00F80E88"/>
    <w:rsid w:val="00F82263"/>
    <w:rsid w:val="00F82A8D"/>
    <w:rsid w:val="00F844B3"/>
    <w:rsid w:val="00F850FF"/>
    <w:rsid w:val="00F85BB2"/>
    <w:rsid w:val="00F86B7A"/>
    <w:rsid w:val="00F914D6"/>
    <w:rsid w:val="00F9267D"/>
    <w:rsid w:val="00F92D57"/>
    <w:rsid w:val="00F92F1A"/>
    <w:rsid w:val="00F94BDA"/>
    <w:rsid w:val="00F950F6"/>
    <w:rsid w:val="00F95B06"/>
    <w:rsid w:val="00F966BE"/>
    <w:rsid w:val="00F9746F"/>
    <w:rsid w:val="00F97A6E"/>
    <w:rsid w:val="00F97C41"/>
    <w:rsid w:val="00FA03E7"/>
    <w:rsid w:val="00FA04DC"/>
    <w:rsid w:val="00FA06DD"/>
    <w:rsid w:val="00FA0A70"/>
    <w:rsid w:val="00FA0DA6"/>
    <w:rsid w:val="00FA1669"/>
    <w:rsid w:val="00FA1BBC"/>
    <w:rsid w:val="00FA1FF9"/>
    <w:rsid w:val="00FA2B14"/>
    <w:rsid w:val="00FA35DE"/>
    <w:rsid w:val="00FA46BA"/>
    <w:rsid w:val="00FA4CDD"/>
    <w:rsid w:val="00FA6962"/>
    <w:rsid w:val="00FA7283"/>
    <w:rsid w:val="00FB0168"/>
    <w:rsid w:val="00FB03E0"/>
    <w:rsid w:val="00FB0FA2"/>
    <w:rsid w:val="00FB3E29"/>
    <w:rsid w:val="00FB429E"/>
    <w:rsid w:val="00FB5021"/>
    <w:rsid w:val="00FB65FD"/>
    <w:rsid w:val="00FB6863"/>
    <w:rsid w:val="00FC039B"/>
    <w:rsid w:val="00FC087C"/>
    <w:rsid w:val="00FC1693"/>
    <w:rsid w:val="00FC1B9E"/>
    <w:rsid w:val="00FC2696"/>
    <w:rsid w:val="00FC2B8A"/>
    <w:rsid w:val="00FC3085"/>
    <w:rsid w:val="00FC3100"/>
    <w:rsid w:val="00FC6E92"/>
    <w:rsid w:val="00FC7AD5"/>
    <w:rsid w:val="00FD0021"/>
    <w:rsid w:val="00FD09E7"/>
    <w:rsid w:val="00FD0DEB"/>
    <w:rsid w:val="00FD1EC4"/>
    <w:rsid w:val="00FD25A2"/>
    <w:rsid w:val="00FD26DD"/>
    <w:rsid w:val="00FD28E4"/>
    <w:rsid w:val="00FD40D7"/>
    <w:rsid w:val="00FD42A0"/>
    <w:rsid w:val="00FD7D0F"/>
    <w:rsid w:val="00FD7F96"/>
    <w:rsid w:val="00FE037B"/>
    <w:rsid w:val="00FE0429"/>
    <w:rsid w:val="00FE0D21"/>
    <w:rsid w:val="00FE1B6B"/>
    <w:rsid w:val="00FE1C26"/>
    <w:rsid w:val="00FE3AAE"/>
    <w:rsid w:val="00FE5D8C"/>
    <w:rsid w:val="00FF2022"/>
    <w:rsid w:val="00FF344D"/>
    <w:rsid w:val="00FF4A66"/>
    <w:rsid w:val="00FF5396"/>
    <w:rsid w:val="00FF5678"/>
  </w:rsids>
  <m:mathPr>
    <m:mathFont m:val="Cambria Math"/>
    <m:brkBin m:val="before"/>
    <m:brkBinSub m:val="--"/>
    <m:smallFrac m:val="0"/>
    <m:dispDef/>
    <m:lMargin m:val="0"/>
    <m:rMargin m:val="0"/>
    <m:defJc m:val="centerGroup"/>
    <m:wrapIndent m:val="1440"/>
    <m:intLim m:val="subSup"/>
    <m:naryLim m:val="undOvr"/>
  </m:mathPr>
  <w:themeFontLang w:val="el-GR"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numPr>
        <w:numId w:val="10"/>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10"/>
      </w:numPr>
      <w:spacing w:before="240" w:after="60"/>
      <w:outlineLvl w:val="2"/>
    </w:pPr>
    <w:rPr>
      <w:rFonts w:cs="Times New Roman"/>
      <w:b/>
      <w:bCs/>
      <w:szCs w:val="26"/>
    </w:rPr>
  </w:style>
  <w:style w:type="paragraph" w:styleId="4">
    <w:name w:val="heading 4"/>
    <w:basedOn w:val="a"/>
    <w:next w:val="a"/>
    <w:qFormat/>
    <w:rsid w:val="0069435C"/>
    <w:pPr>
      <w:keepNext/>
      <w:numPr>
        <w:ilvl w:val="3"/>
        <w:numId w:val="10"/>
      </w:numPr>
      <w:spacing w:before="240" w:after="60"/>
      <w:outlineLvl w:val="3"/>
    </w:pPr>
    <w:rPr>
      <w:rFonts w:cs="Times New Roman"/>
      <w:b/>
      <w:bCs/>
      <w:szCs w:val="28"/>
    </w:rPr>
  </w:style>
  <w:style w:type="paragraph" w:styleId="5">
    <w:name w:val="heading 5"/>
    <w:basedOn w:val="a"/>
    <w:next w:val="4"/>
    <w:qFormat/>
    <w:rsid w:val="00B42BA2"/>
    <w:pPr>
      <w:numPr>
        <w:ilvl w:val="4"/>
        <w:numId w:val="10"/>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10"/>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10"/>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10"/>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10"/>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qFormat/>
    <w:rPr>
      <w:b/>
      <w:bCs/>
    </w:rPr>
  </w:style>
  <w:style w:type="character" w:customStyle="1" w:styleId="12">
    <w:name w:val="Προεπιλεγμένη γραμματοσειρά1"/>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
    <w:uiPriority w:val="99"/>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pPr>
      <w:spacing w:after="240"/>
    </w:pPr>
  </w:style>
  <w:style w:type="paragraph" w:styleId="af">
    <w:name w:val="List"/>
    <w:basedOn w:val="ae"/>
    <w:rPr>
      <w:rFonts w:cs="Mangal"/>
    </w:rPr>
  </w:style>
  <w:style w:type="paragraph" w:styleId="af0">
    <w:name w:val="caption"/>
    <w:basedOn w:val="a"/>
    <w:qFormat/>
    <w:pPr>
      <w:suppressLineNumbers/>
      <w:spacing w:before="120"/>
    </w:pPr>
    <w:rPr>
      <w:rFonts w:cs="Mangal"/>
      <w:i/>
      <w:iCs/>
      <w:sz w:val="24"/>
    </w:rPr>
  </w:style>
  <w:style w:type="paragraph" w:customStyle="1" w:styleId="af1">
    <w:name w:val="Ευρετήριο"/>
    <w:basedOn w:val="a"/>
    <w:pPr>
      <w:suppressLineNumbers/>
    </w:pPr>
    <w:rPr>
      <w:rFonts w:cs="Mangal"/>
    </w:rPr>
  </w:style>
  <w:style w:type="paragraph" w:customStyle="1" w:styleId="16">
    <w:name w:val="Λεζάντα1"/>
    <w:basedOn w:val="a"/>
    <w:pPr>
      <w:suppressLineNumbers/>
      <w:spacing w:before="120"/>
    </w:pPr>
    <w:rPr>
      <w:rFonts w:cs="Mangal"/>
      <w:i/>
      <w:iCs/>
      <w:sz w:val="24"/>
    </w:rPr>
  </w:style>
  <w:style w:type="paragraph" w:customStyle="1" w:styleId="26">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7">
    <w:name w:val="Λεζάντα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2"/>
      </w:numPr>
      <w:spacing w:after="100"/>
    </w:pPr>
    <w:rPr>
      <w:rFonts w:eastAsia="MS Mincho"/>
      <w:lang w:val="en-US" w:eastAsia="ja-JP"/>
    </w:rPr>
  </w:style>
  <w:style w:type="paragraph" w:customStyle="1" w:styleId="18">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2">
    <w:name w:val="footer"/>
    <w:basedOn w:val="a"/>
    <w:pPr>
      <w:spacing w:after="100"/>
    </w:pPr>
    <w:rPr>
      <w:rFonts w:eastAsia="MS Mincho"/>
      <w:lang w:val="en-US" w:eastAsia="ja-JP"/>
    </w:rPr>
  </w:style>
  <w:style w:type="paragraph" w:styleId="af3">
    <w:name w:val="header"/>
    <w:aliases w:val="hd,ho,header odd,Header Titlos Prosforas"/>
    <w:basedOn w:val="a"/>
  </w:style>
  <w:style w:type="paragraph" w:customStyle="1" w:styleId="19">
    <w:name w:val="Κείμενο πλαισίου1"/>
    <w:basedOn w:val="a"/>
    <w:rPr>
      <w:sz w:val="16"/>
      <w:szCs w:val="16"/>
    </w:rPr>
  </w:style>
  <w:style w:type="paragraph" w:customStyle="1" w:styleId="CommentText1">
    <w:name w:val="Comment Text1"/>
    <w:basedOn w:val="a"/>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b">
    <w:name w:val="Παράγραφος λίστας1"/>
    <w:basedOn w:val="a"/>
    <w:pPr>
      <w:spacing w:after="200"/>
      <w:ind w:left="720"/>
      <w:contextualSpacing/>
    </w:pPr>
  </w:style>
  <w:style w:type="paragraph" w:styleId="af4">
    <w:name w:val="footnote text"/>
    <w:basedOn w:val="a"/>
    <w:link w:val="Char2"/>
    <w:pPr>
      <w:spacing w:after="0"/>
      <w:ind w:left="425" w:hanging="425"/>
    </w:pPr>
    <w:rPr>
      <w:sz w:val="18"/>
      <w:szCs w:val="20"/>
      <w:lang w:val="en-IE"/>
    </w:rPr>
  </w:style>
  <w:style w:type="paragraph" w:styleId="1c">
    <w:name w:val="toc 1"/>
    <w:basedOn w:val="a"/>
    <w:next w:val="a"/>
    <w:uiPriority w:val="39"/>
    <w:pPr>
      <w:spacing w:before="120"/>
      <w:jc w:val="left"/>
    </w:pPr>
    <w:rPr>
      <w:b/>
      <w:bCs/>
      <w:caps/>
      <w:sz w:val="20"/>
      <w:szCs w:val="20"/>
    </w:rPr>
  </w:style>
  <w:style w:type="paragraph" w:styleId="28">
    <w:name w:val="toc 2"/>
    <w:basedOn w:val="a"/>
    <w:next w:val="a"/>
    <w:uiPriority w:val="39"/>
    <w:pPr>
      <w:spacing w:after="0"/>
      <w:ind w:left="220"/>
      <w:jc w:val="left"/>
    </w:pPr>
    <w:rPr>
      <w:smallCaps/>
      <w:sz w:val="20"/>
      <w:szCs w:val="20"/>
    </w:rPr>
  </w:style>
  <w:style w:type="paragraph" w:styleId="31">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5">
    <w:name w:val="endnote text"/>
    <w:basedOn w:val="a"/>
    <w:link w:val="Char3"/>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styleId="afa">
    <w:name w:val="Balloon Text"/>
    <w:basedOn w:val="a"/>
    <w:pPr>
      <w:spacing w:after="0"/>
    </w:pPr>
    <w:rPr>
      <w:sz w:val="16"/>
      <w:szCs w:val="16"/>
    </w:rPr>
  </w:style>
  <w:style w:type="paragraph" w:customStyle="1" w:styleId="1e">
    <w:name w:val="Κείμενο σχολίου1"/>
    <w:basedOn w:val="a"/>
    <w:rPr>
      <w:sz w:val="20"/>
      <w:szCs w:val="20"/>
    </w:rPr>
  </w:style>
  <w:style w:type="paragraph" w:styleId="afb">
    <w:name w:val="annotation subject"/>
    <w:basedOn w:val="1e"/>
    <w:next w:val="1e"/>
    <w:rPr>
      <w:b/>
      <w:bCs/>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pPr>
      <w:suppressAutoHyphens/>
    </w:pPr>
    <w:rPr>
      <w:rFonts w:ascii="Calibri" w:hAnsi="Calibri" w:cs="Calibri"/>
      <w:sz w:val="22"/>
      <w:szCs w:val="24"/>
      <w:lang w:val="en-GB" w:eastAsia="zh-CN"/>
    </w:rPr>
  </w:style>
  <w:style w:type="paragraph" w:customStyle="1" w:styleId="21">
    <w:name w:val="Λίστα με κουκκίδες 21"/>
    <w:basedOn w:val="a"/>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3"/>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1"/>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7"/>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5"/>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styleId="aff4">
    <w:name w:val="Unresolved Mention"/>
    <w:basedOn w:val="a0"/>
    <w:uiPriority w:val="99"/>
    <w:semiHidden/>
    <w:unhideWhenUsed/>
    <w:rsid w:val="008277DE"/>
    <w:rPr>
      <w:color w:val="605E5C"/>
      <w:shd w:val="clear" w:color="auto" w:fill="E1DFDD"/>
    </w:rPr>
  </w:style>
  <w:style w:type="paragraph" w:styleId="aff5">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StyleStyle2Before3pt">
    <w:name w:val="Style Style2 + Before:  3 pt"/>
    <w:basedOn w:val="a"/>
    <w:uiPriority w:val="99"/>
    <w:rsid w:val="00915939"/>
    <w:pPr>
      <w:suppressAutoHyphens w:val="0"/>
      <w:spacing w:before="60" w:after="0" w:line="360" w:lineRule="auto"/>
      <w:jc w:val="left"/>
    </w:pPr>
    <w:rPr>
      <w:rFonts w:ascii="Arial" w:hAnsi="Arial" w:cs="Times New Roman"/>
      <w:b/>
      <w:bCs/>
      <w:szCs w:val="20"/>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18390">
      <w:bodyDiv w:val="1"/>
      <w:marLeft w:val="0"/>
      <w:marRight w:val="0"/>
      <w:marTop w:val="0"/>
      <w:marBottom w:val="0"/>
      <w:divBdr>
        <w:top w:val="none" w:sz="0" w:space="0" w:color="auto"/>
        <w:left w:val="none" w:sz="0" w:space="0" w:color="auto"/>
        <w:bottom w:val="none" w:sz="0" w:space="0" w:color="auto"/>
        <w:right w:val="none" w:sz="0" w:space="0" w:color="auto"/>
      </w:divBdr>
    </w:div>
    <w:div w:id="129783345">
      <w:bodyDiv w:val="1"/>
      <w:marLeft w:val="0"/>
      <w:marRight w:val="0"/>
      <w:marTop w:val="0"/>
      <w:marBottom w:val="0"/>
      <w:divBdr>
        <w:top w:val="none" w:sz="0" w:space="0" w:color="auto"/>
        <w:left w:val="none" w:sz="0" w:space="0" w:color="auto"/>
        <w:bottom w:val="none" w:sz="0" w:space="0" w:color="auto"/>
        <w:right w:val="none" w:sz="0" w:space="0" w:color="auto"/>
      </w:divBdr>
    </w:div>
    <w:div w:id="140970242">
      <w:bodyDiv w:val="1"/>
      <w:marLeft w:val="0"/>
      <w:marRight w:val="0"/>
      <w:marTop w:val="0"/>
      <w:marBottom w:val="0"/>
      <w:divBdr>
        <w:top w:val="none" w:sz="0" w:space="0" w:color="auto"/>
        <w:left w:val="none" w:sz="0" w:space="0" w:color="auto"/>
        <w:bottom w:val="none" w:sz="0" w:space="0" w:color="auto"/>
        <w:right w:val="none" w:sz="0" w:space="0" w:color="auto"/>
      </w:divBdr>
    </w:div>
    <w:div w:id="273902515">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354505389">
      <w:bodyDiv w:val="1"/>
      <w:marLeft w:val="0"/>
      <w:marRight w:val="0"/>
      <w:marTop w:val="0"/>
      <w:marBottom w:val="0"/>
      <w:divBdr>
        <w:top w:val="none" w:sz="0" w:space="0" w:color="auto"/>
        <w:left w:val="none" w:sz="0" w:space="0" w:color="auto"/>
        <w:bottom w:val="none" w:sz="0" w:space="0" w:color="auto"/>
        <w:right w:val="none" w:sz="0" w:space="0" w:color="auto"/>
      </w:divBdr>
    </w:div>
    <w:div w:id="478570227">
      <w:bodyDiv w:val="1"/>
      <w:marLeft w:val="0"/>
      <w:marRight w:val="0"/>
      <w:marTop w:val="0"/>
      <w:marBottom w:val="0"/>
      <w:divBdr>
        <w:top w:val="none" w:sz="0" w:space="0" w:color="auto"/>
        <w:left w:val="none" w:sz="0" w:space="0" w:color="auto"/>
        <w:bottom w:val="none" w:sz="0" w:space="0" w:color="auto"/>
        <w:right w:val="none" w:sz="0" w:space="0" w:color="auto"/>
      </w:divBdr>
    </w:div>
    <w:div w:id="495845588">
      <w:bodyDiv w:val="1"/>
      <w:marLeft w:val="0"/>
      <w:marRight w:val="0"/>
      <w:marTop w:val="0"/>
      <w:marBottom w:val="0"/>
      <w:divBdr>
        <w:top w:val="none" w:sz="0" w:space="0" w:color="auto"/>
        <w:left w:val="none" w:sz="0" w:space="0" w:color="auto"/>
        <w:bottom w:val="none" w:sz="0" w:space="0" w:color="auto"/>
        <w:right w:val="none" w:sz="0" w:space="0" w:color="auto"/>
      </w:divBdr>
    </w:div>
    <w:div w:id="519004501">
      <w:bodyDiv w:val="1"/>
      <w:marLeft w:val="0"/>
      <w:marRight w:val="0"/>
      <w:marTop w:val="0"/>
      <w:marBottom w:val="0"/>
      <w:divBdr>
        <w:top w:val="none" w:sz="0" w:space="0" w:color="auto"/>
        <w:left w:val="none" w:sz="0" w:space="0" w:color="auto"/>
        <w:bottom w:val="none" w:sz="0" w:space="0" w:color="auto"/>
        <w:right w:val="none" w:sz="0" w:space="0" w:color="auto"/>
      </w:divBdr>
    </w:div>
    <w:div w:id="600724276">
      <w:bodyDiv w:val="1"/>
      <w:marLeft w:val="0"/>
      <w:marRight w:val="0"/>
      <w:marTop w:val="0"/>
      <w:marBottom w:val="0"/>
      <w:divBdr>
        <w:top w:val="none" w:sz="0" w:space="0" w:color="auto"/>
        <w:left w:val="none" w:sz="0" w:space="0" w:color="auto"/>
        <w:bottom w:val="none" w:sz="0" w:space="0" w:color="auto"/>
        <w:right w:val="none" w:sz="0" w:space="0" w:color="auto"/>
      </w:divBdr>
    </w:div>
    <w:div w:id="610357046">
      <w:bodyDiv w:val="1"/>
      <w:marLeft w:val="0"/>
      <w:marRight w:val="0"/>
      <w:marTop w:val="0"/>
      <w:marBottom w:val="0"/>
      <w:divBdr>
        <w:top w:val="none" w:sz="0" w:space="0" w:color="auto"/>
        <w:left w:val="none" w:sz="0" w:space="0" w:color="auto"/>
        <w:bottom w:val="none" w:sz="0" w:space="0" w:color="auto"/>
        <w:right w:val="none" w:sz="0" w:space="0" w:color="auto"/>
      </w:divBdr>
    </w:div>
    <w:div w:id="690449258">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59123716">
      <w:bodyDiv w:val="1"/>
      <w:marLeft w:val="0"/>
      <w:marRight w:val="0"/>
      <w:marTop w:val="0"/>
      <w:marBottom w:val="0"/>
      <w:divBdr>
        <w:top w:val="none" w:sz="0" w:space="0" w:color="auto"/>
        <w:left w:val="none" w:sz="0" w:space="0" w:color="auto"/>
        <w:bottom w:val="none" w:sz="0" w:space="0" w:color="auto"/>
        <w:right w:val="none" w:sz="0" w:space="0" w:color="auto"/>
      </w:divBdr>
    </w:div>
    <w:div w:id="88895234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00160466">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27131619">
      <w:bodyDiv w:val="1"/>
      <w:marLeft w:val="0"/>
      <w:marRight w:val="0"/>
      <w:marTop w:val="0"/>
      <w:marBottom w:val="0"/>
      <w:divBdr>
        <w:top w:val="none" w:sz="0" w:space="0" w:color="auto"/>
        <w:left w:val="none" w:sz="0" w:space="0" w:color="auto"/>
        <w:bottom w:val="none" w:sz="0" w:space="0" w:color="auto"/>
        <w:right w:val="none" w:sz="0" w:space="0" w:color="auto"/>
      </w:divBdr>
    </w:div>
    <w:div w:id="1358116733">
      <w:bodyDiv w:val="1"/>
      <w:marLeft w:val="0"/>
      <w:marRight w:val="0"/>
      <w:marTop w:val="0"/>
      <w:marBottom w:val="0"/>
      <w:divBdr>
        <w:top w:val="none" w:sz="0" w:space="0" w:color="auto"/>
        <w:left w:val="none" w:sz="0" w:space="0" w:color="auto"/>
        <w:bottom w:val="none" w:sz="0" w:space="0" w:color="auto"/>
        <w:right w:val="none" w:sz="0" w:space="0" w:color="auto"/>
      </w:divBdr>
    </w:div>
    <w:div w:id="1385065152">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47239308">
      <w:bodyDiv w:val="1"/>
      <w:marLeft w:val="0"/>
      <w:marRight w:val="0"/>
      <w:marTop w:val="0"/>
      <w:marBottom w:val="0"/>
      <w:divBdr>
        <w:top w:val="none" w:sz="0" w:space="0" w:color="auto"/>
        <w:left w:val="none" w:sz="0" w:space="0" w:color="auto"/>
        <w:bottom w:val="none" w:sz="0" w:space="0" w:color="auto"/>
        <w:right w:val="none" w:sz="0" w:space="0" w:color="auto"/>
      </w:divBdr>
    </w:div>
    <w:div w:id="1468353451">
      <w:bodyDiv w:val="1"/>
      <w:marLeft w:val="0"/>
      <w:marRight w:val="0"/>
      <w:marTop w:val="0"/>
      <w:marBottom w:val="0"/>
      <w:divBdr>
        <w:top w:val="none" w:sz="0" w:space="0" w:color="auto"/>
        <w:left w:val="none" w:sz="0" w:space="0" w:color="auto"/>
        <w:bottom w:val="none" w:sz="0" w:space="0" w:color="auto"/>
        <w:right w:val="none" w:sz="0" w:space="0" w:color="auto"/>
      </w:divBdr>
    </w:div>
    <w:div w:id="1699428192">
      <w:bodyDiv w:val="1"/>
      <w:marLeft w:val="0"/>
      <w:marRight w:val="0"/>
      <w:marTop w:val="0"/>
      <w:marBottom w:val="0"/>
      <w:divBdr>
        <w:top w:val="none" w:sz="0" w:space="0" w:color="auto"/>
        <w:left w:val="none" w:sz="0" w:space="0" w:color="auto"/>
        <w:bottom w:val="none" w:sz="0" w:space="0" w:color="auto"/>
        <w:right w:val="none" w:sz="0" w:space="0" w:color="auto"/>
      </w:divBdr>
    </w:div>
    <w:div w:id="1713112115">
      <w:bodyDiv w:val="1"/>
      <w:marLeft w:val="0"/>
      <w:marRight w:val="0"/>
      <w:marTop w:val="0"/>
      <w:marBottom w:val="0"/>
      <w:divBdr>
        <w:top w:val="none" w:sz="0" w:space="0" w:color="auto"/>
        <w:left w:val="none" w:sz="0" w:space="0" w:color="auto"/>
        <w:bottom w:val="none" w:sz="0" w:space="0" w:color="auto"/>
        <w:right w:val="none" w:sz="0" w:space="0" w:color="auto"/>
      </w:divBdr>
    </w:div>
    <w:div w:id="1869877855">
      <w:bodyDiv w:val="1"/>
      <w:marLeft w:val="0"/>
      <w:marRight w:val="0"/>
      <w:marTop w:val="0"/>
      <w:marBottom w:val="0"/>
      <w:divBdr>
        <w:top w:val="none" w:sz="0" w:space="0" w:color="auto"/>
        <w:left w:val="none" w:sz="0" w:space="0" w:color="auto"/>
        <w:bottom w:val="none" w:sz="0" w:space="0" w:color="auto"/>
        <w:right w:val="none" w:sz="0" w:space="0" w:color="auto"/>
      </w:divBdr>
    </w:div>
    <w:div w:id="1917862129">
      <w:bodyDiv w:val="1"/>
      <w:marLeft w:val="0"/>
      <w:marRight w:val="0"/>
      <w:marTop w:val="0"/>
      <w:marBottom w:val="0"/>
      <w:divBdr>
        <w:top w:val="none" w:sz="0" w:space="0" w:color="auto"/>
        <w:left w:val="none" w:sz="0" w:space="0" w:color="auto"/>
        <w:bottom w:val="none" w:sz="0" w:space="0" w:color="auto"/>
        <w:right w:val="none" w:sz="0" w:space="0" w:color="auto"/>
      </w:divBdr>
    </w:div>
    <w:div w:id="2051147261">
      <w:bodyDiv w:val="1"/>
      <w:marLeft w:val="0"/>
      <w:marRight w:val="0"/>
      <w:marTop w:val="0"/>
      <w:marBottom w:val="0"/>
      <w:divBdr>
        <w:top w:val="none" w:sz="0" w:space="0" w:color="auto"/>
        <w:left w:val="none" w:sz="0" w:space="0" w:color="auto"/>
        <w:bottom w:val="none" w:sz="0" w:space="0" w:color="auto"/>
        <w:right w:val="none" w:sz="0" w:space="0" w:color="auto"/>
      </w:divBdr>
    </w:div>
    <w:div w:id="2074616086">
      <w:bodyDiv w:val="1"/>
      <w:marLeft w:val="0"/>
      <w:marRight w:val="0"/>
      <w:marTop w:val="0"/>
      <w:marBottom w:val="0"/>
      <w:divBdr>
        <w:top w:val="none" w:sz="0" w:space="0" w:color="auto"/>
        <w:left w:val="none" w:sz="0" w:space="0" w:color="auto"/>
        <w:bottom w:val="none" w:sz="0" w:space="0" w:color="auto"/>
        <w:right w:val="none" w:sz="0" w:space="0" w:color="auto"/>
      </w:divBdr>
    </w:div>
    <w:div w:id="214029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nfo@ktpae.gr" TargetMode="External"/><Relationship Id="rId18" Type="http://schemas.openxmlformats.org/officeDocument/2006/relationships/hyperlink" Target="http://www.ktpae.gr" TargetMode="External"/><Relationship Id="rId26" Type="http://schemas.openxmlformats.org/officeDocument/2006/relationships/hyperlink" Target="http://www.eaadhsy.gr/n4412/n4412fulltextlinks.html" TargetMode="External"/><Relationship Id="rId21" Type="http://schemas.openxmlformats.org/officeDocument/2006/relationships/hyperlink" Target="http://www.eaadhsy.gr/" TargetMode="External"/><Relationship Id="rId34"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promitheus.gov.gr" TargetMode="External"/><Relationship Id="rId25" Type="http://schemas.openxmlformats.org/officeDocument/2006/relationships/hyperlink" Target="http://www.eaadhsy.gr/n4412/n4412fulltextlinks.html"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yperlink" Target="http://www.promitheus.gov.gr/" TargetMode="External"/><Relationship Id="rId29" Type="http://schemas.openxmlformats.org/officeDocument/2006/relationships/hyperlink" Target="http://www.mindigital.g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eaadhsy.gr/n4412/n4412fulltextlinks.html" TargetMode="External"/><Relationship Id="rId32" Type="http://schemas.openxmlformats.org/officeDocument/2006/relationships/header" Target="header4.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ktpae.gr" TargetMode="External"/><Relationship Id="rId23" Type="http://schemas.openxmlformats.org/officeDocument/2006/relationships/hyperlink" Target="http://www.promitheus.gov.gr" TargetMode="External"/><Relationship Id="rId28" Type="http://schemas.openxmlformats.org/officeDocument/2006/relationships/hyperlink" Target="http://www.eaadhsy.gr/n4412/n4412fulltextlinks.html" TargetMode="External"/><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www.promitheus.gov.gr" TargetMode="External"/><Relationship Id="rId31" Type="http://schemas.openxmlformats.org/officeDocument/2006/relationships/hyperlink" Target="http://www.mindigital.g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ktpae.gr" TargetMode="External"/><Relationship Id="rId22" Type="http://schemas.openxmlformats.org/officeDocument/2006/relationships/hyperlink" Target="http://www.hsppa.gr/" TargetMode="External"/><Relationship Id="rId27" Type="http://schemas.openxmlformats.org/officeDocument/2006/relationships/hyperlink" Target="http://www.eaadhsy.gr/n4412/art79a" TargetMode="External"/><Relationship Id="rId30" Type="http://schemas.openxmlformats.org/officeDocument/2006/relationships/hyperlink" Target="http://www.mindigital.gr" TargetMode="External"/><Relationship Id="rId35" Type="http://schemas.openxmlformats.org/officeDocument/2006/relationships/header" Target="header6.xml"/><Relationship Id="rId8" Type="http://schemas.openxmlformats.org/officeDocument/2006/relationships/header" Target="header1.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628F51-D304-454A-9977-492683888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95</Pages>
  <Words>36302</Words>
  <Characters>206925</Characters>
  <Application>Microsoft Office Word</Application>
  <DocSecurity>0</DocSecurity>
  <Lines>1724</Lines>
  <Paragraphs>485</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242742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2023-01-12T16:11:00Z</dcterms:created>
  <dcterms:modified xsi:type="dcterms:W3CDTF">2023-02-24T12:17:00Z</dcterms:modified>
</cp:coreProperties>
</file>